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129FB7" w14:textId="657B89EC" w:rsidR="006B69AD" w:rsidRPr="004C533B" w:rsidRDefault="003C6529">
      <w:pPr>
        <w:pStyle w:val="Cover"/>
        <w:framePr w:w="10755" w:wrap="notBeside" w:x="600" w:y="9034"/>
        <w:rPr>
          <w:rFonts w:ascii="Poppins Medium" w:hAnsi="Poppins Medium"/>
          <w:color w:val="FFFFFF" w:themeColor="background1"/>
          <w:sz w:val="72"/>
          <w:rPrChange w:id="0" w:author="Stuart McLarnon (NESO)" w:date="2024-11-20T15:15:00Z">
            <w:rPr/>
          </w:rPrChange>
        </w:rPr>
        <w:pPrChange w:id="1" w:author="Stuart McLarnon (NESO)" w:date="2024-11-20T15:15:00Z">
          <w:pPr>
            <w:pStyle w:val="Cover"/>
            <w:framePr w:wrap="notBeside"/>
          </w:pPr>
        </w:pPrChange>
      </w:pPr>
      <w:r w:rsidRPr="004C533B">
        <w:rPr>
          <w:rFonts w:ascii="Poppins Medium" w:hAnsi="Poppins Medium"/>
          <w:color w:val="FFFFFF" w:themeColor="background1"/>
          <w:sz w:val="72"/>
          <w:rPrChange w:id="2" w:author="Stuart McLarnon (NESO)" w:date="2024-11-20T15:15:00Z">
            <w:rPr/>
          </w:rPrChange>
        </w:rPr>
        <w:t>EU NCER</w:t>
      </w:r>
      <w:r w:rsidR="005E7200" w:rsidRPr="004C533B">
        <w:rPr>
          <w:rFonts w:ascii="Poppins Medium" w:hAnsi="Poppins Medium"/>
          <w:color w:val="FFFFFF" w:themeColor="background1"/>
          <w:sz w:val="72"/>
          <w:rPrChange w:id="3" w:author="Stuart McLarnon (NESO)" w:date="2024-11-20T15:15:00Z">
            <w:rPr/>
          </w:rPrChange>
        </w:rPr>
        <w:t xml:space="preserve">: System </w:t>
      </w:r>
      <w:r w:rsidR="00247C75" w:rsidRPr="004C533B">
        <w:rPr>
          <w:rFonts w:ascii="Poppins Medium" w:hAnsi="Poppins Medium"/>
          <w:color w:val="FFFFFF" w:themeColor="background1"/>
          <w:sz w:val="72"/>
          <w:rPrChange w:id="4" w:author="Stuart McLarnon (NESO)" w:date="2024-11-20T15:15:00Z">
            <w:rPr/>
          </w:rPrChange>
        </w:rPr>
        <w:t xml:space="preserve">Test </w:t>
      </w:r>
      <w:r w:rsidR="005E7200" w:rsidRPr="004C533B">
        <w:rPr>
          <w:rFonts w:ascii="Poppins Medium" w:hAnsi="Poppins Medium"/>
          <w:color w:val="FFFFFF" w:themeColor="background1"/>
          <w:sz w:val="72"/>
          <w:rPrChange w:id="5" w:author="Stuart McLarnon (NESO)" w:date="2024-11-20T15:15:00Z">
            <w:rPr/>
          </w:rPrChange>
        </w:rPr>
        <w:t>Plan</w:t>
      </w:r>
    </w:p>
    <w:p w14:paraId="15862D70" w14:textId="69539DDD" w:rsidR="006B69AD" w:rsidRPr="004C533B" w:rsidRDefault="00614067">
      <w:pPr>
        <w:pStyle w:val="CoverSubtitle"/>
        <w:framePr w:w="10755" w:wrap="notBeside" w:x="600" w:y="9034"/>
        <w:rPr>
          <w:rFonts w:ascii="Poppins Medium" w:hAnsi="Poppins Medium"/>
          <w:color w:val="FFFFFF" w:themeColor="background1"/>
          <w:sz w:val="72"/>
          <w:rPrChange w:id="6" w:author="Stuart McLarnon (NESO)" w:date="2024-11-20T15:15:00Z">
            <w:rPr/>
          </w:rPrChange>
        </w:rPr>
        <w:pPrChange w:id="7" w:author="Stuart McLarnon (NESO)" w:date="2024-11-20T15:15:00Z">
          <w:pPr>
            <w:pStyle w:val="CoverSubtitle"/>
            <w:framePr w:wrap="notBeside"/>
          </w:pPr>
        </w:pPrChange>
      </w:pPr>
      <w:r w:rsidRPr="004C533B">
        <w:rPr>
          <w:rFonts w:ascii="Poppins Medium" w:hAnsi="Poppins Medium"/>
          <w:color w:val="FFFFFF" w:themeColor="background1"/>
          <w:sz w:val="72"/>
          <w:rPrChange w:id="8" w:author="Stuart McLarnon (NESO)" w:date="2024-11-20T15:15:00Z">
            <w:rPr/>
          </w:rPrChange>
        </w:rPr>
        <w:t xml:space="preserve">Issue </w:t>
      </w:r>
      <w:ins w:id="9" w:author="Stuart McLarnon (NESO)" w:date="2025-01-22T14:02:00Z" w16du:dateUtc="2025-01-22T14:02:00Z">
        <w:r w:rsidR="00F20CB1">
          <w:rPr>
            <w:rFonts w:ascii="Poppins Medium" w:hAnsi="Poppins Medium"/>
            <w:color w:val="FFFFFF" w:themeColor="background1"/>
            <w:sz w:val="72"/>
          </w:rPr>
          <w:t>4</w:t>
        </w:r>
      </w:ins>
      <w:del w:id="10" w:author="Stuart McLarnon (NESO)" w:date="2025-01-22T14:02:00Z" w16du:dateUtc="2025-01-22T14:02:00Z">
        <w:r w:rsidR="000A64B4" w:rsidDel="00F20CB1">
          <w:rPr>
            <w:rFonts w:ascii="Poppins Medium" w:hAnsi="Poppins Medium"/>
            <w:color w:val="FFFFFF" w:themeColor="background1"/>
            <w:sz w:val="72"/>
            <w:rPrChange w:id="11" w:author="Stuart McLarnon (NESO)" w:date="2024-11-20T15:15:00Z">
              <w:rPr/>
            </w:rPrChange>
          </w:rPr>
          <w:delText>3</w:delText>
        </w:r>
      </w:del>
    </w:p>
    <w:p w14:paraId="5789E233" w14:textId="27BDCE9E" w:rsidR="006B69AD" w:rsidRPr="004C533B" w:rsidRDefault="00573D6D">
      <w:pPr>
        <w:pStyle w:val="CoverDate"/>
        <w:framePr w:w="10755" w:wrap="notBeside" w:x="600" w:y="9034"/>
        <w:rPr>
          <w:rFonts w:ascii="Poppins Medium" w:hAnsi="Poppins Medium"/>
          <w:color w:val="FFFFFF" w:themeColor="background1"/>
          <w:sz w:val="32"/>
          <w:rPrChange w:id="12" w:author="Stuart McLarnon (NESO)" w:date="2024-11-20T15:15:00Z">
            <w:rPr/>
          </w:rPrChange>
        </w:rPr>
        <w:pPrChange w:id="13" w:author="Stuart McLarnon (NESO)" w:date="2024-11-20T15:15:00Z">
          <w:pPr>
            <w:pStyle w:val="CoverDate"/>
            <w:framePr w:wrap="notBeside"/>
          </w:pPr>
        </w:pPrChange>
      </w:pPr>
      <w:del w:id="14" w:author="Stuart McLarnon (NESO)" w:date="2024-11-20T15:15:00Z">
        <w:r>
          <w:delText>May</w:delText>
        </w:r>
      </w:del>
      <w:ins w:id="15" w:author="Stuart McLarnon (NESO)" w:date="2025-01-22T13:56:00Z" w16du:dateUtc="2025-01-22T13:56:00Z">
        <w:r w:rsidR="008855F3">
          <w:rPr>
            <w:rFonts w:ascii="Poppins Medium" w:hAnsi="Poppins Medium" w:cs="Poppins Medium"/>
            <w:color w:val="FFFFFF" w:themeColor="background1"/>
            <w:sz w:val="32"/>
            <w:szCs w:val="24"/>
          </w:rPr>
          <w:t>January 2025</w:t>
        </w:r>
      </w:ins>
      <w:del w:id="16" w:author="Stuart McLarnon (NESO)" w:date="2025-01-22T13:56:00Z" w16du:dateUtc="2025-01-22T13:56:00Z">
        <w:r w:rsidR="00EA5530" w:rsidRPr="004C533B" w:rsidDel="008855F3">
          <w:rPr>
            <w:rFonts w:ascii="Poppins Medium" w:hAnsi="Poppins Medium"/>
            <w:color w:val="FFFFFF" w:themeColor="background1"/>
            <w:sz w:val="32"/>
            <w:rPrChange w:id="17" w:author="Stuart McLarnon (NESO)" w:date="2024-11-20T15:15:00Z">
              <w:rPr/>
            </w:rPrChange>
          </w:rPr>
          <w:delText xml:space="preserve"> </w:delText>
        </w:r>
        <w:r w:rsidR="00AC1A24" w:rsidRPr="004C533B" w:rsidDel="008855F3">
          <w:rPr>
            <w:rFonts w:ascii="Poppins Medium" w:hAnsi="Poppins Medium"/>
            <w:color w:val="FFFFFF" w:themeColor="background1"/>
            <w:sz w:val="32"/>
            <w:rPrChange w:id="18" w:author="Stuart McLarnon (NESO)" w:date="2024-11-20T15:15:00Z">
              <w:rPr/>
            </w:rPrChange>
          </w:rPr>
          <w:delText>202</w:delText>
        </w:r>
        <w:r w:rsidR="000A64B4" w:rsidDel="008855F3">
          <w:rPr>
            <w:rFonts w:ascii="Poppins Medium" w:hAnsi="Poppins Medium"/>
            <w:color w:val="FFFFFF" w:themeColor="background1"/>
            <w:sz w:val="32"/>
            <w:rPrChange w:id="19" w:author="Stuart McLarnon (NESO)" w:date="2024-11-20T15:15:00Z">
              <w:rPr/>
            </w:rPrChange>
          </w:rPr>
          <w:delText>4</w:delText>
        </w:r>
        <w:r w:rsidR="00380A5C" w:rsidRPr="004C533B" w:rsidDel="008855F3">
          <w:rPr>
            <w:rFonts w:ascii="Poppins Medium" w:hAnsi="Poppins Medium"/>
            <w:color w:val="FFFFFF" w:themeColor="background1"/>
            <w:sz w:val="32"/>
            <w:rPrChange w:id="20" w:author="Stuart McLarnon (NESO)" w:date="2024-11-20T15:15:00Z">
              <w:rPr/>
            </w:rPrChange>
          </w:rPr>
          <w:delText xml:space="preserve"> </w:delText>
        </w:r>
      </w:del>
    </w:p>
    <w:p w14:paraId="16398BAA" w14:textId="77777777" w:rsidR="006B69AD" w:rsidRPr="00AB01C0" w:rsidRDefault="006B69AD" w:rsidP="00BC1612">
      <w:pPr>
        <w:pStyle w:val="BodyText"/>
        <w:rPr>
          <w:del w:id="21" w:author="Stuart McLarnon (NESO)" w:date="2024-11-20T15:15:00Z"/>
        </w:rPr>
      </w:pPr>
    </w:p>
    <w:p w14:paraId="38AFC629" w14:textId="77777777" w:rsidR="00621FEE" w:rsidRDefault="00621FEE" w:rsidP="00621FEE">
      <w:pPr>
        <w:pStyle w:val="BodyText"/>
        <w:rPr>
          <w:del w:id="22" w:author="Stuart McLarnon (NESO)" w:date="2024-11-20T15:15:00Z"/>
        </w:rPr>
      </w:pPr>
    </w:p>
    <w:p w14:paraId="4A51DEB9" w14:textId="77777777" w:rsidR="006B69AD" w:rsidRPr="00AB01C0" w:rsidRDefault="006B69AD" w:rsidP="006B69AD">
      <w:pPr>
        <w:rPr>
          <w:del w:id="23" w:author="Stuart McLarnon (NESO)" w:date="2024-11-20T15:15:00Z"/>
        </w:rPr>
      </w:pPr>
    </w:p>
    <w:p w14:paraId="239EE5D4" w14:textId="15448EAF" w:rsidR="006B69AD" w:rsidRPr="00AB01C0" w:rsidRDefault="00660BF5" w:rsidP="006B69AD">
      <w:pPr>
        <w:rPr>
          <w:ins w:id="24" w:author="Stuart McLarnon (NESO)" w:date="2024-11-20T15:15:00Z"/>
        </w:rPr>
      </w:pPr>
      <w:ins w:id="25" w:author="Stuart McLarnon (NESO)" w:date="2024-11-20T15:15:00Z">
        <w:r>
          <w:rPr>
            <w:noProof/>
          </w:rPr>
          <mc:AlternateContent>
            <mc:Choice Requires="wps">
              <w:drawing>
                <wp:anchor distT="0" distB="0" distL="114300" distR="114300" simplePos="0" relativeHeight="251658243" behindDoc="0" locked="0" layoutInCell="1" allowOverlap="1" wp14:anchorId="02229423" wp14:editId="2C922910">
                  <wp:simplePos x="0" y="0"/>
                  <wp:positionH relativeFrom="column">
                    <wp:posOffset>-2124644</wp:posOffset>
                  </wp:positionH>
                  <wp:positionV relativeFrom="paragraph">
                    <wp:posOffset>6894154</wp:posOffset>
                  </wp:positionV>
                  <wp:extent cx="2185060" cy="1377166"/>
                  <wp:effectExtent l="0" t="0" r="24765" b="13970"/>
                  <wp:wrapNone/>
                  <wp:docPr id="31" name="Text Box 31"/>
                  <wp:cNvGraphicFramePr/>
                  <a:graphic xmlns:a="http://schemas.openxmlformats.org/drawingml/2006/main">
                    <a:graphicData uri="http://schemas.microsoft.com/office/word/2010/wordprocessingShape">
                      <wps:wsp>
                        <wps:cNvSpPr txBox="1"/>
                        <wps:spPr>
                          <a:xfrm>
                            <a:off x="0" y="0"/>
                            <a:ext cx="2185060" cy="1377166"/>
                          </a:xfrm>
                          <a:prstGeom prst="rect">
                            <a:avLst/>
                          </a:prstGeom>
                          <a:solidFill>
                            <a:srgbClr val="3F0731"/>
                          </a:solidFill>
                          <a:ln w="6350">
                            <a:solidFill>
                              <a:srgbClr val="3F0731"/>
                            </a:solidFill>
                          </a:ln>
                        </wps:spPr>
                        <wps:txbx>
                          <w:txbxContent>
                            <w:p w14:paraId="437D8039" w14:textId="2B14BDC5" w:rsidR="00660BF5" w:rsidRDefault="00660BF5" w:rsidP="00660BF5">
                              <w:pPr>
                                <w:shd w:val="clear" w:color="auto" w:fill="3F0731"/>
                                <w:rPr>
                                  <w:ins w:id="26" w:author="Stuart McLarnon (NESO)" w:date="2024-11-20T15:15:00Z"/>
                                </w:rPr>
                              </w:pPr>
                              <w:ins w:id="27" w:author="Stuart McLarnon (NESO)" w:date="2024-11-20T15:15:00Z">
                                <w:r>
                                  <w:rPr>
                                    <w:noProof/>
                                  </w:rPr>
                                  <w:drawing>
                                    <wp:inline distT="0" distB="0" distL="0" distR="0" wp14:anchorId="55C0FFB6" wp14:editId="0B860386">
                                      <wp:extent cx="1892935" cy="1278890"/>
                                      <wp:effectExtent l="0" t="0" r="0" b="0"/>
                                      <wp:docPr id="32" name="Picture 32"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descr="A logo for a company&#10;&#10;Description automatically generated"/>
                                              <pic:cNvPicPr/>
                                            </pic:nvPicPr>
                                            <pic:blipFill>
                                              <a:blip r:embed="rId12"/>
                                              <a:stretch>
                                                <a:fillRect/>
                                              </a:stretch>
                                            </pic:blipFill>
                                            <pic:spPr>
                                              <a:xfrm>
                                                <a:off x="0" y="0"/>
                                                <a:ext cx="1892935" cy="1278890"/>
                                              </a:xfrm>
                                              <a:prstGeom prst="rect">
                                                <a:avLst/>
                                              </a:prstGeom>
                                            </pic:spPr>
                                          </pic:pic>
                                        </a:graphicData>
                                      </a:graphic>
                                    </wp:inline>
                                  </w:drawing>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2229423" id="_x0000_t202" coordsize="21600,21600" o:spt="202" path="m,l,21600r21600,l21600,xe">
                  <v:stroke joinstyle="miter"/>
                  <v:path gradientshapeok="t" o:connecttype="rect"/>
                </v:shapetype>
                <v:shape id="Text Box 31" o:spid="_x0000_s1026" type="#_x0000_t202" style="position:absolute;margin-left:-167.3pt;margin-top:542.85pt;width:172.05pt;height:108.45pt;z-index:25165824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" fillcolor="#3f0731" strokecolor="#3f0731" strokeweight=".5pt">
                  <v:textbox>
                    <w:txbxContent>
                      <w:p w14:paraId="437D8039" w14:textId="2B14BDC5" w:rsidR="00660BF5" w:rsidRDefault="00660BF5" w:rsidP="00660BF5">
                        <w:pPr>
                          <w:shd w:val="clear" w:color="auto" w:fill="3F0731"/>
                          <w:rPr>
                            <w:ins w:id="28" w:author="Stuart McLarnon (NESO)" w:date="2024-11-20T15:15:00Z"/>
                          </w:rPr>
                        </w:pPr>
                        <w:ins w:id="29" w:author="Stuart McLarnon (NESO)" w:date="2024-11-20T15:15:00Z">
                          <w:r>
                            <w:rPr>
                              <w:noProof/>
                            </w:rPr>
                            <w:drawing>
                              <wp:inline distT="0" distB="0" distL="0" distR="0" wp14:anchorId="55C0FFB6" wp14:editId="0B860386">
                                <wp:extent cx="1892935" cy="1278890"/>
                                <wp:effectExtent l="0" t="0" r="0" b="0"/>
                                <wp:docPr id="32" name="Picture 32"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descr="A logo for a company&#10;&#10;Description automatically generated"/>
                                        <pic:cNvPicPr/>
                                      </pic:nvPicPr>
                                      <pic:blipFill>
                                        <a:blip r:embed="rId12"/>
                                        <a:stretch>
                                          <a:fillRect/>
                                        </a:stretch>
                                      </pic:blipFill>
                                      <pic:spPr>
                                        <a:xfrm>
                                          <a:off x="0" y="0"/>
                                          <a:ext cx="1892935" cy="1278890"/>
                                        </a:xfrm>
                                        <a:prstGeom prst="rect">
                                          <a:avLst/>
                                        </a:prstGeom>
                                      </pic:spPr>
                                    </pic:pic>
                                  </a:graphicData>
                                </a:graphic>
                              </wp:inline>
                            </w:drawing>
                          </w:r>
                        </w:ins>
                      </w:p>
                    </w:txbxContent>
                  </v:textbox>
                </v:shape>
              </w:pict>
            </mc:Fallback>
          </mc:AlternateContent>
        </w:r>
        <w:r w:rsidR="006F04D1">
          <w:rPr>
            <w:noProof/>
          </w:rPr>
          <mc:AlternateContent>
            <mc:Choice Requires="wps">
              <w:drawing>
                <wp:anchor distT="0" distB="0" distL="114300" distR="114300" simplePos="0" relativeHeight="251658241" behindDoc="1" locked="0" layoutInCell="1" allowOverlap="1" wp14:anchorId="42592F4A" wp14:editId="16D84A8B">
                  <wp:simplePos x="0" y="0"/>
                  <wp:positionH relativeFrom="page">
                    <wp:align>left</wp:align>
                  </wp:positionH>
                  <wp:positionV relativeFrom="paragraph">
                    <wp:posOffset>-1643891</wp:posOffset>
                  </wp:positionV>
                  <wp:extent cx="7528956" cy="9915896"/>
                  <wp:effectExtent l="0" t="0" r="15240" b="28575"/>
                  <wp:wrapNone/>
                  <wp:docPr id="23" name="Rectangle 23"/>
                  <wp:cNvGraphicFramePr/>
                  <a:graphic xmlns:a="http://schemas.openxmlformats.org/drawingml/2006/main">
                    <a:graphicData uri="http://schemas.microsoft.com/office/word/2010/wordprocessingShape">
                      <wps:wsp>
                        <wps:cNvSpPr/>
                        <wps:spPr>
                          <a:xfrm>
                            <a:off x="0" y="0"/>
                            <a:ext cx="7528956" cy="9915896"/>
                          </a:xfrm>
                          <a:prstGeom prst="rect">
                            <a:avLst/>
                          </a:prstGeom>
                          <a:solidFill>
                            <a:srgbClr val="3F0731"/>
                          </a:solidFill>
                          <a:ln>
                            <a:solidFill>
                              <a:srgbClr val="3F073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F506A4" id="Rectangle 23" o:spid="_x0000_s1026" style="position:absolute;margin-left:0;margin-top:-129.45pt;width:592.85pt;height:780.8pt;z-index:-251658239;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" fillcolor="#3f0731" strokecolor="#3f0731" strokeweight="1pt">
                  <w10:wrap anchorx="page"/>
                </v:rect>
              </w:pict>
            </mc:Fallback>
          </mc:AlternateContent>
        </w:r>
        <w:r w:rsidR="006F04D1">
          <w:rPr>
            <w:noProof/>
          </w:rPr>
          <mc:AlternateContent>
            <mc:Choice Requires="wps">
              <w:drawing>
                <wp:anchor distT="0" distB="0" distL="114300" distR="114300" simplePos="0" relativeHeight="251658242" behindDoc="0" locked="0" layoutInCell="1" allowOverlap="1" wp14:anchorId="3C87BAD6" wp14:editId="18A6039B">
                  <wp:simplePos x="0" y="0"/>
                  <wp:positionH relativeFrom="column">
                    <wp:posOffset>-2136519</wp:posOffset>
                  </wp:positionH>
                  <wp:positionV relativeFrom="paragraph">
                    <wp:posOffset>-1620454</wp:posOffset>
                  </wp:positionV>
                  <wp:extent cx="7481454" cy="5058888"/>
                  <wp:effectExtent l="0" t="0" r="24765" b="27940"/>
                  <wp:wrapNone/>
                  <wp:docPr id="29" name="Text Box 29"/>
                  <wp:cNvGraphicFramePr/>
                  <a:graphic xmlns:a="http://schemas.openxmlformats.org/drawingml/2006/main">
                    <a:graphicData uri="http://schemas.microsoft.com/office/word/2010/wordprocessingShape">
                      <wps:wsp>
                        <wps:cNvSpPr txBox="1"/>
                        <wps:spPr>
                          <a:xfrm>
                            <a:off x="0" y="0"/>
                            <a:ext cx="7481454" cy="5058888"/>
                          </a:xfrm>
                          <a:prstGeom prst="rect">
                            <a:avLst/>
                          </a:prstGeom>
                          <a:solidFill>
                            <a:srgbClr val="3F0731"/>
                          </a:solidFill>
                          <a:ln w="6350">
                            <a:solidFill>
                              <a:srgbClr val="3F0731"/>
                            </a:solidFill>
                          </a:ln>
                        </wps:spPr>
                        <wps:txbx>
                          <w:txbxContent>
                            <w:p w14:paraId="571EE389" w14:textId="2CF14B90" w:rsidR="006F04D1" w:rsidRDefault="006F04D1">
                              <w:pPr>
                                <w:rPr>
                                  <w:ins w:id="30" w:author="Stuart McLarnon (NESO)" w:date="2024-11-20T15:15:00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C87BAD6" id="Text Box 29" o:spid="_x0000_s1027" type="#_x0000_t202" style="position:absolute;margin-left:-168.25pt;margin-top:-127.6pt;width:589.1pt;height:398.35pt;z-index:25165824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" fillcolor="#3f0731" strokecolor="#3f0731" strokeweight=".5pt">
                  <v:textbox>
                    <w:txbxContent>
                      <w:p w14:paraId="571EE389" w14:textId="2CF14B90" w:rsidR="006F04D1" w:rsidRDefault="006F04D1">
                        <w:pPr>
                          <w:rPr>
                            <w:ins w:id="31" w:author="Stuart McLarnon (NESO)" w:date="2024-11-20T15:15:00Z"/>
                          </w:rPr>
                        </w:pPr>
                      </w:p>
                    </w:txbxContent>
                  </v:textbox>
                </v:shape>
              </w:pict>
            </mc:Fallback>
          </mc:AlternateContent>
        </w:r>
      </w:ins>
    </w:p>
    <w:p w14:paraId="21E3B8B4" w14:textId="77777777" w:rsidR="006B69AD" w:rsidRPr="00AB01C0" w:rsidRDefault="006B69AD" w:rsidP="00BC1612">
      <w:pPr>
        <w:pStyle w:val="BodyText"/>
        <w:sectPr w:rsidR="006B69AD" w:rsidRPr="00AB01C0" w:rsidSect="005D2C9F">
          <w:headerReference w:type="default" r:id="rId13"/>
          <w:footerReference w:type="default" r:id="rId14"/>
          <w:headerReference w:type="first" r:id="rId15"/>
          <w:footerReference w:type="first" r:id="rId16"/>
          <w:pgSz w:w="11906" w:h="16838" w:code="9"/>
          <w:pgMar w:top="2608" w:right="1588" w:bottom="1134" w:left="3402" w:header="567" w:footer="567" w:gutter="0"/>
          <w:pgNumType w:start="0"/>
          <w:cols w:space="708"/>
          <w:titlePg/>
          <w:docGrid w:linePitch="360"/>
        </w:sectPr>
      </w:pPr>
    </w:p>
    <w:p w14:paraId="38319E31" w14:textId="77777777" w:rsidR="008A72C9" w:rsidRPr="004C533B" w:rsidRDefault="008A72C9" w:rsidP="00A00D0B">
      <w:pPr>
        <w:pStyle w:val="Contents"/>
        <w:framePr w:wrap="notBeside" w:x="3361" w:y="196"/>
        <w:rPr>
          <w:rFonts w:ascii="Poppins Medium" w:hAnsi="Poppins Medium"/>
          <w:color w:val="3F0731"/>
          <w:rPrChange w:id="64" w:author="Stuart McLarnon (NESO)" w:date="2024-11-20T15:15:00Z">
            <w:rPr/>
          </w:rPrChange>
        </w:rPr>
      </w:pPr>
      <w:bookmarkStart w:id="65" w:name="_Toc104197606"/>
      <w:bookmarkStart w:id="66" w:name="_Toc24975030"/>
      <w:bookmarkStart w:id="67" w:name="_Toc119777599"/>
      <w:r w:rsidRPr="004C533B">
        <w:rPr>
          <w:rFonts w:ascii="Poppins Medium" w:hAnsi="Poppins Medium"/>
          <w:color w:val="3F0731"/>
          <w:rPrChange w:id="68" w:author="Stuart McLarnon (NESO)" w:date="2024-11-20T15:15:00Z">
            <w:rPr/>
          </w:rPrChange>
        </w:rPr>
        <w:lastRenderedPageBreak/>
        <w:t>Contents</w:t>
      </w:r>
      <w:bookmarkEnd w:id="65"/>
      <w:bookmarkEnd w:id="66"/>
      <w:bookmarkEnd w:id="67"/>
    </w:p>
    <w:p w14:paraId="41DA3227" w14:textId="77777777" w:rsidR="0020728D" w:rsidRDefault="009E5FDA">
      <w:pPr>
        <w:pStyle w:val="TOC1"/>
        <w:rPr>
          <w:del w:id="69" w:author="Stuart McLarnon (NESO)" w:date="2024-11-20T15:15:00Z"/>
          <w:rFonts w:eastAsiaTheme="minorEastAsia"/>
          <w:color w:val="auto"/>
          <w:sz w:val="22"/>
          <w:szCs w:val="22"/>
          <w:lang w:eastAsia="en-GB"/>
        </w:rPr>
      </w:pPr>
      <w:r w:rsidRPr="004C533B">
        <w:rPr>
          <w:rFonts w:ascii="Poppins" w:hAnsi="Poppins"/>
          <w:rPrChange w:id="70" w:author="Stuart McLarnon (NESO)" w:date="2024-11-20T15:15:00Z">
            <w:rPr/>
          </w:rPrChange>
        </w:rPr>
        <w:fldChar w:fldCharType="begin"/>
      </w:r>
      <w:r w:rsidRPr="004C533B">
        <w:rPr>
          <w:rFonts w:ascii="Poppins" w:hAnsi="Poppins" w:cs="Poppins"/>
        </w:rPr>
        <w:instrText xml:space="preserve"> TOC \o "1-3" \h \z \u </w:instrText>
      </w:r>
      <w:r w:rsidRPr="004C533B">
        <w:rPr>
          <w:rFonts w:ascii="Poppins" w:hAnsi="Poppins"/>
          <w:rPrChange w:id="71" w:author="Stuart McLarnon (NESO)" w:date="2024-11-20T15:15:00Z">
            <w:rPr/>
          </w:rPrChange>
        </w:rPr>
        <w:fldChar w:fldCharType="separate"/>
      </w:r>
      <w:del w:id="72" w:author="Stuart McLarnon (NESO)" w:date="2024-11-20T15:15:00Z">
        <w:r w:rsidR="00E45D3A">
          <w:fldChar w:fldCharType="begin"/>
        </w:r>
        <w:r w:rsidR="00E45D3A">
          <w:delInstrText>HYPERLINK \l "_Toc119777599"</w:delInstrText>
        </w:r>
        <w:r w:rsidR="00E45D3A">
          <w:fldChar w:fldCharType="separate"/>
        </w:r>
        <w:r w:rsidR="0020728D" w:rsidRPr="00321211">
          <w:rPr>
            <w:rStyle w:val="Hyperlink"/>
          </w:rPr>
          <w:delText>Contents</w:delText>
        </w:r>
        <w:r w:rsidR="0020728D">
          <w:rPr>
            <w:webHidden/>
          </w:rPr>
          <w:tab/>
        </w:r>
        <w:r w:rsidR="0020728D">
          <w:rPr>
            <w:webHidden/>
          </w:rPr>
          <w:fldChar w:fldCharType="begin"/>
        </w:r>
        <w:r w:rsidR="0020728D">
          <w:rPr>
            <w:webHidden/>
          </w:rPr>
          <w:delInstrText xml:space="preserve"> PAGEREF _Toc119777599 \h </w:delInstrText>
        </w:r>
        <w:r w:rsidR="0020728D">
          <w:rPr>
            <w:webHidden/>
          </w:rPr>
        </w:r>
        <w:r w:rsidR="0020728D">
          <w:rPr>
            <w:webHidden/>
          </w:rPr>
          <w:fldChar w:fldCharType="separate"/>
        </w:r>
        <w:r w:rsidR="002F71C1">
          <w:rPr>
            <w:webHidden/>
          </w:rPr>
          <w:delText>1</w:delText>
        </w:r>
        <w:r w:rsidR="0020728D">
          <w:rPr>
            <w:webHidden/>
          </w:rPr>
          <w:fldChar w:fldCharType="end"/>
        </w:r>
        <w:r w:rsidR="00E45D3A">
          <w:fldChar w:fldCharType="end"/>
        </w:r>
      </w:del>
    </w:p>
    <w:p w14:paraId="6AC2DEED" w14:textId="77777777" w:rsidR="0020728D" w:rsidRDefault="00E45D3A">
      <w:pPr>
        <w:pStyle w:val="TOC1"/>
        <w:rPr>
          <w:del w:id="73" w:author="Stuart McLarnon (NESO)" w:date="2024-11-20T15:15:00Z"/>
          <w:rFonts w:eastAsiaTheme="minorEastAsia"/>
          <w:color w:val="auto"/>
          <w:sz w:val="22"/>
          <w:szCs w:val="22"/>
          <w:lang w:eastAsia="en-GB"/>
        </w:rPr>
      </w:pPr>
      <w:del w:id="74" w:author="Stuart McLarnon (NESO)" w:date="2024-11-20T15:15:00Z">
        <w:r>
          <w:fldChar w:fldCharType="begin"/>
        </w:r>
        <w:r>
          <w:delInstrText>HYPERLINK \l "_Toc119777600"</w:delInstrText>
        </w:r>
        <w:r>
          <w:fldChar w:fldCharType="separate"/>
        </w:r>
        <w:r w:rsidR="0020728D" w:rsidRPr="00321211">
          <w:rPr>
            <w:rStyle w:val="Hyperlink"/>
          </w:rPr>
          <w:delText>EU NCER: System Test Plan</w:delText>
        </w:r>
        <w:r w:rsidR="0020728D">
          <w:rPr>
            <w:webHidden/>
          </w:rPr>
          <w:tab/>
        </w:r>
        <w:r w:rsidR="0020728D">
          <w:rPr>
            <w:webHidden/>
          </w:rPr>
          <w:fldChar w:fldCharType="begin"/>
        </w:r>
        <w:r w:rsidR="0020728D">
          <w:rPr>
            <w:webHidden/>
          </w:rPr>
          <w:delInstrText xml:space="preserve"> PAGEREF _Toc119777600 \h </w:delInstrText>
        </w:r>
        <w:r w:rsidR="0020728D">
          <w:rPr>
            <w:webHidden/>
          </w:rPr>
        </w:r>
        <w:r w:rsidR="0020728D">
          <w:rPr>
            <w:webHidden/>
          </w:rPr>
          <w:fldChar w:fldCharType="separate"/>
        </w:r>
        <w:r w:rsidR="002F71C1">
          <w:rPr>
            <w:webHidden/>
          </w:rPr>
          <w:delText>2</w:delText>
        </w:r>
        <w:r w:rsidR="0020728D">
          <w:rPr>
            <w:webHidden/>
          </w:rPr>
          <w:fldChar w:fldCharType="end"/>
        </w:r>
        <w:r>
          <w:fldChar w:fldCharType="end"/>
        </w:r>
      </w:del>
    </w:p>
    <w:p w14:paraId="50EF255B" w14:textId="77777777" w:rsidR="0020728D" w:rsidRDefault="00E45D3A">
      <w:pPr>
        <w:pStyle w:val="TOC1"/>
        <w:rPr>
          <w:del w:id="75" w:author="Stuart McLarnon (NESO)" w:date="2024-11-20T15:15:00Z"/>
          <w:rFonts w:eastAsiaTheme="minorEastAsia"/>
          <w:color w:val="auto"/>
          <w:sz w:val="22"/>
          <w:szCs w:val="22"/>
          <w:lang w:eastAsia="en-GB"/>
        </w:rPr>
      </w:pPr>
      <w:del w:id="76" w:author="Stuart McLarnon (NESO)" w:date="2024-11-20T15:15:00Z">
        <w:r>
          <w:fldChar w:fldCharType="begin"/>
        </w:r>
        <w:r>
          <w:delInstrText>HYPERLINK \l "_Toc119777601"</w:delInstrText>
        </w:r>
        <w:r>
          <w:fldChar w:fldCharType="separate"/>
        </w:r>
        <w:r w:rsidR="0020728D" w:rsidRPr="00321211">
          <w:rPr>
            <w:rStyle w:val="Hyperlink"/>
          </w:rPr>
          <w:delText>1</w:delText>
        </w:r>
        <w:r w:rsidR="0020728D">
          <w:rPr>
            <w:rFonts w:eastAsiaTheme="minorEastAsia"/>
            <w:color w:val="auto"/>
            <w:sz w:val="22"/>
            <w:szCs w:val="22"/>
            <w:lang w:eastAsia="en-GB"/>
          </w:rPr>
          <w:tab/>
        </w:r>
        <w:r w:rsidR="0020728D" w:rsidRPr="00321211">
          <w:rPr>
            <w:rStyle w:val="Hyperlink"/>
          </w:rPr>
          <w:delText>Version Control</w:delText>
        </w:r>
        <w:r w:rsidR="0020728D">
          <w:rPr>
            <w:webHidden/>
          </w:rPr>
          <w:tab/>
        </w:r>
        <w:r w:rsidR="0020728D">
          <w:rPr>
            <w:webHidden/>
          </w:rPr>
          <w:fldChar w:fldCharType="begin"/>
        </w:r>
        <w:r w:rsidR="0020728D">
          <w:rPr>
            <w:webHidden/>
          </w:rPr>
          <w:delInstrText xml:space="preserve"> PAGEREF _Toc119777601 \h </w:delInstrText>
        </w:r>
        <w:r w:rsidR="0020728D">
          <w:rPr>
            <w:webHidden/>
          </w:rPr>
        </w:r>
        <w:r w:rsidR="0020728D">
          <w:rPr>
            <w:webHidden/>
          </w:rPr>
          <w:fldChar w:fldCharType="separate"/>
        </w:r>
        <w:r w:rsidR="002F71C1">
          <w:rPr>
            <w:webHidden/>
          </w:rPr>
          <w:delText>3</w:delText>
        </w:r>
        <w:r w:rsidR="0020728D">
          <w:rPr>
            <w:webHidden/>
          </w:rPr>
          <w:fldChar w:fldCharType="end"/>
        </w:r>
        <w:r>
          <w:fldChar w:fldCharType="end"/>
        </w:r>
      </w:del>
    </w:p>
    <w:p w14:paraId="0178E62F" w14:textId="77777777" w:rsidR="0020728D" w:rsidRDefault="00E45D3A">
      <w:pPr>
        <w:pStyle w:val="TOC1"/>
        <w:rPr>
          <w:del w:id="77" w:author="Stuart McLarnon (NESO)" w:date="2024-11-20T15:15:00Z"/>
          <w:rFonts w:eastAsiaTheme="minorEastAsia"/>
          <w:color w:val="auto"/>
          <w:sz w:val="22"/>
          <w:szCs w:val="22"/>
          <w:lang w:eastAsia="en-GB"/>
        </w:rPr>
      </w:pPr>
      <w:del w:id="78" w:author="Stuart McLarnon (NESO)" w:date="2024-11-20T15:15:00Z">
        <w:r>
          <w:fldChar w:fldCharType="begin"/>
        </w:r>
        <w:r>
          <w:delInstrText>HYPERLINK \l "_Toc119777602"</w:delInstrText>
        </w:r>
        <w:r>
          <w:fldChar w:fldCharType="separate"/>
        </w:r>
        <w:r w:rsidR="0020728D" w:rsidRPr="00321211">
          <w:rPr>
            <w:rStyle w:val="Hyperlink"/>
          </w:rPr>
          <w:delText>2</w:delText>
        </w:r>
        <w:r w:rsidR="0020728D">
          <w:rPr>
            <w:rFonts w:eastAsiaTheme="minorEastAsia"/>
            <w:color w:val="auto"/>
            <w:sz w:val="22"/>
            <w:szCs w:val="22"/>
            <w:lang w:eastAsia="en-GB"/>
          </w:rPr>
          <w:tab/>
        </w:r>
        <w:r w:rsidR="0020728D" w:rsidRPr="00321211">
          <w:rPr>
            <w:rStyle w:val="Hyperlink"/>
          </w:rPr>
          <w:delText>Introduction</w:delText>
        </w:r>
        <w:r w:rsidR="0020728D">
          <w:rPr>
            <w:webHidden/>
          </w:rPr>
          <w:tab/>
        </w:r>
        <w:r w:rsidR="0020728D">
          <w:rPr>
            <w:webHidden/>
          </w:rPr>
          <w:fldChar w:fldCharType="begin"/>
        </w:r>
        <w:r w:rsidR="0020728D">
          <w:rPr>
            <w:webHidden/>
          </w:rPr>
          <w:delInstrText xml:space="preserve"> PAGEREF _Toc119777602 \h </w:delInstrText>
        </w:r>
        <w:r w:rsidR="0020728D">
          <w:rPr>
            <w:webHidden/>
          </w:rPr>
        </w:r>
        <w:r w:rsidR="0020728D">
          <w:rPr>
            <w:webHidden/>
          </w:rPr>
          <w:fldChar w:fldCharType="separate"/>
        </w:r>
        <w:r w:rsidR="002F71C1">
          <w:rPr>
            <w:webHidden/>
          </w:rPr>
          <w:delText>4</w:delText>
        </w:r>
        <w:r w:rsidR="0020728D">
          <w:rPr>
            <w:webHidden/>
          </w:rPr>
          <w:fldChar w:fldCharType="end"/>
        </w:r>
        <w:r>
          <w:fldChar w:fldCharType="end"/>
        </w:r>
      </w:del>
    </w:p>
    <w:p w14:paraId="16234F8D" w14:textId="77777777" w:rsidR="0020728D" w:rsidRDefault="00E45D3A">
      <w:pPr>
        <w:pStyle w:val="TOC1"/>
        <w:rPr>
          <w:del w:id="79" w:author="Stuart McLarnon (NESO)" w:date="2024-11-20T15:15:00Z"/>
          <w:rFonts w:eastAsiaTheme="minorEastAsia"/>
          <w:color w:val="auto"/>
          <w:sz w:val="22"/>
          <w:szCs w:val="22"/>
          <w:lang w:eastAsia="en-GB"/>
        </w:rPr>
      </w:pPr>
      <w:del w:id="80" w:author="Stuart McLarnon (NESO)" w:date="2024-11-20T15:15:00Z">
        <w:r>
          <w:fldChar w:fldCharType="begin"/>
        </w:r>
        <w:r>
          <w:delInstrText>HYPERLINK \l "_Toc119777603"</w:delInstrText>
        </w:r>
        <w:r>
          <w:fldChar w:fldCharType="separate"/>
        </w:r>
        <w:r w:rsidR="0020728D" w:rsidRPr="00321211">
          <w:rPr>
            <w:rStyle w:val="Hyperlink"/>
          </w:rPr>
          <w:delText>3</w:delText>
        </w:r>
        <w:r w:rsidR="0020728D">
          <w:rPr>
            <w:rFonts w:eastAsiaTheme="minorEastAsia"/>
            <w:color w:val="auto"/>
            <w:sz w:val="22"/>
            <w:szCs w:val="22"/>
            <w:lang w:eastAsia="en-GB"/>
          </w:rPr>
          <w:tab/>
        </w:r>
        <w:r w:rsidR="0020728D" w:rsidRPr="00321211">
          <w:rPr>
            <w:rStyle w:val="Hyperlink"/>
          </w:rPr>
          <w:delText>REQUIREMENTS OF THE TEST PLAN</w:delText>
        </w:r>
        <w:r w:rsidR="0020728D">
          <w:rPr>
            <w:webHidden/>
          </w:rPr>
          <w:tab/>
        </w:r>
        <w:r w:rsidR="0020728D">
          <w:rPr>
            <w:webHidden/>
          </w:rPr>
          <w:fldChar w:fldCharType="begin"/>
        </w:r>
        <w:r w:rsidR="0020728D">
          <w:rPr>
            <w:webHidden/>
          </w:rPr>
          <w:delInstrText xml:space="preserve"> PAGEREF _Toc119777603 \h </w:delInstrText>
        </w:r>
        <w:r w:rsidR="0020728D">
          <w:rPr>
            <w:webHidden/>
          </w:rPr>
        </w:r>
        <w:r w:rsidR="0020728D">
          <w:rPr>
            <w:webHidden/>
          </w:rPr>
          <w:fldChar w:fldCharType="separate"/>
        </w:r>
        <w:r w:rsidR="002F71C1">
          <w:rPr>
            <w:webHidden/>
          </w:rPr>
          <w:delText>4</w:delText>
        </w:r>
        <w:r w:rsidR="0020728D">
          <w:rPr>
            <w:webHidden/>
          </w:rPr>
          <w:fldChar w:fldCharType="end"/>
        </w:r>
        <w:r>
          <w:fldChar w:fldCharType="end"/>
        </w:r>
      </w:del>
    </w:p>
    <w:p w14:paraId="63AF89B9" w14:textId="77777777" w:rsidR="0020728D" w:rsidRDefault="00E45D3A">
      <w:pPr>
        <w:pStyle w:val="TOC1"/>
        <w:rPr>
          <w:del w:id="81" w:author="Stuart McLarnon (NESO)" w:date="2024-11-20T15:15:00Z"/>
          <w:rFonts w:eastAsiaTheme="minorEastAsia"/>
          <w:color w:val="auto"/>
          <w:sz w:val="22"/>
          <w:szCs w:val="22"/>
          <w:lang w:eastAsia="en-GB"/>
        </w:rPr>
      </w:pPr>
      <w:del w:id="82" w:author="Stuart McLarnon (NESO)" w:date="2024-11-20T15:15:00Z">
        <w:r>
          <w:fldChar w:fldCharType="begin"/>
        </w:r>
        <w:r>
          <w:delInstrText>HYPERLINK \l "_Toc119777604"</w:delInstrText>
        </w:r>
        <w:r>
          <w:fldChar w:fldCharType="separate"/>
        </w:r>
        <w:r w:rsidR="0020728D" w:rsidRPr="00321211">
          <w:rPr>
            <w:rStyle w:val="Hyperlink"/>
          </w:rPr>
          <w:delText>4</w:delText>
        </w:r>
        <w:r w:rsidR="0020728D">
          <w:rPr>
            <w:rFonts w:eastAsiaTheme="minorEastAsia"/>
            <w:color w:val="auto"/>
            <w:sz w:val="22"/>
            <w:szCs w:val="22"/>
            <w:lang w:eastAsia="en-GB"/>
          </w:rPr>
          <w:tab/>
        </w:r>
        <w:r w:rsidR="0020728D" w:rsidRPr="00321211">
          <w:rPr>
            <w:rStyle w:val="Hyperlink"/>
          </w:rPr>
          <w:delText>Application</w:delText>
        </w:r>
        <w:r w:rsidR="0020728D">
          <w:rPr>
            <w:webHidden/>
          </w:rPr>
          <w:tab/>
        </w:r>
        <w:r w:rsidR="0020728D">
          <w:rPr>
            <w:webHidden/>
          </w:rPr>
          <w:fldChar w:fldCharType="begin"/>
        </w:r>
        <w:r w:rsidR="0020728D">
          <w:rPr>
            <w:webHidden/>
          </w:rPr>
          <w:delInstrText xml:space="preserve"> PAGEREF _Toc119777604 \h </w:delInstrText>
        </w:r>
        <w:r w:rsidR="0020728D">
          <w:rPr>
            <w:webHidden/>
          </w:rPr>
        </w:r>
        <w:r w:rsidR="0020728D">
          <w:rPr>
            <w:webHidden/>
          </w:rPr>
          <w:fldChar w:fldCharType="separate"/>
        </w:r>
        <w:r w:rsidR="002F71C1">
          <w:rPr>
            <w:webHidden/>
          </w:rPr>
          <w:delText>5</w:delText>
        </w:r>
        <w:r w:rsidR="0020728D">
          <w:rPr>
            <w:webHidden/>
          </w:rPr>
          <w:fldChar w:fldCharType="end"/>
        </w:r>
        <w:r>
          <w:fldChar w:fldCharType="end"/>
        </w:r>
      </w:del>
    </w:p>
    <w:p w14:paraId="604357B5" w14:textId="77777777" w:rsidR="0020728D" w:rsidRPr="007E307B" w:rsidRDefault="00E45D3A">
      <w:pPr>
        <w:pStyle w:val="TOC1"/>
        <w:rPr>
          <w:del w:id="83" w:author="Stuart McLarnon (NESO)" w:date="2024-11-20T15:15:00Z"/>
          <w:rFonts w:eastAsiaTheme="minorEastAsia"/>
          <w:sz w:val="22"/>
          <w:szCs w:val="22"/>
          <w:lang w:eastAsia="en-GB"/>
        </w:rPr>
      </w:pPr>
      <w:del w:id="84" w:author="Stuart McLarnon (NESO)" w:date="2024-11-20T15:15:00Z">
        <w:r>
          <w:fldChar w:fldCharType="begin"/>
        </w:r>
        <w:r>
          <w:delInstrText>HYPERLINK \l "_Toc119777605"</w:delInstrText>
        </w:r>
        <w:r>
          <w:fldChar w:fldCharType="separate"/>
        </w:r>
        <w:r w:rsidR="0020728D" w:rsidRPr="007E307B">
          <w:rPr>
            <w:rStyle w:val="Hyperlink"/>
            <w:color w:val="F26522" w:themeColor="accent1"/>
          </w:rPr>
          <w:delText>5</w:delText>
        </w:r>
        <w:r w:rsidR="0020728D" w:rsidRPr="007E307B">
          <w:rPr>
            <w:rFonts w:eastAsiaTheme="minorEastAsia"/>
            <w:sz w:val="22"/>
            <w:szCs w:val="22"/>
            <w:lang w:eastAsia="en-GB"/>
          </w:rPr>
          <w:tab/>
        </w:r>
        <w:r w:rsidR="0020728D" w:rsidRPr="007E307B">
          <w:rPr>
            <w:rStyle w:val="Hyperlink"/>
            <w:color w:val="F26522" w:themeColor="accent1"/>
          </w:rPr>
          <w:delText>Implementation of the Test Plan in GB</w:delText>
        </w:r>
        <w:r w:rsidR="0020728D" w:rsidRPr="007E307B">
          <w:rPr>
            <w:webHidden/>
          </w:rPr>
          <w:tab/>
        </w:r>
        <w:r w:rsidR="0020728D" w:rsidRPr="007E307B">
          <w:rPr>
            <w:webHidden/>
          </w:rPr>
          <w:fldChar w:fldCharType="begin"/>
        </w:r>
        <w:r w:rsidR="0020728D" w:rsidRPr="007E307B">
          <w:rPr>
            <w:webHidden/>
          </w:rPr>
          <w:delInstrText xml:space="preserve"> PAGEREF _Toc119777605 \h </w:delInstrText>
        </w:r>
        <w:r w:rsidR="0020728D" w:rsidRPr="007E307B">
          <w:rPr>
            <w:webHidden/>
          </w:rPr>
        </w:r>
        <w:r w:rsidR="0020728D" w:rsidRPr="007E307B">
          <w:rPr>
            <w:webHidden/>
          </w:rPr>
          <w:fldChar w:fldCharType="separate"/>
        </w:r>
        <w:r w:rsidR="002F71C1" w:rsidRPr="007E307B">
          <w:rPr>
            <w:webHidden/>
          </w:rPr>
          <w:delText>5</w:delText>
        </w:r>
        <w:r w:rsidR="0020728D" w:rsidRPr="007E307B">
          <w:rPr>
            <w:webHidden/>
          </w:rPr>
          <w:fldChar w:fldCharType="end"/>
        </w:r>
        <w:r>
          <w:fldChar w:fldCharType="end"/>
        </w:r>
      </w:del>
    </w:p>
    <w:p w14:paraId="1288A6A7" w14:textId="77777777" w:rsidR="0020728D" w:rsidRPr="007E307B" w:rsidRDefault="00E45D3A">
      <w:pPr>
        <w:pStyle w:val="TOC2"/>
        <w:rPr>
          <w:del w:id="85" w:author="Stuart McLarnon (NESO)" w:date="2024-11-20T15:15:00Z"/>
          <w:rFonts w:eastAsiaTheme="minorEastAsia"/>
          <w:color w:val="F26522" w:themeColor="accent1"/>
          <w:sz w:val="22"/>
          <w:szCs w:val="22"/>
          <w:lang w:eastAsia="en-GB"/>
        </w:rPr>
      </w:pPr>
      <w:del w:id="86" w:author="Stuart McLarnon (NESO)" w:date="2024-11-20T15:15:00Z">
        <w:r>
          <w:fldChar w:fldCharType="begin"/>
        </w:r>
        <w:r>
          <w:delInstrText>HYPERLINK \l "_Toc119777606"</w:delInstrText>
        </w:r>
        <w:r>
          <w:fldChar w:fldCharType="separate"/>
        </w:r>
        <w:r w:rsidR="0020728D" w:rsidRPr="007E307B">
          <w:rPr>
            <w:rStyle w:val="Hyperlink"/>
            <w:color w:val="F26522" w:themeColor="accent1"/>
          </w:rPr>
          <w:delText>5.1</w:delText>
        </w:r>
        <w:r w:rsidR="0020728D" w:rsidRPr="007E307B">
          <w:rPr>
            <w:rFonts w:eastAsiaTheme="minorEastAsia"/>
            <w:color w:val="F26522" w:themeColor="accent1"/>
            <w:sz w:val="22"/>
            <w:szCs w:val="22"/>
            <w:lang w:eastAsia="en-GB"/>
          </w:rPr>
          <w:tab/>
        </w:r>
        <w:r w:rsidR="0020728D" w:rsidRPr="007E307B">
          <w:rPr>
            <w:rStyle w:val="Hyperlink"/>
            <w:color w:val="F26522" w:themeColor="accent1"/>
          </w:rPr>
          <w:delText>Assessment and Compliance</w:delText>
        </w:r>
        <w:r w:rsidR="0020728D" w:rsidRPr="007E307B">
          <w:rPr>
            <w:webHidden/>
            <w:color w:val="F26522" w:themeColor="accent1"/>
          </w:rPr>
          <w:tab/>
        </w:r>
        <w:r w:rsidR="0020728D" w:rsidRPr="007E307B">
          <w:rPr>
            <w:webHidden/>
            <w:color w:val="F26522" w:themeColor="accent1"/>
          </w:rPr>
          <w:fldChar w:fldCharType="begin"/>
        </w:r>
        <w:r w:rsidR="0020728D" w:rsidRPr="007E307B">
          <w:rPr>
            <w:webHidden/>
            <w:color w:val="F26522" w:themeColor="accent1"/>
          </w:rPr>
          <w:delInstrText xml:space="preserve"> PAGEREF _Toc119777606 \h </w:delInstrText>
        </w:r>
        <w:r w:rsidR="0020728D" w:rsidRPr="007E307B">
          <w:rPr>
            <w:webHidden/>
            <w:color w:val="F26522" w:themeColor="accent1"/>
          </w:rPr>
        </w:r>
        <w:r w:rsidR="0020728D" w:rsidRPr="007E307B">
          <w:rPr>
            <w:webHidden/>
            <w:color w:val="F26522" w:themeColor="accent1"/>
          </w:rPr>
          <w:fldChar w:fldCharType="separate"/>
        </w:r>
        <w:r w:rsidR="002F71C1" w:rsidRPr="007E307B">
          <w:rPr>
            <w:webHidden/>
            <w:color w:val="F26522" w:themeColor="accent1"/>
          </w:rPr>
          <w:delText>5</w:delText>
        </w:r>
        <w:r w:rsidR="0020728D" w:rsidRPr="007E307B">
          <w:rPr>
            <w:webHidden/>
            <w:color w:val="F26522" w:themeColor="accent1"/>
          </w:rPr>
          <w:fldChar w:fldCharType="end"/>
        </w:r>
        <w:r>
          <w:rPr>
            <w:color w:val="F26522" w:themeColor="accent1"/>
          </w:rPr>
          <w:fldChar w:fldCharType="end"/>
        </w:r>
      </w:del>
    </w:p>
    <w:p w14:paraId="1F6E1DBA" w14:textId="77777777" w:rsidR="0020728D" w:rsidRDefault="00E45D3A">
      <w:pPr>
        <w:pStyle w:val="TOC1"/>
        <w:rPr>
          <w:del w:id="87" w:author="Stuart McLarnon (NESO)" w:date="2024-11-20T15:15:00Z"/>
          <w:rFonts w:eastAsiaTheme="minorEastAsia"/>
          <w:color w:val="auto"/>
          <w:sz w:val="22"/>
          <w:szCs w:val="22"/>
          <w:lang w:eastAsia="en-GB"/>
        </w:rPr>
      </w:pPr>
      <w:del w:id="88" w:author="Stuart McLarnon (NESO)" w:date="2024-11-20T15:15:00Z">
        <w:r>
          <w:fldChar w:fldCharType="begin"/>
        </w:r>
        <w:r>
          <w:delInstrText>HYPERLINK \l "_Toc119777607"</w:delInstrText>
        </w:r>
        <w:r>
          <w:fldChar w:fldCharType="separate"/>
        </w:r>
        <w:r w:rsidR="0020728D" w:rsidRPr="00321211">
          <w:rPr>
            <w:rStyle w:val="Hyperlink"/>
          </w:rPr>
          <w:delText>6</w:delText>
        </w:r>
        <w:r w:rsidR="0020728D">
          <w:rPr>
            <w:rFonts w:eastAsiaTheme="minorEastAsia"/>
            <w:color w:val="auto"/>
            <w:sz w:val="22"/>
            <w:szCs w:val="22"/>
            <w:lang w:eastAsia="en-GB"/>
          </w:rPr>
          <w:tab/>
        </w:r>
        <w:r w:rsidR="0020728D" w:rsidRPr="00321211">
          <w:rPr>
            <w:rStyle w:val="Hyperlink"/>
          </w:rPr>
          <w:delText>Compliance Testing and Periodic Review of the System Defence Plan</w:delText>
        </w:r>
        <w:r w:rsidR="0020728D">
          <w:rPr>
            <w:webHidden/>
          </w:rPr>
          <w:tab/>
        </w:r>
        <w:r w:rsidR="0020728D">
          <w:rPr>
            <w:webHidden/>
          </w:rPr>
          <w:fldChar w:fldCharType="begin"/>
        </w:r>
        <w:r w:rsidR="0020728D">
          <w:rPr>
            <w:webHidden/>
          </w:rPr>
          <w:delInstrText xml:space="preserve"> PAGEREF _Toc119777607 \h </w:delInstrText>
        </w:r>
        <w:r w:rsidR="0020728D">
          <w:rPr>
            <w:webHidden/>
          </w:rPr>
        </w:r>
        <w:r w:rsidR="0020728D">
          <w:rPr>
            <w:webHidden/>
          </w:rPr>
          <w:fldChar w:fldCharType="separate"/>
        </w:r>
        <w:r w:rsidR="002F71C1">
          <w:rPr>
            <w:webHidden/>
          </w:rPr>
          <w:delText>8</w:delText>
        </w:r>
        <w:r w:rsidR="0020728D">
          <w:rPr>
            <w:webHidden/>
          </w:rPr>
          <w:fldChar w:fldCharType="end"/>
        </w:r>
        <w:r>
          <w:fldChar w:fldCharType="end"/>
        </w:r>
      </w:del>
    </w:p>
    <w:p w14:paraId="5E771FDE" w14:textId="77777777" w:rsidR="0020728D" w:rsidRDefault="00E45D3A">
      <w:pPr>
        <w:pStyle w:val="TOC1"/>
        <w:rPr>
          <w:del w:id="89" w:author="Stuart McLarnon (NESO)" w:date="2024-11-20T15:15:00Z"/>
          <w:rFonts w:eastAsiaTheme="minorEastAsia"/>
          <w:color w:val="auto"/>
          <w:sz w:val="22"/>
          <w:szCs w:val="22"/>
          <w:lang w:eastAsia="en-GB"/>
        </w:rPr>
      </w:pPr>
      <w:del w:id="90" w:author="Stuart McLarnon (NESO)" w:date="2024-11-20T15:15:00Z">
        <w:r>
          <w:fldChar w:fldCharType="begin"/>
        </w:r>
        <w:r>
          <w:delInstrText>HYPERLINK \l "_Toc119777608"</w:delInstrText>
        </w:r>
        <w:r>
          <w:fldChar w:fldCharType="separate"/>
        </w:r>
        <w:r w:rsidR="0020728D" w:rsidRPr="00321211">
          <w:rPr>
            <w:rStyle w:val="Hyperlink"/>
          </w:rPr>
          <w:delText>7</w:delText>
        </w:r>
        <w:r w:rsidR="0020728D">
          <w:rPr>
            <w:rFonts w:eastAsiaTheme="minorEastAsia"/>
            <w:color w:val="auto"/>
            <w:sz w:val="22"/>
            <w:szCs w:val="22"/>
            <w:lang w:eastAsia="en-GB"/>
          </w:rPr>
          <w:tab/>
        </w:r>
        <w:r w:rsidR="0020728D" w:rsidRPr="00321211">
          <w:rPr>
            <w:rStyle w:val="Hyperlink"/>
          </w:rPr>
          <w:delText>Compliance Testing and Periodic Review of the Restoration Plan</w:delText>
        </w:r>
        <w:r w:rsidR="0020728D">
          <w:rPr>
            <w:webHidden/>
          </w:rPr>
          <w:tab/>
        </w:r>
        <w:r w:rsidR="0020728D">
          <w:rPr>
            <w:webHidden/>
          </w:rPr>
          <w:fldChar w:fldCharType="begin"/>
        </w:r>
        <w:r w:rsidR="0020728D">
          <w:rPr>
            <w:webHidden/>
          </w:rPr>
          <w:delInstrText xml:space="preserve"> PAGEREF _Toc119777608 \h </w:delInstrText>
        </w:r>
        <w:r w:rsidR="0020728D">
          <w:rPr>
            <w:webHidden/>
          </w:rPr>
        </w:r>
        <w:r w:rsidR="0020728D">
          <w:rPr>
            <w:webHidden/>
          </w:rPr>
          <w:fldChar w:fldCharType="separate"/>
        </w:r>
        <w:r w:rsidR="002F71C1">
          <w:rPr>
            <w:webHidden/>
          </w:rPr>
          <w:delText>10</w:delText>
        </w:r>
        <w:r w:rsidR="0020728D">
          <w:rPr>
            <w:webHidden/>
          </w:rPr>
          <w:fldChar w:fldCharType="end"/>
        </w:r>
        <w:r>
          <w:fldChar w:fldCharType="end"/>
        </w:r>
      </w:del>
    </w:p>
    <w:p w14:paraId="1B0E6370" w14:textId="77777777" w:rsidR="0020728D" w:rsidRDefault="00E45D3A">
      <w:pPr>
        <w:pStyle w:val="TOC1"/>
        <w:rPr>
          <w:del w:id="91" w:author="Stuart McLarnon (NESO)" w:date="2024-11-20T15:15:00Z"/>
          <w:rFonts w:eastAsiaTheme="minorEastAsia"/>
          <w:color w:val="auto"/>
          <w:sz w:val="22"/>
          <w:szCs w:val="22"/>
          <w:lang w:eastAsia="en-GB"/>
        </w:rPr>
      </w:pPr>
      <w:del w:id="92" w:author="Stuart McLarnon (NESO)" w:date="2024-11-20T15:15:00Z">
        <w:r>
          <w:fldChar w:fldCharType="begin"/>
        </w:r>
        <w:r>
          <w:delInstrText>HYPERLINK \l "_Toc119777609"</w:delInstrText>
        </w:r>
        <w:r>
          <w:fldChar w:fldCharType="separate"/>
        </w:r>
        <w:r w:rsidR="0020728D" w:rsidRPr="00321211">
          <w:rPr>
            <w:rStyle w:val="Hyperlink"/>
          </w:rPr>
          <w:delText>8</w:delText>
        </w:r>
        <w:r w:rsidR="0020728D">
          <w:rPr>
            <w:rFonts w:eastAsiaTheme="minorEastAsia"/>
            <w:color w:val="auto"/>
            <w:sz w:val="22"/>
            <w:szCs w:val="22"/>
            <w:lang w:eastAsia="en-GB"/>
          </w:rPr>
          <w:tab/>
        </w:r>
        <w:r w:rsidR="0020728D" w:rsidRPr="00321211">
          <w:rPr>
            <w:rStyle w:val="Hyperlink"/>
          </w:rPr>
          <w:delText>Implementation of the Restoration Plan in GB</w:delText>
        </w:r>
        <w:r w:rsidR="0020728D">
          <w:rPr>
            <w:webHidden/>
          </w:rPr>
          <w:tab/>
        </w:r>
        <w:r w:rsidR="0020728D">
          <w:rPr>
            <w:webHidden/>
          </w:rPr>
          <w:fldChar w:fldCharType="begin"/>
        </w:r>
        <w:r w:rsidR="0020728D">
          <w:rPr>
            <w:webHidden/>
          </w:rPr>
          <w:delInstrText xml:space="preserve"> PAGEREF _Toc119777609 \h </w:delInstrText>
        </w:r>
        <w:r w:rsidR="0020728D">
          <w:rPr>
            <w:webHidden/>
          </w:rPr>
        </w:r>
        <w:r w:rsidR="0020728D">
          <w:rPr>
            <w:webHidden/>
          </w:rPr>
          <w:fldChar w:fldCharType="separate"/>
        </w:r>
        <w:r w:rsidR="002F71C1">
          <w:rPr>
            <w:webHidden/>
          </w:rPr>
          <w:delText>12</w:delText>
        </w:r>
        <w:r w:rsidR="0020728D">
          <w:rPr>
            <w:webHidden/>
          </w:rPr>
          <w:fldChar w:fldCharType="end"/>
        </w:r>
        <w:r>
          <w:fldChar w:fldCharType="end"/>
        </w:r>
      </w:del>
    </w:p>
    <w:p w14:paraId="120986B9" w14:textId="77777777" w:rsidR="0020728D" w:rsidRDefault="00E45D3A">
      <w:pPr>
        <w:pStyle w:val="TOC1"/>
        <w:rPr>
          <w:del w:id="93" w:author="Stuart McLarnon (NESO)" w:date="2024-11-20T15:15:00Z"/>
          <w:rFonts w:eastAsiaTheme="minorEastAsia"/>
          <w:color w:val="auto"/>
          <w:sz w:val="22"/>
          <w:szCs w:val="22"/>
          <w:lang w:eastAsia="en-GB"/>
        </w:rPr>
      </w:pPr>
      <w:del w:id="94" w:author="Stuart McLarnon (NESO)" w:date="2024-11-20T15:15:00Z">
        <w:r>
          <w:fldChar w:fldCharType="begin"/>
        </w:r>
        <w:r>
          <w:delInstrText>HYPERLINK \l "_Toc119777610"</w:delInstrText>
        </w:r>
        <w:r>
          <w:fldChar w:fldCharType="separate"/>
        </w:r>
        <w:r w:rsidR="0020728D" w:rsidRPr="00321211">
          <w:rPr>
            <w:rStyle w:val="Hyperlink"/>
          </w:rPr>
          <w:delText>9</w:delText>
        </w:r>
        <w:r w:rsidR="0020728D">
          <w:rPr>
            <w:rFonts w:eastAsiaTheme="minorEastAsia"/>
            <w:color w:val="auto"/>
            <w:sz w:val="22"/>
            <w:szCs w:val="22"/>
            <w:lang w:eastAsia="en-GB"/>
          </w:rPr>
          <w:tab/>
        </w:r>
        <w:r w:rsidR="0020728D" w:rsidRPr="00321211">
          <w:rPr>
            <w:rStyle w:val="Hyperlink"/>
          </w:rPr>
          <w:delText>Future Work</w:delText>
        </w:r>
        <w:r w:rsidR="0020728D">
          <w:rPr>
            <w:webHidden/>
          </w:rPr>
          <w:tab/>
        </w:r>
        <w:r w:rsidR="0020728D">
          <w:rPr>
            <w:webHidden/>
          </w:rPr>
          <w:fldChar w:fldCharType="begin"/>
        </w:r>
        <w:r w:rsidR="0020728D">
          <w:rPr>
            <w:webHidden/>
          </w:rPr>
          <w:delInstrText xml:space="preserve"> PAGEREF _Toc119777610 \h </w:delInstrText>
        </w:r>
        <w:r w:rsidR="0020728D">
          <w:rPr>
            <w:webHidden/>
          </w:rPr>
        </w:r>
        <w:r w:rsidR="0020728D">
          <w:rPr>
            <w:webHidden/>
          </w:rPr>
          <w:fldChar w:fldCharType="separate"/>
        </w:r>
        <w:r w:rsidR="002F71C1">
          <w:rPr>
            <w:webHidden/>
          </w:rPr>
          <w:delText>14</w:delText>
        </w:r>
        <w:r w:rsidR="0020728D">
          <w:rPr>
            <w:webHidden/>
          </w:rPr>
          <w:fldChar w:fldCharType="end"/>
        </w:r>
        <w:r>
          <w:fldChar w:fldCharType="end"/>
        </w:r>
      </w:del>
    </w:p>
    <w:p w14:paraId="6733B37C" w14:textId="1282222E" w:rsidR="00E36B47" w:rsidRPr="004C533B" w:rsidRDefault="00E45D3A">
      <w:pPr>
        <w:pStyle w:val="TOC1"/>
        <w:rPr>
          <w:ins w:id="95" w:author="Stuart McLarnon (NESO)" w:date="2024-11-20T15:15:00Z"/>
          <w:rFonts w:ascii="Poppins" w:eastAsiaTheme="minorEastAsia" w:hAnsi="Poppins" w:cs="Poppins"/>
          <w:color w:val="auto"/>
          <w:sz w:val="22"/>
          <w:szCs w:val="22"/>
          <w:lang w:eastAsia="en-GB"/>
        </w:rPr>
      </w:pPr>
      <w:ins w:id="96" w:author="Stuart McLarnon (NESO)" w:date="2024-11-20T15:15:00Z">
        <w:r>
          <w:fldChar w:fldCharType="begin"/>
        </w:r>
        <w:r>
          <w:instrText>HYPERLINK \l "_Toc104197606"</w:instrText>
        </w:r>
        <w:r>
          <w:fldChar w:fldCharType="separate"/>
        </w:r>
        <w:r w:rsidR="00E36B47" w:rsidRPr="004C533B">
          <w:rPr>
            <w:rStyle w:val="Hyperlink"/>
            <w:rFonts w:ascii="Poppins" w:hAnsi="Poppins" w:cs="Poppins"/>
            <w:color w:val="auto"/>
          </w:rPr>
          <w:t>Contents</w:t>
        </w:r>
        <w:r w:rsidR="00E36B47" w:rsidRPr="004C533B">
          <w:rPr>
            <w:rFonts w:ascii="Poppins" w:hAnsi="Poppins" w:cs="Poppins"/>
            <w:webHidden/>
            <w:color w:val="auto"/>
          </w:rPr>
          <w:tab/>
        </w:r>
        <w:r w:rsidR="00E36B47" w:rsidRPr="004C533B">
          <w:rPr>
            <w:rFonts w:ascii="Poppins" w:hAnsi="Poppins" w:cs="Poppins"/>
            <w:webHidden/>
            <w:color w:val="auto"/>
          </w:rPr>
          <w:fldChar w:fldCharType="begin"/>
        </w:r>
        <w:r w:rsidR="00E36B47" w:rsidRPr="004C533B">
          <w:rPr>
            <w:rFonts w:ascii="Poppins" w:hAnsi="Poppins" w:cs="Poppins"/>
            <w:webHidden/>
            <w:color w:val="auto"/>
          </w:rPr>
          <w:instrText xml:space="preserve"> PAGEREF _Toc104197606 \h </w:instrText>
        </w:r>
      </w:ins>
      <w:r w:rsidR="00E36B47" w:rsidRPr="004C533B">
        <w:rPr>
          <w:rFonts w:ascii="Poppins" w:hAnsi="Poppins" w:cs="Poppins"/>
          <w:webHidden/>
          <w:color w:val="auto"/>
        </w:rPr>
      </w:r>
      <w:ins w:id="97" w:author="Stuart McLarnon (NESO)" w:date="2024-11-20T15:15:00Z">
        <w:r w:rsidR="00E36B47" w:rsidRPr="004C533B">
          <w:rPr>
            <w:rFonts w:ascii="Poppins" w:hAnsi="Poppins" w:cs="Poppins"/>
            <w:webHidden/>
            <w:color w:val="auto"/>
          </w:rPr>
          <w:fldChar w:fldCharType="separate"/>
        </w:r>
        <w:r w:rsidR="00894C80">
          <w:rPr>
            <w:rFonts w:ascii="Poppins" w:hAnsi="Poppins" w:cs="Poppins"/>
            <w:webHidden/>
            <w:color w:val="auto"/>
          </w:rPr>
          <w:t>1</w:t>
        </w:r>
        <w:r w:rsidR="00E36B47" w:rsidRPr="004C533B">
          <w:rPr>
            <w:rFonts w:ascii="Poppins" w:hAnsi="Poppins" w:cs="Poppins"/>
            <w:webHidden/>
            <w:color w:val="auto"/>
          </w:rPr>
          <w:fldChar w:fldCharType="end"/>
        </w:r>
        <w:r>
          <w:rPr>
            <w:rFonts w:ascii="Poppins" w:hAnsi="Poppins" w:cs="Poppins"/>
            <w:color w:val="auto"/>
          </w:rPr>
          <w:fldChar w:fldCharType="end"/>
        </w:r>
      </w:ins>
    </w:p>
    <w:p w14:paraId="45798B64" w14:textId="60394D23" w:rsidR="00E36B47" w:rsidRPr="004C533B" w:rsidRDefault="00E45D3A">
      <w:pPr>
        <w:pStyle w:val="TOC1"/>
        <w:rPr>
          <w:ins w:id="98" w:author="Stuart McLarnon (NESO)" w:date="2024-11-20T15:15:00Z"/>
          <w:rFonts w:ascii="Poppins" w:eastAsiaTheme="minorEastAsia" w:hAnsi="Poppins" w:cs="Poppins"/>
          <w:color w:val="auto"/>
          <w:sz w:val="22"/>
          <w:szCs w:val="22"/>
          <w:lang w:eastAsia="en-GB"/>
        </w:rPr>
      </w:pPr>
      <w:ins w:id="99" w:author="Stuart McLarnon (NESO)" w:date="2024-11-20T15:15:00Z">
        <w:r>
          <w:fldChar w:fldCharType="begin"/>
        </w:r>
        <w:r>
          <w:instrText>HYPERLINK \l "_Toc104197607"</w:instrText>
        </w:r>
        <w:r>
          <w:fldChar w:fldCharType="separate"/>
        </w:r>
        <w:r w:rsidR="00E36B47" w:rsidRPr="004C533B">
          <w:rPr>
            <w:rStyle w:val="Hyperlink"/>
            <w:rFonts w:ascii="Poppins" w:hAnsi="Poppins" w:cs="Poppins"/>
            <w:color w:val="auto"/>
          </w:rPr>
          <w:t>EU NCER: System Test Plan</w:t>
        </w:r>
        <w:r w:rsidR="00E36B47" w:rsidRPr="004C533B">
          <w:rPr>
            <w:rFonts w:ascii="Poppins" w:hAnsi="Poppins" w:cs="Poppins"/>
            <w:webHidden/>
            <w:color w:val="auto"/>
          </w:rPr>
          <w:tab/>
        </w:r>
        <w:r w:rsidR="00E36B47" w:rsidRPr="004C533B">
          <w:rPr>
            <w:rFonts w:ascii="Poppins" w:hAnsi="Poppins" w:cs="Poppins"/>
            <w:webHidden/>
            <w:color w:val="auto"/>
          </w:rPr>
          <w:fldChar w:fldCharType="begin"/>
        </w:r>
        <w:r w:rsidR="00E36B47" w:rsidRPr="004C533B">
          <w:rPr>
            <w:rFonts w:ascii="Poppins" w:hAnsi="Poppins" w:cs="Poppins"/>
            <w:webHidden/>
            <w:color w:val="auto"/>
          </w:rPr>
          <w:instrText xml:space="preserve"> PAGEREF _Toc104197607 \h </w:instrText>
        </w:r>
      </w:ins>
      <w:r w:rsidR="00E36B47" w:rsidRPr="004C533B">
        <w:rPr>
          <w:rFonts w:ascii="Poppins" w:hAnsi="Poppins" w:cs="Poppins"/>
          <w:webHidden/>
          <w:color w:val="auto"/>
        </w:rPr>
      </w:r>
      <w:ins w:id="100" w:author="Stuart McLarnon (NESO)" w:date="2024-11-20T15:15:00Z">
        <w:r w:rsidR="00E36B47" w:rsidRPr="004C533B">
          <w:rPr>
            <w:rFonts w:ascii="Poppins" w:hAnsi="Poppins" w:cs="Poppins"/>
            <w:webHidden/>
            <w:color w:val="auto"/>
          </w:rPr>
          <w:fldChar w:fldCharType="separate"/>
        </w:r>
        <w:r w:rsidR="00894C80">
          <w:rPr>
            <w:rFonts w:ascii="Poppins" w:hAnsi="Poppins" w:cs="Poppins"/>
            <w:webHidden/>
            <w:color w:val="auto"/>
          </w:rPr>
          <w:t>2</w:t>
        </w:r>
        <w:r w:rsidR="00E36B47" w:rsidRPr="004C533B">
          <w:rPr>
            <w:rFonts w:ascii="Poppins" w:hAnsi="Poppins" w:cs="Poppins"/>
            <w:webHidden/>
            <w:color w:val="auto"/>
          </w:rPr>
          <w:fldChar w:fldCharType="end"/>
        </w:r>
        <w:r>
          <w:rPr>
            <w:rFonts w:ascii="Poppins" w:hAnsi="Poppins" w:cs="Poppins"/>
            <w:color w:val="auto"/>
          </w:rPr>
          <w:fldChar w:fldCharType="end"/>
        </w:r>
      </w:ins>
    </w:p>
    <w:p w14:paraId="62E55205" w14:textId="7273B435" w:rsidR="00E36B47" w:rsidRPr="004C533B" w:rsidRDefault="00E45D3A">
      <w:pPr>
        <w:pStyle w:val="TOC1"/>
        <w:rPr>
          <w:ins w:id="101" w:author="Stuart McLarnon (NESO)" w:date="2024-11-20T15:15:00Z"/>
          <w:rFonts w:ascii="Poppins" w:eastAsiaTheme="minorEastAsia" w:hAnsi="Poppins" w:cs="Poppins"/>
          <w:color w:val="auto"/>
          <w:sz w:val="22"/>
          <w:szCs w:val="22"/>
          <w:lang w:eastAsia="en-GB"/>
        </w:rPr>
      </w:pPr>
      <w:ins w:id="102" w:author="Stuart McLarnon (NESO)" w:date="2024-11-20T15:15:00Z">
        <w:r>
          <w:fldChar w:fldCharType="begin"/>
        </w:r>
        <w:r>
          <w:instrText>HYPERLINK \l "_Toc104197608"</w:instrText>
        </w:r>
        <w:r>
          <w:fldChar w:fldCharType="separate"/>
        </w:r>
        <w:r w:rsidR="00E36B47" w:rsidRPr="004C533B">
          <w:rPr>
            <w:rStyle w:val="Hyperlink"/>
            <w:rFonts w:ascii="Poppins" w:hAnsi="Poppins" w:cs="Poppins"/>
            <w:color w:val="auto"/>
          </w:rPr>
          <w:t>1</w:t>
        </w:r>
        <w:r w:rsidR="00E36B47" w:rsidRPr="004C533B">
          <w:rPr>
            <w:rFonts w:ascii="Poppins" w:eastAsiaTheme="minorEastAsia" w:hAnsi="Poppins" w:cs="Poppins"/>
            <w:color w:val="auto"/>
            <w:sz w:val="22"/>
            <w:szCs w:val="22"/>
            <w:lang w:eastAsia="en-GB"/>
          </w:rPr>
          <w:tab/>
        </w:r>
        <w:r w:rsidR="00E36B47" w:rsidRPr="004C533B">
          <w:rPr>
            <w:rStyle w:val="Hyperlink"/>
            <w:rFonts w:ascii="Poppins" w:hAnsi="Poppins" w:cs="Poppins"/>
            <w:color w:val="auto"/>
          </w:rPr>
          <w:t>Version Control</w:t>
        </w:r>
        <w:r w:rsidR="00E36B47" w:rsidRPr="004C533B">
          <w:rPr>
            <w:rFonts w:ascii="Poppins" w:hAnsi="Poppins" w:cs="Poppins"/>
            <w:webHidden/>
            <w:color w:val="auto"/>
          </w:rPr>
          <w:tab/>
        </w:r>
        <w:r w:rsidR="00E36B47" w:rsidRPr="004C533B">
          <w:rPr>
            <w:rFonts w:ascii="Poppins" w:hAnsi="Poppins" w:cs="Poppins"/>
            <w:webHidden/>
            <w:color w:val="auto"/>
          </w:rPr>
          <w:fldChar w:fldCharType="begin"/>
        </w:r>
        <w:r w:rsidR="00E36B47" w:rsidRPr="004C533B">
          <w:rPr>
            <w:rFonts w:ascii="Poppins" w:hAnsi="Poppins" w:cs="Poppins"/>
            <w:webHidden/>
            <w:color w:val="auto"/>
          </w:rPr>
          <w:instrText xml:space="preserve"> PAGEREF _Toc104197608 \h </w:instrText>
        </w:r>
      </w:ins>
      <w:r w:rsidR="00E36B47" w:rsidRPr="004C533B">
        <w:rPr>
          <w:rFonts w:ascii="Poppins" w:hAnsi="Poppins" w:cs="Poppins"/>
          <w:webHidden/>
          <w:color w:val="auto"/>
        </w:rPr>
      </w:r>
      <w:ins w:id="103" w:author="Stuart McLarnon (NESO)" w:date="2024-11-20T15:15:00Z">
        <w:r w:rsidR="00E36B47" w:rsidRPr="004C533B">
          <w:rPr>
            <w:rFonts w:ascii="Poppins" w:hAnsi="Poppins" w:cs="Poppins"/>
            <w:webHidden/>
            <w:color w:val="auto"/>
          </w:rPr>
          <w:fldChar w:fldCharType="separate"/>
        </w:r>
        <w:r w:rsidR="00894C80">
          <w:rPr>
            <w:rFonts w:ascii="Poppins" w:hAnsi="Poppins" w:cs="Poppins"/>
            <w:webHidden/>
            <w:color w:val="auto"/>
          </w:rPr>
          <w:t>3</w:t>
        </w:r>
        <w:r w:rsidR="00E36B47" w:rsidRPr="004C533B">
          <w:rPr>
            <w:rFonts w:ascii="Poppins" w:hAnsi="Poppins" w:cs="Poppins"/>
            <w:webHidden/>
            <w:color w:val="auto"/>
          </w:rPr>
          <w:fldChar w:fldCharType="end"/>
        </w:r>
        <w:r>
          <w:rPr>
            <w:rFonts w:ascii="Poppins" w:hAnsi="Poppins" w:cs="Poppins"/>
            <w:color w:val="auto"/>
          </w:rPr>
          <w:fldChar w:fldCharType="end"/>
        </w:r>
      </w:ins>
    </w:p>
    <w:p w14:paraId="128869BA" w14:textId="1EE0C1D9" w:rsidR="00E36B47" w:rsidRPr="004C533B" w:rsidRDefault="00E45D3A">
      <w:pPr>
        <w:pStyle w:val="TOC1"/>
        <w:rPr>
          <w:ins w:id="104" w:author="Stuart McLarnon (NESO)" w:date="2024-11-20T15:15:00Z"/>
          <w:rFonts w:ascii="Poppins" w:eastAsiaTheme="minorEastAsia" w:hAnsi="Poppins" w:cs="Poppins"/>
          <w:color w:val="auto"/>
          <w:sz w:val="22"/>
          <w:szCs w:val="22"/>
          <w:lang w:eastAsia="en-GB"/>
        </w:rPr>
      </w:pPr>
      <w:ins w:id="105" w:author="Stuart McLarnon (NESO)" w:date="2024-11-20T15:15:00Z">
        <w:r>
          <w:fldChar w:fldCharType="begin"/>
        </w:r>
        <w:r>
          <w:instrText>HYPERLINK \l "_Toc104197609"</w:instrText>
        </w:r>
        <w:r>
          <w:fldChar w:fldCharType="separate"/>
        </w:r>
        <w:r w:rsidR="00E36B47" w:rsidRPr="004C533B">
          <w:rPr>
            <w:rStyle w:val="Hyperlink"/>
            <w:rFonts w:ascii="Poppins" w:hAnsi="Poppins" w:cs="Poppins"/>
            <w:color w:val="auto"/>
          </w:rPr>
          <w:t>2</w:t>
        </w:r>
        <w:r w:rsidR="00E36B47" w:rsidRPr="004C533B">
          <w:rPr>
            <w:rFonts w:ascii="Poppins" w:eastAsiaTheme="minorEastAsia" w:hAnsi="Poppins" w:cs="Poppins"/>
            <w:color w:val="auto"/>
            <w:sz w:val="22"/>
            <w:szCs w:val="22"/>
            <w:lang w:eastAsia="en-GB"/>
          </w:rPr>
          <w:tab/>
        </w:r>
        <w:r w:rsidR="00E36B47" w:rsidRPr="004C533B">
          <w:rPr>
            <w:rStyle w:val="Hyperlink"/>
            <w:rFonts w:ascii="Poppins" w:hAnsi="Poppins" w:cs="Poppins"/>
            <w:color w:val="auto"/>
          </w:rPr>
          <w:t>Introduction</w:t>
        </w:r>
        <w:r w:rsidR="00E36B47" w:rsidRPr="004C533B">
          <w:rPr>
            <w:rFonts w:ascii="Poppins" w:hAnsi="Poppins" w:cs="Poppins"/>
            <w:webHidden/>
            <w:color w:val="auto"/>
          </w:rPr>
          <w:tab/>
        </w:r>
        <w:r w:rsidR="00E36B47" w:rsidRPr="004C533B">
          <w:rPr>
            <w:rFonts w:ascii="Poppins" w:hAnsi="Poppins" w:cs="Poppins"/>
            <w:webHidden/>
            <w:color w:val="auto"/>
          </w:rPr>
          <w:fldChar w:fldCharType="begin"/>
        </w:r>
        <w:r w:rsidR="00E36B47" w:rsidRPr="004C533B">
          <w:rPr>
            <w:rFonts w:ascii="Poppins" w:hAnsi="Poppins" w:cs="Poppins"/>
            <w:webHidden/>
            <w:color w:val="auto"/>
          </w:rPr>
          <w:instrText xml:space="preserve"> PAGEREF _Toc104197609 \h </w:instrText>
        </w:r>
      </w:ins>
      <w:r w:rsidR="00E36B47" w:rsidRPr="004C533B">
        <w:rPr>
          <w:rFonts w:ascii="Poppins" w:hAnsi="Poppins" w:cs="Poppins"/>
          <w:webHidden/>
          <w:color w:val="auto"/>
        </w:rPr>
      </w:r>
      <w:ins w:id="106" w:author="Stuart McLarnon (NESO)" w:date="2024-11-20T15:15:00Z">
        <w:r w:rsidR="00E36B47" w:rsidRPr="004C533B">
          <w:rPr>
            <w:rFonts w:ascii="Poppins" w:hAnsi="Poppins" w:cs="Poppins"/>
            <w:webHidden/>
            <w:color w:val="auto"/>
          </w:rPr>
          <w:fldChar w:fldCharType="separate"/>
        </w:r>
        <w:r w:rsidR="00894C80">
          <w:rPr>
            <w:rFonts w:ascii="Poppins" w:hAnsi="Poppins" w:cs="Poppins"/>
            <w:webHidden/>
            <w:color w:val="auto"/>
          </w:rPr>
          <w:t>4</w:t>
        </w:r>
        <w:r w:rsidR="00E36B47" w:rsidRPr="004C533B">
          <w:rPr>
            <w:rFonts w:ascii="Poppins" w:hAnsi="Poppins" w:cs="Poppins"/>
            <w:webHidden/>
            <w:color w:val="auto"/>
          </w:rPr>
          <w:fldChar w:fldCharType="end"/>
        </w:r>
        <w:r>
          <w:rPr>
            <w:rFonts w:ascii="Poppins" w:hAnsi="Poppins" w:cs="Poppins"/>
            <w:color w:val="auto"/>
          </w:rPr>
          <w:fldChar w:fldCharType="end"/>
        </w:r>
      </w:ins>
    </w:p>
    <w:p w14:paraId="164CCB3B" w14:textId="4B2B8403" w:rsidR="00E36B47" w:rsidRPr="004C533B" w:rsidRDefault="00E45D3A">
      <w:pPr>
        <w:pStyle w:val="TOC1"/>
        <w:rPr>
          <w:ins w:id="107" w:author="Stuart McLarnon (NESO)" w:date="2024-11-20T15:15:00Z"/>
          <w:rFonts w:ascii="Poppins" w:eastAsiaTheme="minorEastAsia" w:hAnsi="Poppins" w:cs="Poppins"/>
          <w:color w:val="auto"/>
          <w:sz w:val="22"/>
          <w:szCs w:val="22"/>
          <w:lang w:eastAsia="en-GB"/>
        </w:rPr>
      </w:pPr>
      <w:ins w:id="108" w:author="Stuart McLarnon (NESO)" w:date="2024-11-20T15:15:00Z">
        <w:r>
          <w:fldChar w:fldCharType="begin"/>
        </w:r>
        <w:r>
          <w:instrText>HYPERLINK \l "_Toc104197610"</w:instrText>
        </w:r>
        <w:r>
          <w:fldChar w:fldCharType="separate"/>
        </w:r>
        <w:r w:rsidR="00E36B47" w:rsidRPr="004C533B">
          <w:rPr>
            <w:rStyle w:val="Hyperlink"/>
            <w:rFonts w:ascii="Poppins" w:hAnsi="Poppins" w:cs="Poppins"/>
            <w:color w:val="auto"/>
          </w:rPr>
          <w:t>3</w:t>
        </w:r>
        <w:r w:rsidR="00E36B47" w:rsidRPr="004C533B">
          <w:rPr>
            <w:rFonts w:ascii="Poppins" w:eastAsiaTheme="minorEastAsia" w:hAnsi="Poppins" w:cs="Poppins"/>
            <w:color w:val="auto"/>
            <w:sz w:val="22"/>
            <w:szCs w:val="22"/>
            <w:lang w:eastAsia="en-GB"/>
          </w:rPr>
          <w:tab/>
        </w:r>
      </w:ins>
      <w:ins w:id="109" w:author="Stuart McLarnon (NESO)" w:date="2025-01-22T14:05:00Z" w16du:dateUtc="2025-01-22T14:05:00Z">
        <w:r w:rsidR="008E5318">
          <w:rPr>
            <w:rStyle w:val="Hyperlink"/>
            <w:rFonts w:ascii="Poppins" w:hAnsi="Poppins" w:cs="Poppins"/>
            <w:color w:val="auto"/>
          </w:rPr>
          <w:t>R</w:t>
        </w:r>
      </w:ins>
      <w:ins w:id="110" w:author="Stuart McLarnon (NESO)" w:date="2024-11-20T15:15:00Z">
        <w:r w:rsidR="008E5318" w:rsidRPr="004C533B">
          <w:rPr>
            <w:rStyle w:val="Hyperlink"/>
            <w:rFonts w:ascii="Poppins" w:hAnsi="Poppins" w:cs="Poppins"/>
            <w:color w:val="auto"/>
          </w:rPr>
          <w:t xml:space="preserve">equirements of the </w:t>
        </w:r>
      </w:ins>
      <w:ins w:id="111" w:author="Stuart McLarnon (NESO)" w:date="2025-01-22T14:04:00Z" w16du:dateUtc="2025-01-22T14:04:00Z">
        <w:r w:rsidR="008E5318">
          <w:rPr>
            <w:rStyle w:val="Hyperlink"/>
            <w:rFonts w:ascii="Poppins" w:hAnsi="Poppins" w:cs="Poppins"/>
            <w:color w:val="auto"/>
          </w:rPr>
          <w:t>T</w:t>
        </w:r>
      </w:ins>
      <w:ins w:id="112" w:author="Stuart McLarnon (NESO)" w:date="2024-11-20T15:15:00Z">
        <w:r w:rsidR="008E5318" w:rsidRPr="004C533B">
          <w:rPr>
            <w:rStyle w:val="Hyperlink"/>
            <w:rFonts w:ascii="Poppins" w:hAnsi="Poppins" w:cs="Poppins"/>
            <w:color w:val="auto"/>
          </w:rPr>
          <w:t xml:space="preserve">est </w:t>
        </w:r>
      </w:ins>
      <w:ins w:id="113" w:author="Stuart McLarnon (NESO)" w:date="2025-01-22T14:04:00Z" w16du:dateUtc="2025-01-22T14:04:00Z">
        <w:r w:rsidR="008E5318">
          <w:rPr>
            <w:rStyle w:val="Hyperlink"/>
            <w:rFonts w:ascii="Poppins" w:hAnsi="Poppins" w:cs="Poppins"/>
            <w:color w:val="auto"/>
          </w:rPr>
          <w:t>P</w:t>
        </w:r>
      </w:ins>
      <w:ins w:id="114" w:author="Stuart McLarnon (NESO)" w:date="2024-11-20T15:15:00Z">
        <w:r w:rsidR="008E5318" w:rsidRPr="004C533B">
          <w:rPr>
            <w:rStyle w:val="Hyperlink"/>
            <w:rFonts w:ascii="Poppins" w:hAnsi="Poppins" w:cs="Poppins"/>
            <w:color w:val="auto"/>
          </w:rPr>
          <w:t>lan</w:t>
        </w:r>
        <w:r w:rsidR="00E36B47" w:rsidRPr="004C533B">
          <w:rPr>
            <w:rFonts w:ascii="Poppins" w:hAnsi="Poppins" w:cs="Poppins"/>
            <w:webHidden/>
            <w:color w:val="auto"/>
          </w:rPr>
          <w:tab/>
        </w:r>
        <w:r w:rsidR="00E36B47" w:rsidRPr="004C533B">
          <w:rPr>
            <w:rFonts w:ascii="Poppins" w:hAnsi="Poppins" w:cs="Poppins"/>
            <w:webHidden/>
            <w:color w:val="auto"/>
          </w:rPr>
          <w:fldChar w:fldCharType="begin"/>
        </w:r>
        <w:r w:rsidR="00E36B47" w:rsidRPr="004C533B">
          <w:rPr>
            <w:rFonts w:ascii="Poppins" w:hAnsi="Poppins" w:cs="Poppins"/>
            <w:webHidden/>
            <w:color w:val="auto"/>
          </w:rPr>
          <w:instrText xml:space="preserve"> PAGEREF _Toc104197610 \h </w:instrText>
        </w:r>
      </w:ins>
      <w:r w:rsidR="00E36B47" w:rsidRPr="004C533B">
        <w:rPr>
          <w:rFonts w:ascii="Poppins" w:hAnsi="Poppins" w:cs="Poppins"/>
          <w:webHidden/>
          <w:color w:val="auto"/>
        </w:rPr>
      </w:r>
      <w:ins w:id="115" w:author="Stuart McLarnon (NESO)" w:date="2024-11-20T15:15:00Z">
        <w:r w:rsidR="00E36B47" w:rsidRPr="004C533B">
          <w:rPr>
            <w:rFonts w:ascii="Poppins" w:hAnsi="Poppins" w:cs="Poppins"/>
            <w:webHidden/>
            <w:color w:val="auto"/>
          </w:rPr>
          <w:fldChar w:fldCharType="separate"/>
        </w:r>
        <w:r w:rsidR="00894C80">
          <w:rPr>
            <w:rFonts w:ascii="Poppins" w:hAnsi="Poppins" w:cs="Poppins"/>
            <w:webHidden/>
            <w:color w:val="auto"/>
          </w:rPr>
          <w:t>4</w:t>
        </w:r>
        <w:r w:rsidR="00E36B47" w:rsidRPr="004C533B">
          <w:rPr>
            <w:rFonts w:ascii="Poppins" w:hAnsi="Poppins" w:cs="Poppins"/>
            <w:webHidden/>
            <w:color w:val="auto"/>
          </w:rPr>
          <w:fldChar w:fldCharType="end"/>
        </w:r>
        <w:r>
          <w:rPr>
            <w:rFonts w:ascii="Poppins" w:hAnsi="Poppins" w:cs="Poppins"/>
            <w:color w:val="auto"/>
          </w:rPr>
          <w:fldChar w:fldCharType="end"/>
        </w:r>
      </w:ins>
    </w:p>
    <w:p w14:paraId="1B1D54ED" w14:textId="47B3D94C" w:rsidR="00E36B47" w:rsidRPr="004C533B" w:rsidRDefault="00E45D3A">
      <w:pPr>
        <w:pStyle w:val="TOC1"/>
        <w:rPr>
          <w:ins w:id="116" w:author="Stuart McLarnon (NESO)" w:date="2024-11-20T15:15:00Z"/>
          <w:rFonts w:ascii="Poppins" w:eastAsiaTheme="minorEastAsia" w:hAnsi="Poppins" w:cs="Poppins"/>
          <w:color w:val="auto"/>
          <w:sz w:val="22"/>
          <w:szCs w:val="22"/>
          <w:lang w:eastAsia="en-GB"/>
        </w:rPr>
      </w:pPr>
      <w:ins w:id="117" w:author="Stuart McLarnon (NESO)" w:date="2024-11-20T15:15:00Z">
        <w:r>
          <w:fldChar w:fldCharType="begin"/>
        </w:r>
        <w:r>
          <w:instrText>HYPERLINK \l "_Toc104197611"</w:instrText>
        </w:r>
        <w:r>
          <w:fldChar w:fldCharType="separate"/>
        </w:r>
        <w:r w:rsidR="00E36B47" w:rsidRPr="004C533B">
          <w:rPr>
            <w:rStyle w:val="Hyperlink"/>
            <w:rFonts w:ascii="Poppins" w:hAnsi="Poppins" w:cs="Poppins"/>
            <w:color w:val="auto"/>
          </w:rPr>
          <w:t>4</w:t>
        </w:r>
        <w:r w:rsidR="00E36B47" w:rsidRPr="004C533B">
          <w:rPr>
            <w:rFonts w:ascii="Poppins" w:eastAsiaTheme="minorEastAsia" w:hAnsi="Poppins" w:cs="Poppins"/>
            <w:color w:val="auto"/>
            <w:sz w:val="22"/>
            <w:szCs w:val="22"/>
            <w:lang w:eastAsia="en-GB"/>
          </w:rPr>
          <w:tab/>
        </w:r>
        <w:r w:rsidR="00E36B47" w:rsidRPr="004C533B">
          <w:rPr>
            <w:rStyle w:val="Hyperlink"/>
            <w:rFonts w:ascii="Poppins" w:hAnsi="Poppins" w:cs="Poppins"/>
            <w:color w:val="auto"/>
          </w:rPr>
          <w:t>Application</w:t>
        </w:r>
        <w:r w:rsidR="00E36B47" w:rsidRPr="004C533B">
          <w:rPr>
            <w:rFonts w:ascii="Poppins" w:hAnsi="Poppins" w:cs="Poppins"/>
            <w:webHidden/>
            <w:color w:val="auto"/>
          </w:rPr>
          <w:tab/>
        </w:r>
        <w:r w:rsidR="00E36B47" w:rsidRPr="004C533B">
          <w:rPr>
            <w:rFonts w:ascii="Poppins" w:hAnsi="Poppins" w:cs="Poppins"/>
            <w:webHidden/>
            <w:color w:val="auto"/>
          </w:rPr>
          <w:fldChar w:fldCharType="begin"/>
        </w:r>
        <w:r w:rsidR="00E36B47" w:rsidRPr="004C533B">
          <w:rPr>
            <w:rFonts w:ascii="Poppins" w:hAnsi="Poppins" w:cs="Poppins"/>
            <w:webHidden/>
            <w:color w:val="auto"/>
          </w:rPr>
          <w:instrText xml:space="preserve"> PAGEREF _Toc104197611 \h </w:instrText>
        </w:r>
      </w:ins>
      <w:r w:rsidR="00E36B47" w:rsidRPr="004C533B">
        <w:rPr>
          <w:rFonts w:ascii="Poppins" w:hAnsi="Poppins" w:cs="Poppins"/>
          <w:webHidden/>
          <w:color w:val="auto"/>
        </w:rPr>
      </w:r>
      <w:ins w:id="118" w:author="Stuart McLarnon (NESO)" w:date="2024-11-20T15:15:00Z">
        <w:r w:rsidR="00E36B47" w:rsidRPr="004C533B">
          <w:rPr>
            <w:rFonts w:ascii="Poppins" w:hAnsi="Poppins" w:cs="Poppins"/>
            <w:webHidden/>
            <w:color w:val="auto"/>
          </w:rPr>
          <w:fldChar w:fldCharType="separate"/>
        </w:r>
        <w:r w:rsidR="00894C80">
          <w:rPr>
            <w:rFonts w:ascii="Poppins" w:hAnsi="Poppins" w:cs="Poppins"/>
            <w:webHidden/>
            <w:color w:val="auto"/>
          </w:rPr>
          <w:t>5</w:t>
        </w:r>
        <w:r w:rsidR="00E36B47" w:rsidRPr="004C533B">
          <w:rPr>
            <w:rFonts w:ascii="Poppins" w:hAnsi="Poppins" w:cs="Poppins"/>
            <w:webHidden/>
            <w:color w:val="auto"/>
          </w:rPr>
          <w:fldChar w:fldCharType="end"/>
        </w:r>
        <w:r>
          <w:rPr>
            <w:rFonts w:ascii="Poppins" w:hAnsi="Poppins" w:cs="Poppins"/>
            <w:color w:val="auto"/>
          </w:rPr>
          <w:fldChar w:fldCharType="end"/>
        </w:r>
      </w:ins>
    </w:p>
    <w:p w14:paraId="4F4FCE4E" w14:textId="1B7397AD" w:rsidR="00E36B47" w:rsidRPr="004C533B" w:rsidRDefault="00E45D3A">
      <w:pPr>
        <w:pStyle w:val="TOC1"/>
        <w:rPr>
          <w:ins w:id="119" w:author="Stuart McLarnon (NESO)" w:date="2024-11-20T15:15:00Z"/>
          <w:rFonts w:ascii="Poppins" w:eastAsiaTheme="minorEastAsia" w:hAnsi="Poppins" w:cs="Poppins"/>
          <w:color w:val="auto"/>
          <w:sz w:val="22"/>
          <w:szCs w:val="22"/>
          <w:lang w:eastAsia="en-GB"/>
        </w:rPr>
      </w:pPr>
      <w:ins w:id="120" w:author="Stuart McLarnon (NESO)" w:date="2024-11-20T15:15:00Z">
        <w:r>
          <w:fldChar w:fldCharType="begin"/>
        </w:r>
        <w:r>
          <w:instrText>HYPERLINK \l "_Toc104197612"</w:instrText>
        </w:r>
        <w:r>
          <w:fldChar w:fldCharType="separate"/>
        </w:r>
        <w:r w:rsidR="00E36B47" w:rsidRPr="004C533B">
          <w:rPr>
            <w:rStyle w:val="Hyperlink"/>
            <w:rFonts w:ascii="Poppins" w:hAnsi="Poppins" w:cs="Poppins"/>
            <w:color w:val="auto"/>
          </w:rPr>
          <w:t>5</w:t>
        </w:r>
        <w:r w:rsidR="00E36B47" w:rsidRPr="004C533B">
          <w:rPr>
            <w:rFonts w:ascii="Poppins" w:eastAsiaTheme="minorEastAsia" w:hAnsi="Poppins" w:cs="Poppins"/>
            <w:color w:val="auto"/>
            <w:sz w:val="22"/>
            <w:szCs w:val="22"/>
            <w:lang w:eastAsia="en-GB"/>
          </w:rPr>
          <w:tab/>
        </w:r>
      </w:ins>
      <w:ins w:id="121" w:author="Stuart McLarnon (NESO)" w:date="2025-01-22T14:05:00Z" w16du:dateUtc="2025-01-22T14:05:00Z">
        <w:r w:rsidR="008E5318">
          <w:rPr>
            <w:rStyle w:val="Hyperlink"/>
            <w:rFonts w:ascii="Poppins" w:hAnsi="Poppins" w:cs="Poppins"/>
            <w:color w:val="auto"/>
          </w:rPr>
          <w:t>I</w:t>
        </w:r>
      </w:ins>
      <w:ins w:id="122" w:author="Stuart McLarnon (NESO)" w:date="2024-11-20T15:15:00Z">
        <w:r w:rsidR="008E5318" w:rsidRPr="004C533B">
          <w:rPr>
            <w:rStyle w:val="Hyperlink"/>
            <w:rFonts w:ascii="Poppins" w:hAnsi="Poppins" w:cs="Poppins"/>
            <w:color w:val="auto"/>
          </w:rPr>
          <w:t xml:space="preserve">mplementation of the </w:t>
        </w:r>
      </w:ins>
      <w:ins w:id="123" w:author="Stuart McLarnon (NESO)" w:date="2025-01-22T14:05:00Z" w16du:dateUtc="2025-01-22T14:05:00Z">
        <w:r w:rsidR="008E5318">
          <w:rPr>
            <w:rStyle w:val="Hyperlink"/>
            <w:rFonts w:ascii="Poppins" w:hAnsi="Poppins" w:cs="Poppins"/>
            <w:color w:val="auto"/>
          </w:rPr>
          <w:t>T</w:t>
        </w:r>
      </w:ins>
      <w:ins w:id="124" w:author="Stuart McLarnon (NESO)" w:date="2024-11-20T15:15:00Z">
        <w:r w:rsidR="008E5318" w:rsidRPr="004C533B">
          <w:rPr>
            <w:rStyle w:val="Hyperlink"/>
            <w:rFonts w:ascii="Poppins" w:hAnsi="Poppins" w:cs="Poppins"/>
            <w:color w:val="auto"/>
          </w:rPr>
          <w:t xml:space="preserve">est </w:t>
        </w:r>
      </w:ins>
      <w:ins w:id="125" w:author="Stuart McLarnon (NESO)" w:date="2025-01-22T14:05:00Z" w16du:dateUtc="2025-01-22T14:05:00Z">
        <w:r w:rsidR="008E5318">
          <w:rPr>
            <w:rStyle w:val="Hyperlink"/>
            <w:rFonts w:ascii="Poppins" w:hAnsi="Poppins" w:cs="Poppins"/>
            <w:color w:val="auto"/>
          </w:rPr>
          <w:t>P</w:t>
        </w:r>
      </w:ins>
      <w:ins w:id="126" w:author="Stuart McLarnon (NESO)" w:date="2024-11-20T15:15:00Z">
        <w:r w:rsidR="008E5318" w:rsidRPr="004C533B">
          <w:rPr>
            <w:rStyle w:val="Hyperlink"/>
            <w:rFonts w:ascii="Poppins" w:hAnsi="Poppins" w:cs="Poppins"/>
            <w:color w:val="auto"/>
          </w:rPr>
          <w:t xml:space="preserve">lan in </w:t>
        </w:r>
      </w:ins>
      <w:ins w:id="127" w:author="Stuart McLarnon (NESO)" w:date="2025-01-22T14:05:00Z" w16du:dateUtc="2025-01-22T14:05:00Z">
        <w:r w:rsidR="008E5318">
          <w:rPr>
            <w:rStyle w:val="Hyperlink"/>
            <w:rFonts w:ascii="Poppins" w:hAnsi="Poppins" w:cs="Poppins"/>
            <w:color w:val="auto"/>
          </w:rPr>
          <w:t>GB</w:t>
        </w:r>
      </w:ins>
      <w:ins w:id="128" w:author="Stuart McLarnon (NESO)" w:date="2024-11-20T15:15:00Z">
        <w:r w:rsidR="00E36B47" w:rsidRPr="004C533B">
          <w:rPr>
            <w:rFonts w:ascii="Poppins" w:hAnsi="Poppins" w:cs="Poppins"/>
            <w:webHidden/>
            <w:color w:val="auto"/>
          </w:rPr>
          <w:tab/>
        </w:r>
        <w:r w:rsidR="00E36B47" w:rsidRPr="004C533B">
          <w:rPr>
            <w:rFonts w:ascii="Poppins" w:hAnsi="Poppins" w:cs="Poppins"/>
            <w:webHidden/>
            <w:color w:val="auto"/>
          </w:rPr>
          <w:fldChar w:fldCharType="begin"/>
        </w:r>
        <w:r w:rsidR="00E36B47" w:rsidRPr="004C533B">
          <w:rPr>
            <w:rFonts w:ascii="Poppins" w:hAnsi="Poppins" w:cs="Poppins"/>
            <w:webHidden/>
            <w:color w:val="auto"/>
          </w:rPr>
          <w:instrText xml:space="preserve"> PAGEREF _Toc104197612 \h </w:instrText>
        </w:r>
      </w:ins>
      <w:r w:rsidR="00E36B47" w:rsidRPr="004C533B">
        <w:rPr>
          <w:rFonts w:ascii="Poppins" w:hAnsi="Poppins" w:cs="Poppins"/>
          <w:webHidden/>
          <w:color w:val="auto"/>
        </w:rPr>
      </w:r>
      <w:ins w:id="129" w:author="Stuart McLarnon (NESO)" w:date="2024-11-20T15:15:00Z">
        <w:r w:rsidR="00E36B47" w:rsidRPr="004C533B">
          <w:rPr>
            <w:rFonts w:ascii="Poppins" w:hAnsi="Poppins" w:cs="Poppins"/>
            <w:webHidden/>
            <w:color w:val="auto"/>
          </w:rPr>
          <w:fldChar w:fldCharType="separate"/>
        </w:r>
        <w:r w:rsidR="00894C80">
          <w:rPr>
            <w:rFonts w:ascii="Poppins" w:hAnsi="Poppins" w:cs="Poppins"/>
            <w:webHidden/>
            <w:color w:val="auto"/>
          </w:rPr>
          <w:t>6</w:t>
        </w:r>
        <w:r w:rsidR="00E36B47" w:rsidRPr="004C533B">
          <w:rPr>
            <w:rFonts w:ascii="Poppins" w:hAnsi="Poppins" w:cs="Poppins"/>
            <w:webHidden/>
            <w:color w:val="auto"/>
          </w:rPr>
          <w:fldChar w:fldCharType="end"/>
        </w:r>
        <w:r>
          <w:rPr>
            <w:rFonts w:ascii="Poppins" w:hAnsi="Poppins" w:cs="Poppins"/>
            <w:color w:val="auto"/>
          </w:rPr>
          <w:fldChar w:fldCharType="end"/>
        </w:r>
      </w:ins>
    </w:p>
    <w:p w14:paraId="43AA67BE" w14:textId="1F15B4A9" w:rsidR="00E36B47" w:rsidRPr="004C533B" w:rsidRDefault="00E45D3A">
      <w:pPr>
        <w:pStyle w:val="TOC2"/>
        <w:rPr>
          <w:ins w:id="130" w:author="Stuart McLarnon (NESO)" w:date="2024-11-20T15:15:00Z"/>
          <w:rFonts w:ascii="Poppins" w:eastAsiaTheme="minorEastAsia" w:hAnsi="Poppins" w:cs="Poppins"/>
          <w:color w:val="auto"/>
          <w:sz w:val="22"/>
          <w:szCs w:val="22"/>
          <w:lang w:eastAsia="en-GB"/>
        </w:rPr>
      </w:pPr>
      <w:ins w:id="131" w:author="Stuart McLarnon (NESO)" w:date="2024-11-20T15:15:00Z">
        <w:r>
          <w:fldChar w:fldCharType="begin"/>
        </w:r>
        <w:r>
          <w:instrText>HYPERLINK \l "_Toc104197613"</w:instrText>
        </w:r>
        <w:r>
          <w:fldChar w:fldCharType="separate"/>
        </w:r>
        <w:r w:rsidR="00E36B47" w:rsidRPr="004C533B">
          <w:rPr>
            <w:rStyle w:val="Hyperlink"/>
            <w:rFonts w:ascii="Poppins" w:hAnsi="Poppins" w:cs="Poppins"/>
            <w:color w:val="auto"/>
          </w:rPr>
          <w:t>5.1</w:t>
        </w:r>
        <w:r w:rsidR="00E36B47" w:rsidRPr="004C533B">
          <w:rPr>
            <w:rFonts w:ascii="Poppins" w:eastAsiaTheme="minorEastAsia" w:hAnsi="Poppins" w:cs="Poppins"/>
            <w:color w:val="auto"/>
            <w:sz w:val="22"/>
            <w:szCs w:val="22"/>
            <w:lang w:eastAsia="en-GB"/>
          </w:rPr>
          <w:tab/>
        </w:r>
        <w:r w:rsidR="00E36B47" w:rsidRPr="004C533B">
          <w:rPr>
            <w:rStyle w:val="Hyperlink"/>
            <w:rFonts w:ascii="Poppins" w:hAnsi="Poppins" w:cs="Poppins"/>
            <w:color w:val="auto"/>
          </w:rPr>
          <w:t>Assessment and Compliance</w:t>
        </w:r>
        <w:r w:rsidR="00E36B47" w:rsidRPr="004C533B">
          <w:rPr>
            <w:rFonts w:ascii="Poppins" w:hAnsi="Poppins" w:cs="Poppins"/>
            <w:webHidden/>
            <w:color w:val="auto"/>
          </w:rPr>
          <w:tab/>
        </w:r>
        <w:r w:rsidR="00E36B47" w:rsidRPr="004C533B">
          <w:rPr>
            <w:rFonts w:ascii="Poppins" w:hAnsi="Poppins" w:cs="Poppins"/>
            <w:webHidden/>
            <w:color w:val="auto"/>
          </w:rPr>
          <w:fldChar w:fldCharType="begin"/>
        </w:r>
        <w:r w:rsidR="00E36B47" w:rsidRPr="004C533B">
          <w:rPr>
            <w:rFonts w:ascii="Poppins" w:hAnsi="Poppins" w:cs="Poppins"/>
            <w:webHidden/>
            <w:color w:val="auto"/>
          </w:rPr>
          <w:instrText xml:space="preserve"> PAGEREF _Toc104197613 \h </w:instrText>
        </w:r>
      </w:ins>
      <w:r w:rsidR="00E36B47" w:rsidRPr="004C533B">
        <w:rPr>
          <w:rFonts w:ascii="Poppins" w:hAnsi="Poppins" w:cs="Poppins"/>
          <w:webHidden/>
          <w:color w:val="auto"/>
        </w:rPr>
      </w:r>
      <w:ins w:id="132" w:author="Stuart McLarnon (NESO)" w:date="2024-11-20T15:15:00Z">
        <w:r w:rsidR="00E36B47" w:rsidRPr="004C533B">
          <w:rPr>
            <w:rFonts w:ascii="Poppins" w:hAnsi="Poppins" w:cs="Poppins"/>
            <w:webHidden/>
            <w:color w:val="auto"/>
          </w:rPr>
          <w:fldChar w:fldCharType="separate"/>
        </w:r>
        <w:r w:rsidR="00894C80">
          <w:rPr>
            <w:rFonts w:ascii="Poppins" w:hAnsi="Poppins" w:cs="Poppins"/>
            <w:webHidden/>
            <w:color w:val="auto"/>
          </w:rPr>
          <w:t>6</w:t>
        </w:r>
        <w:r w:rsidR="00E36B47" w:rsidRPr="004C533B">
          <w:rPr>
            <w:rFonts w:ascii="Poppins" w:hAnsi="Poppins" w:cs="Poppins"/>
            <w:webHidden/>
            <w:color w:val="auto"/>
          </w:rPr>
          <w:fldChar w:fldCharType="end"/>
        </w:r>
        <w:r>
          <w:rPr>
            <w:rFonts w:ascii="Poppins" w:hAnsi="Poppins" w:cs="Poppins"/>
            <w:color w:val="auto"/>
          </w:rPr>
          <w:fldChar w:fldCharType="end"/>
        </w:r>
      </w:ins>
    </w:p>
    <w:p w14:paraId="7B5AC2F4" w14:textId="57E1D265" w:rsidR="00E36B47" w:rsidRPr="004C533B" w:rsidRDefault="00E45D3A">
      <w:pPr>
        <w:pStyle w:val="TOC1"/>
        <w:rPr>
          <w:ins w:id="133" w:author="Stuart McLarnon (NESO)" w:date="2024-11-20T15:15:00Z"/>
          <w:rFonts w:ascii="Poppins" w:eastAsiaTheme="minorEastAsia" w:hAnsi="Poppins" w:cs="Poppins"/>
          <w:color w:val="auto"/>
          <w:sz w:val="22"/>
          <w:szCs w:val="22"/>
          <w:lang w:eastAsia="en-GB"/>
        </w:rPr>
      </w:pPr>
      <w:ins w:id="134" w:author="Stuart McLarnon (NESO)" w:date="2024-11-20T15:15:00Z">
        <w:r>
          <w:fldChar w:fldCharType="begin"/>
        </w:r>
        <w:r>
          <w:instrText>HYPERLINK \l "_Toc104197614"</w:instrText>
        </w:r>
        <w:r>
          <w:fldChar w:fldCharType="separate"/>
        </w:r>
        <w:r w:rsidR="00E36B47" w:rsidRPr="004C533B">
          <w:rPr>
            <w:rStyle w:val="Hyperlink"/>
            <w:rFonts w:ascii="Poppins" w:hAnsi="Poppins" w:cs="Poppins"/>
            <w:color w:val="auto"/>
          </w:rPr>
          <w:t>6</w:t>
        </w:r>
        <w:r w:rsidR="00E36B47" w:rsidRPr="004C533B">
          <w:rPr>
            <w:rFonts w:ascii="Poppins" w:eastAsiaTheme="minorEastAsia" w:hAnsi="Poppins" w:cs="Poppins"/>
            <w:color w:val="auto"/>
            <w:sz w:val="22"/>
            <w:szCs w:val="22"/>
            <w:lang w:eastAsia="en-GB"/>
          </w:rPr>
          <w:tab/>
        </w:r>
        <w:r w:rsidR="00E36B47" w:rsidRPr="004C533B">
          <w:rPr>
            <w:rStyle w:val="Hyperlink"/>
            <w:rFonts w:ascii="Poppins" w:hAnsi="Poppins" w:cs="Poppins"/>
            <w:color w:val="auto"/>
          </w:rPr>
          <w:t>Compliance Testing and Periodic Review of the System Defence Plan</w:t>
        </w:r>
        <w:r w:rsidR="00E36B47" w:rsidRPr="004C533B">
          <w:rPr>
            <w:rFonts w:ascii="Poppins" w:hAnsi="Poppins" w:cs="Poppins"/>
            <w:webHidden/>
            <w:color w:val="auto"/>
          </w:rPr>
          <w:tab/>
        </w:r>
        <w:r w:rsidR="00E36B47" w:rsidRPr="004C533B">
          <w:rPr>
            <w:rFonts w:ascii="Poppins" w:hAnsi="Poppins" w:cs="Poppins"/>
            <w:webHidden/>
            <w:color w:val="auto"/>
          </w:rPr>
          <w:fldChar w:fldCharType="begin"/>
        </w:r>
        <w:r w:rsidR="00E36B47" w:rsidRPr="004C533B">
          <w:rPr>
            <w:rFonts w:ascii="Poppins" w:hAnsi="Poppins" w:cs="Poppins"/>
            <w:webHidden/>
            <w:color w:val="auto"/>
          </w:rPr>
          <w:instrText xml:space="preserve"> PAGEREF _Toc104197614 \h </w:instrText>
        </w:r>
      </w:ins>
      <w:r w:rsidR="00E36B47" w:rsidRPr="004C533B">
        <w:rPr>
          <w:rFonts w:ascii="Poppins" w:hAnsi="Poppins" w:cs="Poppins"/>
          <w:webHidden/>
          <w:color w:val="auto"/>
        </w:rPr>
      </w:r>
      <w:ins w:id="135" w:author="Stuart McLarnon (NESO)" w:date="2024-11-20T15:15:00Z">
        <w:r w:rsidR="00E36B47" w:rsidRPr="004C533B">
          <w:rPr>
            <w:rFonts w:ascii="Poppins" w:hAnsi="Poppins" w:cs="Poppins"/>
            <w:webHidden/>
            <w:color w:val="auto"/>
          </w:rPr>
          <w:fldChar w:fldCharType="separate"/>
        </w:r>
        <w:r w:rsidR="00894C80">
          <w:rPr>
            <w:rFonts w:ascii="Poppins" w:hAnsi="Poppins" w:cs="Poppins"/>
            <w:webHidden/>
            <w:color w:val="auto"/>
          </w:rPr>
          <w:t>9</w:t>
        </w:r>
        <w:r w:rsidR="00E36B47" w:rsidRPr="004C533B">
          <w:rPr>
            <w:rFonts w:ascii="Poppins" w:hAnsi="Poppins" w:cs="Poppins"/>
            <w:webHidden/>
            <w:color w:val="auto"/>
          </w:rPr>
          <w:fldChar w:fldCharType="end"/>
        </w:r>
        <w:r>
          <w:rPr>
            <w:rFonts w:ascii="Poppins" w:hAnsi="Poppins" w:cs="Poppins"/>
            <w:color w:val="auto"/>
          </w:rPr>
          <w:fldChar w:fldCharType="end"/>
        </w:r>
      </w:ins>
    </w:p>
    <w:p w14:paraId="63F61029" w14:textId="068C4D39" w:rsidR="00E36B47" w:rsidRPr="004C533B" w:rsidRDefault="00E45D3A">
      <w:pPr>
        <w:pStyle w:val="TOC1"/>
        <w:rPr>
          <w:ins w:id="136" w:author="Stuart McLarnon (NESO)" w:date="2024-11-20T15:15:00Z"/>
          <w:rFonts w:ascii="Poppins" w:eastAsiaTheme="minorEastAsia" w:hAnsi="Poppins" w:cs="Poppins"/>
          <w:color w:val="auto"/>
          <w:sz w:val="22"/>
          <w:szCs w:val="22"/>
          <w:lang w:eastAsia="en-GB"/>
        </w:rPr>
      </w:pPr>
      <w:ins w:id="137" w:author="Stuart McLarnon (NESO)" w:date="2024-11-20T15:15:00Z">
        <w:r>
          <w:fldChar w:fldCharType="begin"/>
        </w:r>
        <w:r>
          <w:instrText>HYPERLINK \l "_Toc104197615"</w:instrText>
        </w:r>
        <w:r>
          <w:fldChar w:fldCharType="separate"/>
        </w:r>
        <w:r w:rsidR="00E36B47" w:rsidRPr="004C533B">
          <w:rPr>
            <w:rStyle w:val="Hyperlink"/>
            <w:rFonts w:ascii="Poppins" w:hAnsi="Poppins" w:cs="Poppins"/>
            <w:color w:val="auto"/>
          </w:rPr>
          <w:t>7</w:t>
        </w:r>
        <w:r w:rsidR="00E36B47" w:rsidRPr="004C533B">
          <w:rPr>
            <w:rFonts w:ascii="Poppins" w:eastAsiaTheme="minorEastAsia" w:hAnsi="Poppins" w:cs="Poppins"/>
            <w:color w:val="auto"/>
            <w:sz w:val="22"/>
            <w:szCs w:val="22"/>
            <w:lang w:eastAsia="en-GB"/>
          </w:rPr>
          <w:tab/>
        </w:r>
        <w:r w:rsidR="00E36B47" w:rsidRPr="004C533B">
          <w:rPr>
            <w:rStyle w:val="Hyperlink"/>
            <w:rFonts w:ascii="Poppins" w:hAnsi="Poppins" w:cs="Poppins"/>
            <w:color w:val="auto"/>
          </w:rPr>
          <w:t>Compliance Testing and Periodic Review of the Restoration Plan</w:t>
        </w:r>
        <w:r w:rsidR="00E36B47" w:rsidRPr="004C533B">
          <w:rPr>
            <w:rFonts w:ascii="Poppins" w:hAnsi="Poppins" w:cs="Poppins"/>
            <w:webHidden/>
            <w:color w:val="auto"/>
          </w:rPr>
          <w:tab/>
        </w:r>
        <w:r w:rsidR="00E36B47" w:rsidRPr="004C533B">
          <w:rPr>
            <w:rFonts w:ascii="Poppins" w:hAnsi="Poppins" w:cs="Poppins"/>
            <w:webHidden/>
            <w:color w:val="auto"/>
          </w:rPr>
          <w:fldChar w:fldCharType="begin"/>
        </w:r>
        <w:r w:rsidR="00E36B47" w:rsidRPr="004C533B">
          <w:rPr>
            <w:rFonts w:ascii="Poppins" w:hAnsi="Poppins" w:cs="Poppins"/>
            <w:webHidden/>
            <w:color w:val="auto"/>
          </w:rPr>
          <w:instrText xml:space="preserve"> PAGEREF _Toc104197615 \h </w:instrText>
        </w:r>
      </w:ins>
      <w:r w:rsidR="00E36B47" w:rsidRPr="004C533B">
        <w:rPr>
          <w:rFonts w:ascii="Poppins" w:hAnsi="Poppins" w:cs="Poppins"/>
          <w:webHidden/>
          <w:color w:val="auto"/>
        </w:rPr>
      </w:r>
      <w:ins w:id="138" w:author="Stuart McLarnon (NESO)" w:date="2024-11-20T15:15:00Z">
        <w:r w:rsidR="00E36B47" w:rsidRPr="004C533B">
          <w:rPr>
            <w:rFonts w:ascii="Poppins" w:hAnsi="Poppins" w:cs="Poppins"/>
            <w:webHidden/>
            <w:color w:val="auto"/>
          </w:rPr>
          <w:fldChar w:fldCharType="separate"/>
        </w:r>
        <w:r w:rsidR="00894C80">
          <w:rPr>
            <w:rFonts w:ascii="Poppins" w:hAnsi="Poppins" w:cs="Poppins"/>
            <w:webHidden/>
            <w:color w:val="auto"/>
          </w:rPr>
          <w:t>12</w:t>
        </w:r>
        <w:r w:rsidR="00E36B47" w:rsidRPr="004C533B">
          <w:rPr>
            <w:rFonts w:ascii="Poppins" w:hAnsi="Poppins" w:cs="Poppins"/>
            <w:webHidden/>
            <w:color w:val="auto"/>
          </w:rPr>
          <w:fldChar w:fldCharType="end"/>
        </w:r>
        <w:r>
          <w:rPr>
            <w:rFonts w:ascii="Poppins" w:hAnsi="Poppins" w:cs="Poppins"/>
            <w:color w:val="auto"/>
          </w:rPr>
          <w:fldChar w:fldCharType="end"/>
        </w:r>
      </w:ins>
    </w:p>
    <w:p w14:paraId="71D6E91B" w14:textId="447F7D91" w:rsidR="00E36B47" w:rsidRPr="004C533B" w:rsidRDefault="00E45D3A">
      <w:pPr>
        <w:pStyle w:val="TOC1"/>
        <w:rPr>
          <w:ins w:id="139" w:author="Stuart McLarnon (NESO)" w:date="2024-11-20T15:15:00Z"/>
          <w:rFonts w:ascii="Poppins" w:eastAsiaTheme="minorEastAsia" w:hAnsi="Poppins" w:cs="Poppins"/>
          <w:color w:val="auto"/>
          <w:sz w:val="22"/>
          <w:szCs w:val="22"/>
          <w:lang w:eastAsia="en-GB"/>
        </w:rPr>
      </w:pPr>
      <w:ins w:id="140" w:author="Stuart McLarnon (NESO)" w:date="2024-11-20T15:15:00Z">
        <w:r>
          <w:fldChar w:fldCharType="begin"/>
        </w:r>
        <w:r>
          <w:instrText>HYPERLINK \l "_Toc104197616"</w:instrText>
        </w:r>
        <w:r>
          <w:fldChar w:fldCharType="separate"/>
        </w:r>
        <w:r w:rsidR="00E36B47" w:rsidRPr="004C533B">
          <w:rPr>
            <w:rStyle w:val="Hyperlink"/>
            <w:rFonts w:ascii="Poppins" w:hAnsi="Poppins" w:cs="Poppins"/>
            <w:color w:val="auto"/>
          </w:rPr>
          <w:t>8</w:t>
        </w:r>
        <w:r w:rsidR="00E36B47" w:rsidRPr="004C533B">
          <w:rPr>
            <w:rFonts w:ascii="Poppins" w:eastAsiaTheme="minorEastAsia" w:hAnsi="Poppins" w:cs="Poppins"/>
            <w:color w:val="auto"/>
            <w:sz w:val="22"/>
            <w:szCs w:val="22"/>
            <w:lang w:eastAsia="en-GB"/>
          </w:rPr>
          <w:tab/>
        </w:r>
        <w:r w:rsidR="00E36B47" w:rsidRPr="004C533B">
          <w:rPr>
            <w:rStyle w:val="Hyperlink"/>
            <w:rFonts w:ascii="Poppins" w:hAnsi="Poppins" w:cs="Poppins"/>
            <w:color w:val="auto"/>
          </w:rPr>
          <w:t>Implementation of the Restoration Plan in GB</w:t>
        </w:r>
        <w:r w:rsidR="00E36B47" w:rsidRPr="004C533B">
          <w:rPr>
            <w:rFonts w:ascii="Poppins" w:hAnsi="Poppins" w:cs="Poppins"/>
            <w:webHidden/>
            <w:color w:val="auto"/>
          </w:rPr>
          <w:tab/>
        </w:r>
        <w:r w:rsidR="00E36B47" w:rsidRPr="004C533B">
          <w:rPr>
            <w:rFonts w:ascii="Poppins" w:hAnsi="Poppins" w:cs="Poppins"/>
            <w:webHidden/>
            <w:color w:val="auto"/>
          </w:rPr>
          <w:fldChar w:fldCharType="begin"/>
        </w:r>
        <w:r w:rsidR="00E36B47" w:rsidRPr="004C533B">
          <w:rPr>
            <w:rFonts w:ascii="Poppins" w:hAnsi="Poppins" w:cs="Poppins"/>
            <w:webHidden/>
            <w:color w:val="auto"/>
          </w:rPr>
          <w:instrText xml:space="preserve"> PAGEREF _Toc104197616 \h </w:instrText>
        </w:r>
      </w:ins>
      <w:r w:rsidR="00E36B47" w:rsidRPr="004C533B">
        <w:rPr>
          <w:rFonts w:ascii="Poppins" w:hAnsi="Poppins" w:cs="Poppins"/>
          <w:webHidden/>
          <w:color w:val="auto"/>
        </w:rPr>
      </w:r>
      <w:ins w:id="141" w:author="Stuart McLarnon (NESO)" w:date="2024-11-20T15:15:00Z">
        <w:r w:rsidR="00E36B47" w:rsidRPr="004C533B">
          <w:rPr>
            <w:rFonts w:ascii="Poppins" w:hAnsi="Poppins" w:cs="Poppins"/>
            <w:webHidden/>
            <w:color w:val="auto"/>
          </w:rPr>
          <w:fldChar w:fldCharType="separate"/>
        </w:r>
        <w:r w:rsidR="00894C80">
          <w:rPr>
            <w:rFonts w:ascii="Poppins" w:hAnsi="Poppins" w:cs="Poppins"/>
            <w:webHidden/>
            <w:color w:val="auto"/>
          </w:rPr>
          <w:t>14</w:t>
        </w:r>
        <w:r w:rsidR="00E36B47" w:rsidRPr="004C533B">
          <w:rPr>
            <w:rFonts w:ascii="Poppins" w:hAnsi="Poppins" w:cs="Poppins"/>
            <w:webHidden/>
            <w:color w:val="auto"/>
          </w:rPr>
          <w:fldChar w:fldCharType="end"/>
        </w:r>
        <w:r>
          <w:rPr>
            <w:rFonts w:ascii="Poppins" w:hAnsi="Poppins" w:cs="Poppins"/>
            <w:color w:val="auto"/>
          </w:rPr>
          <w:fldChar w:fldCharType="end"/>
        </w:r>
      </w:ins>
    </w:p>
    <w:p w14:paraId="5CB9A672" w14:textId="4204EE65" w:rsidR="00E36B47" w:rsidRPr="004C533B" w:rsidRDefault="00E45D3A">
      <w:pPr>
        <w:pStyle w:val="TOC1"/>
        <w:rPr>
          <w:ins w:id="142" w:author="Stuart McLarnon (NESO)" w:date="2024-11-20T15:15:00Z"/>
          <w:rFonts w:ascii="Poppins" w:eastAsiaTheme="minorEastAsia" w:hAnsi="Poppins" w:cs="Poppins"/>
          <w:color w:val="auto"/>
          <w:sz w:val="22"/>
          <w:szCs w:val="22"/>
          <w:lang w:eastAsia="en-GB"/>
        </w:rPr>
      </w:pPr>
      <w:ins w:id="143" w:author="Stuart McLarnon (NESO)" w:date="2024-11-20T15:15:00Z">
        <w:r>
          <w:fldChar w:fldCharType="begin"/>
        </w:r>
        <w:r>
          <w:instrText>HYPERLINK \l "_Toc104197617"</w:instrText>
        </w:r>
        <w:r>
          <w:fldChar w:fldCharType="separate"/>
        </w:r>
        <w:r w:rsidR="00E36B47" w:rsidRPr="004C533B">
          <w:rPr>
            <w:rStyle w:val="Hyperlink"/>
            <w:rFonts w:ascii="Poppins" w:hAnsi="Poppins" w:cs="Poppins"/>
            <w:color w:val="auto"/>
          </w:rPr>
          <w:t>9</w:t>
        </w:r>
        <w:r w:rsidR="00E36B47" w:rsidRPr="004C533B">
          <w:rPr>
            <w:rFonts w:ascii="Poppins" w:eastAsiaTheme="minorEastAsia" w:hAnsi="Poppins" w:cs="Poppins"/>
            <w:color w:val="auto"/>
            <w:sz w:val="22"/>
            <w:szCs w:val="22"/>
            <w:lang w:eastAsia="en-GB"/>
          </w:rPr>
          <w:tab/>
        </w:r>
        <w:r w:rsidR="00E36B47" w:rsidRPr="004C533B">
          <w:rPr>
            <w:rStyle w:val="Hyperlink"/>
            <w:rFonts w:ascii="Poppins" w:hAnsi="Poppins" w:cs="Poppins"/>
            <w:color w:val="auto"/>
          </w:rPr>
          <w:t>Future Work</w:t>
        </w:r>
        <w:r w:rsidR="00E36B47" w:rsidRPr="004C533B">
          <w:rPr>
            <w:rFonts w:ascii="Poppins" w:hAnsi="Poppins" w:cs="Poppins"/>
            <w:webHidden/>
            <w:color w:val="auto"/>
          </w:rPr>
          <w:tab/>
        </w:r>
        <w:r w:rsidR="00E36B47" w:rsidRPr="004C533B">
          <w:rPr>
            <w:rFonts w:ascii="Poppins" w:hAnsi="Poppins" w:cs="Poppins"/>
            <w:webHidden/>
            <w:color w:val="auto"/>
          </w:rPr>
          <w:fldChar w:fldCharType="begin"/>
        </w:r>
        <w:r w:rsidR="00E36B47" w:rsidRPr="004C533B">
          <w:rPr>
            <w:rFonts w:ascii="Poppins" w:hAnsi="Poppins" w:cs="Poppins"/>
            <w:webHidden/>
            <w:color w:val="auto"/>
          </w:rPr>
          <w:instrText xml:space="preserve"> PAGEREF _Toc104197617 \h </w:instrText>
        </w:r>
      </w:ins>
      <w:r w:rsidR="00E36B47" w:rsidRPr="004C533B">
        <w:rPr>
          <w:rFonts w:ascii="Poppins" w:hAnsi="Poppins" w:cs="Poppins"/>
          <w:webHidden/>
          <w:color w:val="auto"/>
        </w:rPr>
      </w:r>
      <w:ins w:id="144" w:author="Stuart McLarnon (NESO)" w:date="2024-11-20T15:15:00Z">
        <w:r w:rsidR="00E36B47" w:rsidRPr="004C533B">
          <w:rPr>
            <w:rFonts w:ascii="Poppins" w:hAnsi="Poppins" w:cs="Poppins"/>
            <w:webHidden/>
            <w:color w:val="auto"/>
          </w:rPr>
          <w:fldChar w:fldCharType="separate"/>
        </w:r>
        <w:r w:rsidR="00894C80">
          <w:rPr>
            <w:rFonts w:ascii="Poppins" w:hAnsi="Poppins" w:cs="Poppins"/>
            <w:webHidden/>
            <w:color w:val="auto"/>
          </w:rPr>
          <w:t>16</w:t>
        </w:r>
        <w:r w:rsidR="00E36B47" w:rsidRPr="004C533B">
          <w:rPr>
            <w:rFonts w:ascii="Poppins" w:hAnsi="Poppins" w:cs="Poppins"/>
            <w:webHidden/>
            <w:color w:val="auto"/>
          </w:rPr>
          <w:fldChar w:fldCharType="end"/>
        </w:r>
        <w:r>
          <w:rPr>
            <w:rFonts w:ascii="Poppins" w:hAnsi="Poppins" w:cs="Poppins"/>
            <w:color w:val="auto"/>
          </w:rPr>
          <w:fldChar w:fldCharType="end"/>
        </w:r>
      </w:ins>
    </w:p>
    <w:p w14:paraId="2565F051" w14:textId="77777777" w:rsidR="008A72C9" w:rsidRPr="00A8317D" w:rsidRDefault="009E5FDA" w:rsidP="001A3AD0">
      <w:pPr>
        <w:pStyle w:val="TOC1"/>
        <w:rPr>
          <w:del w:id="145" w:author="Stuart McLarnon (NESO)" w:date="2024-11-20T15:15:00Z"/>
        </w:rPr>
      </w:pPr>
      <w:r w:rsidRPr="004C533B">
        <w:rPr>
          <w:rFonts w:ascii="Poppins" w:hAnsi="Poppins"/>
          <w:rPrChange w:id="146" w:author="Stuart McLarnon (NESO)" w:date="2024-11-20T15:15:00Z">
            <w:rPr/>
          </w:rPrChange>
        </w:rPr>
        <w:fldChar w:fldCharType="end"/>
      </w:r>
    </w:p>
    <w:p w14:paraId="4A513434" w14:textId="52C11057" w:rsidR="00050CAB" w:rsidRPr="00050CAB" w:rsidRDefault="00050CAB" w:rsidP="00050CAB">
      <w:pPr>
        <w:pStyle w:val="TOC1"/>
        <w:rPr>
          <w:rFonts w:ascii="Poppins" w:hAnsi="Poppins"/>
          <w:rPrChange w:id="147" w:author="Stuart McLarnon (NESO)" w:date="2024-11-20T15:15:00Z">
            <w:rPr/>
          </w:rPrChange>
        </w:rPr>
        <w:sectPr w:rsidR="00050CAB" w:rsidRPr="00050CAB" w:rsidSect="00A00D0B">
          <w:headerReference w:type="default" r:id="rId17"/>
          <w:headerReference w:type="first" r:id="rId18"/>
          <w:footerReference w:type="first" r:id="rId19"/>
          <w:pgSz w:w="11906" w:h="16838" w:code="9"/>
          <w:pgMar w:top="1134" w:right="1588" w:bottom="1134" w:left="3402" w:header="567" w:footer="567" w:gutter="0"/>
          <w:cols w:space="708"/>
          <w:docGrid w:linePitch="360"/>
        </w:sectPr>
        <w:pPrChange w:id="154" w:author="Stuart McLarnon (NESO)" w:date="2024-11-20T15:15:00Z">
          <w:pPr>
            <w:pStyle w:val="BodyText"/>
          </w:pPr>
        </w:pPrChange>
      </w:pPr>
    </w:p>
    <w:p w14:paraId="284C8DE7" w14:textId="77777777" w:rsidR="00325261" w:rsidRPr="00A8317D" w:rsidRDefault="00325261">
      <w:pPr>
        <w:pStyle w:val="SectionNumber"/>
        <w:numPr>
          <w:ilvl w:val="0"/>
          <w:numId w:val="0"/>
        </w:numPr>
      </w:pPr>
    </w:p>
    <w:p w14:paraId="1BEC96AF" w14:textId="78758B0F" w:rsidR="0065406D" w:rsidRPr="00037098" w:rsidRDefault="003C6529" w:rsidP="00060FB6">
      <w:pPr>
        <w:pStyle w:val="SectionTitle"/>
        <w:rPr>
          <w:rFonts w:ascii="Poppins Medium" w:hAnsi="Poppins Medium"/>
          <w:color w:val="FFFFFF" w:themeColor="background1"/>
          <w:rPrChange w:id="155" w:author="Stuart McLarnon (NESO)" w:date="2024-11-20T15:15:00Z">
            <w:rPr/>
          </w:rPrChange>
        </w:rPr>
      </w:pPr>
      <w:bookmarkStart w:id="156" w:name="_Toc531945370"/>
      <w:bookmarkStart w:id="157" w:name="_Toc104197607"/>
      <w:bookmarkStart w:id="158" w:name="_Toc24975031"/>
      <w:bookmarkStart w:id="159" w:name="_Toc119777600"/>
      <w:r w:rsidRPr="00037098">
        <w:rPr>
          <w:rFonts w:ascii="Poppins Medium" w:hAnsi="Poppins Medium"/>
          <w:color w:val="FFFFFF" w:themeColor="background1"/>
          <w:rPrChange w:id="160" w:author="Stuart McLarnon (NESO)" w:date="2024-11-20T15:15:00Z">
            <w:rPr/>
          </w:rPrChange>
        </w:rPr>
        <w:t>EU NCER</w:t>
      </w:r>
      <w:r w:rsidR="003C403C" w:rsidRPr="00037098">
        <w:rPr>
          <w:rFonts w:ascii="Poppins Medium" w:hAnsi="Poppins Medium"/>
          <w:color w:val="FFFFFF" w:themeColor="background1"/>
          <w:rPrChange w:id="161" w:author="Stuart McLarnon (NESO)" w:date="2024-11-20T15:15:00Z">
            <w:rPr/>
          </w:rPrChange>
        </w:rPr>
        <w:t xml:space="preserve">: System </w:t>
      </w:r>
      <w:r w:rsidR="00247C75" w:rsidRPr="00037098">
        <w:rPr>
          <w:rFonts w:ascii="Poppins Medium" w:hAnsi="Poppins Medium"/>
          <w:color w:val="FFFFFF" w:themeColor="background1"/>
          <w:rPrChange w:id="162" w:author="Stuart McLarnon (NESO)" w:date="2024-11-20T15:15:00Z">
            <w:rPr/>
          </w:rPrChange>
        </w:rPr>
        <w:t>Test</w:t>
      </w:r>
      <w:r w:rsidR="003C403C" w:rsidRPr="00037098">
        <w:rPr>
          <w:rFonts w:ascii="Poppins Medium" w:hAnsi="Poppins Medium"/>
          <w:color w:val="FFFFFF" w:themeColor="background1"/>
          <w:rPrChange w:id="163" w:author="Stuart McLarnon (NESO)" w:date="2024-11-20T15:15:00Z">
            <w:rPr/>
          </w:rPrChange>
        </w:rPr>
        <w:t xml:space="preserve"> Plan</w:t>
      </w:r>
      <w:bookmarkEnd w:id="156"/>
      <w:bookmarkEnd w:id="157"/>
      <w:bookmarkEnd w:id="158"/>
      <w:bookmarkEnd w:id="159"/>
    </w:p>
    <w:p w14:paraId="5E5D8127" w14:textId="77777777" w:rsidR="003530E1" w:rsidRPr="00A8317D" w:rsidRDefault="003530E1"/>
    <w:p w14:paraId="3F6A3773" w14:textId="048EDE67" w:rsidR="00233D9C" w:rsidRPr="004C533B" w:rsidRDefault="00233D9C" w:rsidP="00233D9C">
      <w:pPr>
        <w:pStyle w:val="Heading1"/>
        <w:rPr>
          <w:rFonts w:ascii="Poppins" w:hAnsi="Poppins"/>
          <w:color w:val="3F0731"/>
          <w:sz w:val="24"/>
          <w:rPrChange w:id="164" w:author="Stuart McLarnon (NESO)" w:date="2024-11-20T15:15:00Z">
            <w:rPr>
              <w:sz w:val="24"/>
            </w:rPr>
          </w:rPrChange>
        </w:rPr>
      </w:pPr>
      <w:bookmarkStart w:id="165" w:name="_Toc80796404"/>
      <w:bookmarkStart w:id="166" w:name="_Toc104197608"/>
      <w:bookmarkStart w:id="167" w:name="_Toc119777601"/>
      <w:r w:rsidRPr="004C533B">
        <w:rPr>
          <w:rFonts w:ascii="Poppins" w:hAnsi="Poppins"/>
          <w:color w:val="3F0731"/>
          <w:sz w:val="24"/>
          <w:rPrChange w:id="168" w:author="Stuart McLarnon (NESO)" w:date="2024-11-20T15:15:00Z">
            <w:rPr>
              <w:sz w:val="24"/>
            </w:rPr>
          </w:rPrChange>
        </w:rPr>
        <w:lastRenderedPageBreak/>
        <w:t>V</w:t>
      </w:r>
      <w:r w:rsidR="004D5DD4" w:rsidRPr="004C533B">
        <w:rPr>
          <w:rFonts w:ascii="Poppins" w:hAnsi="Poppins"/>
          <w:color w:val="3F0731"/>
          <w:sz w:val="24"/>
          <w:rPrChange w:id="169" w:author="Stuart McLarnon (NESO)" w:date="2024-11-20T15:15:00Z">
            <w:rPr>
              <w:sz w:val="24"/>
            </w:rPr>
          </w:rPrChange>
        </w:rPr>
        <w:t>ersion Control</w:t>
      </w:r>
      <w:bookmarkEnd w:id="165"/>
      <w:bookmarkEnd w:id="166"/>
      <w:bookmarkEnd w:id="167"/>
      <w:r w:rsidRPr="004C533B">
        <w:rPr>
          <w:rFonts w:ascii="Poppins" w:hAnsi="Poppins"/>
          <w:color w:val="3F0731"/>
          <w:sz w:val="24"/>
          <w:rPrChange w:id="170" w:author="Stuart McLarnon (NESO)" w:date="2024-11-20T15:15:00Z">
            <w:rPr>
              <w:sz w:val="24"/>
            </w:rPr>
          </w:rPrChange>
        </w:rPr>
        <w:t xml:space="preserve">  </w:t>
      </w:r>
    </w:p>
    <w:p w14:paraId="68DDFF61" w14:textId="77777777" w:rsidR="00233D9C" w:rsidRDefault="00233D9C" w:rsidP="00233D9C">
      <w:pPr>
        <w:pStyle w:val="BodyText"/>
      </w:pPr>
    </w:p>
    <w:tbl>
      <w:tblPr>
        <w:tblStyle w:val="NationalGrid"/>
        <w:tblW w:w="7938" w:type="dxa"/>
        <w:tblBorders>
          <w:top w:val="single" w:sz="4" w:space="0" w:color="3F0731"/>
          <w:bottom w:val="single" w:sz="4" w:space="0" w:color="3F0731"/>
          <w:insideH w:val="single" w:sz="4" w:space="0" w:color="3F0731"/>
        </w:tblBorders>
        <w:tblLook w:val="04A0" w:firstRow="1" w:lastRow="0" w:firstColumn="1" w:lastColumn="0" w:noHBand="0" w:noVBand="1"/>
      </w:tblPr>
      <w:tblGrid>
        <w:gridCol w:w="983"/>
        <w:gridCol w:w="1478"/>
        <w:gridCol w:w="1355"/>
        <w:gridCol w:w="4122"/>
        <w:tblGridChange w:id="171">
          <w:tblGrid>
            <w:gridCol w:w="983"/>
            <w:gridCol w:w="35"/>
            <w:gridCol w:w="1403"/>
            <w:gridCol w:w="40"/>
            <w:gridCol w:w="1034"/>
            <w:gridCol w:w="321"/>
            <w:gridCol w:w="4122"/>
          </w:tblGrid>
        </w:tblGridChange>
      </w:tblGrid>
      <w:tr w:rsidR="00E45D3A" w14:paraId="64A942CC" w14:textId="77777777" w:rsidTr="00E12792">
        <w:trPr>
          <w:cnfStyle w:val="100000000000" w:firstRow="1" w:lastRow="0" w:firstColumn="0" w:lastColumn="0" w:oddVBand="0" w:evenVBand="0" w:oddHBand="0" w:evenHBand="0" w:firstRowFirstColumn="0" w:firstRowLastColumn="0" w:lastRowFirstColumn="0" w:lastRowLastColumn="0"/>
        </w:trPr>
        <w:tc>
          <w:tcPr>
            <w:tcW w:w="1054" w:type="dxa"/>
          </w:tcPr>
          <w:p w14:paraId="279B2CD1" w14:textId="77777777" w:rsidR="00233D9C" w:rsidRPr="004C533B" w:rsidRDefault="00233D9C" w:rsidP="00FF0DC5">
            <w:pPr>
              <w:pStyle w:val="BodyText"/>
              <w:rPr>
                <w:rFonts w:ascii="Poppins" w:hAnsi="Poppins"/>
                <w:color w:val="auto"/>
                <w:rPrChange w:id="172" w:author="Stuart McLarnon (NESO)" w:date="2024-11-20T15:15:00Z">
                  <w:rPr>
                    <w:color w:val="auto"/>
                  </w:rPr>
                </w:rPrChange>
              </w:rPr>
            </w:pPr>
            <w:r w:rsidRPr="004C533B">
              <w:rPr>
                <w:rFonts w:ascii="Poppins" w:hAnsi="Poppins"/>
                <w:color w:val="auto"/>
                <w:rPrChange w:id="173" w:author="Stuart McLarnon (NESO)" w:date="2024-11-20T15:15:00Z">
                  <w:rPr>
                    <w:color w:val="auto"/>
                  </w:rPr>
                </w:rPrChange>
              </w:rPr>
              <w:t>Version</w:t>
            </w:r>
          </w:p>
        </w:tc>
        <w:tc>
          <w:tcPr>
            <w:tcW w:w="1508" w:type="dxa"/>
          </w:tcPr>
          <w:p w14:paraId="07131C14" w14:textId="77777777" w:rsidR="00233D9C" w:rsidRPr="004C533B" w:rsidRDefault="00233D9C" w:rsidP="00FF0DC5">
            <w:pPr>
              <w:pStyle w:val="BodyText"/>
              <w:rPr>
                <w:rFonts w:ascii="Poppins" w:hAnsi="Poppins"/>
                <w:color w:val="auto"/>
                <w:rPrChange w:id="174" w:author="Stuart McLarnon (NESO)" w:date="2024-11-20T15:15:00Z">
                  <w:rPr>
                    <w:color w:val="auto"/>
                  </w:rPr>
                </w:rPrChange>
              </w:rPr>
            </w:pPr>
            <w:r w:rsidRPr="004C533B">
              <w:rPr>
                <w:rFonts w:ascii="Poppins" w:hAnsi="Poppins"/>
                <w:color w:val="auto"/>
                <w:rPrChange w:id="175" w:author="Stuart McLarnon (NESO)" w:date="2024-11-20T15:15:00Z">
                  <w:rPr>
                    <w:color w:val="auto"/>
                  </w:rPr>
                </w:rPrChange>
              </w:rPr>
              <w:t>Date</w:t>
            </w:r>
          </w:p>
        </w:tc>
        <w:tc>
          <w:tcPr>
            <w:tcW w:w="959" w:type="dxa"/>
          </w:tcPr>
          <w:p w14:paraId="0328F00E" w14:textId="77777777" w:rsidR="00233D9C" w:rsidRPr="004C533B" w:rsidRDefault="00233D9C" w:rsidP="00FF0DC5">
            <w:pPr>
              <w:pStyle w:val="BodyText"/>
              <w:rPr>
                <w:rFonts w:ascii="Poppins" w:hAnsi="Poppins"/>
                <w:color w:val="auto"/>
                <w:rPrChange w:id="176" w:author="Stuart McLarnon (NESO)" w:date="2024-11-20T15:15:00Z">
                  <w:rPr>
                    <w:color w:val="auto"/>
                  </w:rPr>
                </w:rPrChange>
              </w:rPr>
            </w:pPr>
            <w:r w:rsidRPr="004C533B">
              <w:rPr>
                <w:rFonts w:ascii="Poppins" w:hAnsi="Poppins"/>
                <w:color w:val="auto"/>
                <w:rPrChange w:id="177" w:author="Stuart McLarnon (NESO)" w:date="2024-11-20T15:15:00Z">
                  <w:rPr>
                    <w:color w:val="auto"/>
                  </w:rPr>
                </w:rPrChange>
              </w:rPr>
              <w:t>Author</w:t>
            </w:r>
          </w:p>
        </w:tc>
        <w:tc>
          <w:tcPr>
            <w:tcW w:w="4417" w:type="dxa"/>
          </w:tcPr>
          <w:p w14:paraId="548DF2D2" w14:textId="77777777" w:rsidR="00233D9C" w:rsidRPr="004C533B" w:rsidRDefault="00233D9C" w:rsidP="00FF0DC5">
            <w:pPr>
              <w:pStyle w:val="BodyText"/>
              <w:rPr>
                <w:rFonts w:ascii="Poppins" w:hAnsi="Poppins"/>
                <w:color w:val="auto"/>
                <w:rPrChange w:id="178" w:author="Stuart McLarnon (NESO)" w:date="2024-11-20T15:15:00Z">
                  <w:rPr>
                    <w:color w:val="auto"/>
                  </w:rPr>
                </w:rPrChange>
              </w:rPr>
            </w:pPr>
            <w:r w:rsidRPr="004C533B">
              <w:rPr>
                <w:rFonts w:ascii="Poppins" w:hAnsi="Poppins"/>
                <w:color w:val="auto"/>
                <w:rPrChange w:id="179" w:author="Stuart McLarnon (NESO)" w:date="2024-11-20T15:15:00Z">
                  <w:rPr>
                    <w:color w:val="auto"/>
                  </w:rPr>
                </w:rPrChange>
              </w:rPr>
              <w:t xml:space="preserve">Rationale </w:t>
            </w:r>
          </w:p>
        </w:tc>
      </w:tr>
      <w:tr w:rsidR="00233D9C" w14:paraId="340E6483" w14:textId="77777777" w:rsidTr="00E12792">
        <w:tblPrEx>
          <w:tblW w:w="7938" w:type="dxa"/>
          <w:tblBorders>
            <w:top w:val="single" w:sz="4" w:space="0" w:color="3F0731"/>
            <w:bottom w:val="single" w:sz="4" w:space="0" w:color="3F0731"/>
            <w:insideH w:val="single" w:sz="4" w:space="0" w:color="3F0731"/>
          </w:tblBorders>
          <w:tblPrExChange w:id="180" w:author="Stuart McLarnon (NESO)" w:date="2024-11-20T15:15:00Z">
            <w:tblPrEx>
              <w:tblW w:w="7938" w:type="dxa"/>
              <w:tblBorders>
                <w:top w:val="single" w:sz="4" w:space="0" w:color="3F0731"/>
                <w:bottom w:val="single" w:sz="4" w:space="0" w:color="3F0731"/>
                <w:insideH w:val="single" w:sz="4" w:space="0" w:color="3F0731"/>
              </w:tblBorders>
            </w:tblPrEx>
          </w:tblPrExChange>
        </w:tblPrEx>
        <w:tc>
          <w:tcPr>
            <w:tcW w:w="1054" w:type="dxa"/>
            <w:tcPrChange w:id="181" w:author="Stuart McLarnon (NESO)" w:date="2024-11-20T15:15:00Z">
              <w:tcPr>
                <w:tcW w:w="0" w:type="dxa"/>
                <w:gridSpan w:val="2"/>
              </w:tcPr>
            </w:tcPrChange>
          </w:tcPr>
          <w:p w14:paraId="4C747B27" w14:textId="77777777" w:rsidR="00233D9C" w:rsidRPr="004C533B" w:rsidRDefault="00233D9C" w:rsidP="00FF0DC5">
            <w:pPr>
              <w:pStyle w:val="BodyText"/>
              <w:rPr>
                <w:rFonts w:ascii="Poppins" w:hAnsi="Poppins"/>
                <w:color w:val="auto"/>
                <w:rPrChange w:id="182" w:author="Stuart McLarnon (NESO)" w:date="2024-11-20T15:15:00Z">
                  <w:rPr>
                    <w:color w:val="auto"/>
                  </w:rPr>
                </w:rPrChange>
              </w:rPr>
            </w:pPr>
            <w:r w:rsidRPr="004C533B">
              <w:rPr>
                <w:rFonts w:ascii="Poppins" w:hAnsi="Poppins"/>
                <w:color w:val="auto"/>
                <w:rPrChange w:id="183" w:author="Stuart McLarnon (NESO)" w:date="2024-11-20T15:15:00Z">
                  <w:rPr>
                    <w:color w:val="auto"/>
                  </w:rPr>
                </w:rPrChange>
              </w:rPr>
              <w:t>Issue 1</w:t>
            </w:r>
          </w:p>
        </w:tc>
        <w:tc>
          <w:tcPr>
            <w:tcW w:w="1508" w:type="dxa"/>
            <w:tcPrChange w:id="184" w:author="Stuart McLarnon (NESO)" w:date="2024-11-20T15:15:00Z">
              <w:tcPr>
                <w:tcW w:w="0" w:type="dxa"/>
              </w:tcPr>
            </w:tcPrChange>
          </w:tcPr>
          <w:p w14:paraId="2BA5685A" w14:textId="539CCD4B" w:rsidR="00233D9C" w:rsidRPr="004C533B" w:rsidRDefault="00233D9C" w:rsidP="00FF0DC5">
            <w:pPr>
              <w:pStyle w:val="BodyText"/>
              <w:rPr>
                <w:rFonts w:ascii="Poppins" w:hAnsi="Poppins"/>
                <w:color w:val="auto"/>
                <w:rPrChange w:id="185" w:author="Stuart McLarnon (NESO)" w:date="2024-11-20T15:15:00Z">
                  <w:rPr>
                    <w:color w:val="auto"/>
                  </w:rPr>
                </w:rPrChange>
              </w:rPr>
            </w:pPr>
            <w:del w:id="186" w:author="Stuart McLarnon (NESO)" w:date="2024-11-20T15:15:00Z">
              <w:r w:rsidRPr="0022494E">
                <w:rPr>
                  <w:color w:val="auto"/>
                </w:rPr>
                <w:delText>Dec</w:delText>
              </w:r>
              <w:r w:rsidR="00C37A24">
                <w:rPr>
                  <w:color w:val="auto"/>
                </w:rPr>
                <w:delText>ember</w:delText>
              </w:r>
            </w:del>
            <w:ins w:id="187" w:author="Stuart McLarnon (NESO)" w:date="2024-11-20T15:15:00Z">
              <w:r w:rsidRPr="004C533B">
                <w:rPr>
                  <w:rFonts w:ascii="Poppins" w:hAnsi="Poppins" w:cs="Poppins"/>
                  <w:color w:val="auto"/>
                </w:rPr>
                <w:t>Dec</w:t>
              </w:r>
            </w:ins>
            <w:r w:rsidRPr="004C533B">
              <w:rPr>
                <w:rFonts w:ascii="Poppins" w:hAnsi="Poppins"/>
                <w:color w:val="auto"/>
                <w:rPrChange w:id="188" w:author="Stuart McLarnon (NESO)" w:date="2024-11-20T15:15:00Z">
                  <w:rPr>
                    <w:color w:val="auto"/>
                  </w:rPr>
                </w:rPrChange>
              </w:rPr>
              <w:t xml:space="preserve"> 201</w:t>
            </w:r>
            <w:r w:rsidR="00034F7A" w:rsidRPr="004C533B">
              <w:rPr>
                <w:rFonts w:ascii="Poppins" w:hAnsi="Poppins"/>
                <w:color w:val="auto"/>
                <w:rPrChange w:id="189" w:author="Stuart McLarnon (NESO)" w:date="2024-11-20T15:15:00Z">
                  <w:rPr>
                    <w:color w:val="auto"/>
                  </w:rPr>
                </w:rPrChange>
              </w:rPr>
              <w:t>9</w:t>
            </w:r>
          </w:p>
        </w:tc>
        <w:tc>
          <w:tcPr>
            <w:tcW w:w="959" w:type="dxa"/>
            <w:tcPrChange w:id="190" w:author="Stuart McLarnon (NESO)" w:date="2024-11-20T15:15:00Z">
              <w:tcPr>
                <w:tcW w:w="0" w:type="dxa"/>
                <w:gridSpan w:val="2"/>
              </w:tcPr>
            </w:tcPrChange>
          </w:tcPr>
          <w:p w14:paraId="03A10EBA" w14:textId="417CA178" w:rsidR="00233D9C" w:rsidRPr="004C533B" w:rsidRDefault="00233D9C" w:rsidP="00FF0DC5">
            <w:pPr>
              <w:pStyle w:val="BodyText"/>
              <w:rPr>
                <w:rFonts w:ascii="Poppins" w:hAnsi="Poppins"/>
                <w:color w:val="auto"/>
                <w:rPrChange w:id="191" w:author="Stuart McLarnon (NESO)" w:date="2024-11-20T15:15:00Z">
                  <w:rPr>
                    <w:color w:val="auto"/>
                  </w:rPr>
                </w:rPrChange>
              </w:rPr>
            </w:pPr>
            <w:del w:id="192" w:author="Stuart McLarnon (NESO)" w:date="2024-11-20T15:15:00Z">
              <w:r w:rsidRPr="0022494E">
                <w:rPr>
                  <w:color w:val="auto"/>
                </w:rPr>
                <w:delText>NGESO</w:delText>
              </w:r>
            </w:del>
            <w:ins w:id="193" w:author="Stuart McLarnon (NESO)" w:date="2024-11-20T15:15:00Z">
              <w:r w:rsidR="008A4E5B">
                <w:rPr>
                  <w:rFonts w:ascii="Poppins" w:hAnsi="Poppins" w:cs="Poppins"/>
                  <w:color w:val="auto"/>
                </w:rPr>
                <w:t>NESO</w:t>
              </w:r>
            </w:ins>
          </w:p>
        </w:tc>
        <w:tc>
          <w:tcPr>
            <w:tcW w:w="4417" w:type="dxa"/>
            <w:tcPrChange w:id="194" w:author="Stuart McLarnon (NESO)" w:date="2024-11-20T15:15:00Z">
              <w:tcPr>
                <w:tcW w:w="0" w:type="dxa"/>
                <w:gridSpan w:val="2"/>
              </w:tcPr>
            </w:tcPrChange>
          </w:tcPr>
          <w:p w14:paraId="54BEBABA" w14:textId="4E4E8B39" w:rsidR="00233D9C" w:rsidRPr="004C533B" w:rsidRDefault="00243036" w:rsidP="00FF0DC5">
            <w:pPr>
              <w:pStyle w:val="BodyText"/>
              <w:rPr>
                <w:rFonts w:ascii="Poppins" w:hAnsi="Poppins"/>
                <w:color w:val="auto"/>
                <w:rPrChange w:id="195" w:author="Stuart McLarnon (NESO)" w:date="2024-11-20T15:15:00Z">
                  <w:rPr>
                    <w:color w:val="auto"/>
                  </w:rPr>
                </w:rPrChange>
              </w:rPr>
            </w:pPr>
            <w:r w:rsidRPr="004C533B">
              <w:rPr>
                <w:rFonts w:ascii="Poppins" w:hAnsi="Poppins"/>
                <w:color w:val="auto"/>
                <w:rPrChange w:id="196" w:author="Stuart McLarnon (NESO)" w:date="2024-11-20T15:15:00Z">
                  <w:rPr>
                    <w:color w:val="auto"/>
                  </w:rPr>
                </w:rPrChange>
              </w:rPr>
              <w:t>Each TSO shall have a Test Plan in Place</w:t>
            </w:r>
          </w:p>
        </w:tc>
      </w:tr>
      <w:tr w:rsidR="00233D9C" w14:paraId="36286EDF" w14:textId="77777777" w:rsidTr="00E12792">
        <w:tblPrEx>
          <w:tblW w:w="7938" w:type="dxa"/>
          <w:tblBorders>
            <w:top w:val="single" w:sz="4" w:space="0" w:color="3F0731"/>
            <w:bottom w:val="single" w:sz="4" w:space="0" w:color="3F0731"/>
            <w:insideH w:val="single" w:sz="4" w:space="0" w:color="3F0731"/>
          </w:tblBorders>
          <w:tblPrExChange w:id="197" w:author="Stuart McLarnon (NESO)" w:date="2024-11-20T15:15:00Z">
            <w:tblPrEx>
              <w:tblW w:w="7938" w:type="dxa"/>
              <w:tblBorders>
                <w:top w:val="single" w:sz="4" w:space="0" w:color="3F0731"/>
                <w:bottom w:val="single" w:sz="4" w:space="0" w:color="3F0731"/>
                <w:insideH w:val="single" w:sz="4" w:space="0" w:color="3F0731"/>
              </w:tblBorders>
            </w:tblPrEx>
          </w:tblPrExChange>
        </w:tblPrEx>
        <w:tc>
          <w:tcPr>
            <w:tcW w:w="1054" w:type="dxa"/>
            <w:tcPrChange w:id="198" w:author="Stuart McLarnon (NESO)" w:date="2024-11-20T15:15:00Z">
              <w:tcPr>
                <w:tcW w:w="0" w:type="dxa"/>
                <w:gridSpan w:val="2"/>
              </w:tcPr>
            </w:tcPrChange>
          </w:tcPr>
          <w:p w14:paraId="2732C17E" w14:textId="77777777" w:rsidR="00233D9C" w:rsidRPr="004C533B" w:rsidRDefault="00233D9C" w:rsidP="00FF0DC5">
            <w:pPr>
              <w:pStyle w:val="BodyText"/>
              <w:rPr>
                <w:rFonts w:ascii="Poppins" w:hAnsi="Poppins"/>
                <w:color w:val="auto"/>
                <w:rPrChange w:id="199" w:author="Stuart McLarnon (NESO)" w:date="2024-11-20T15:15:00Z">
                  <w:rPr>
                    <w:color w:val="auto"/>
                  </w:rPr>
                </w:rPrChange>
              </w:rPr>
            </w:pPr>
            <w:r w:rsidRPr="004C533B">
              <w:rPr>
                <w:rFonts w:ascii="Poppins" w:hAnsi="Poppins"/>
                <w:color w:val="auto"/>
                <w:rPrChange w:id="200" w:author="Stuart McLarnon (NESO)" w:date="2024-11-20T15:15:00Z">
                  <w:rPr>
                    <w:color w:val="auto"/>
                  </w:rPr>
                </w:rPrChange>
              </w:rPr>
              <w:t>Issue 2</w:t>
            </w:r>
          </w:p>
        </w:tc>
        <w:tc>
          <w:tcPr>
            <w:tcW w:w="1508" w:type="dxa"/>
            <w:tcPrChange w:id="201" w:author="Stuart McLarnon (NESO)" w:date="2024-11-20T15:15:00Z">
              <w:tcPr>
                <w:tcW w:w="0" w:type="dxa"/>
              </w:tcPr>
            </w:tcPrChange>
          </w:tcPr>
          <w:p w14:paraId="6135D8B0" w14:textId="613D0C89" w:rsidR="00233D9C" w:rsidRPr="004C533B" w:rsidRDefault="00AC1A24" w:rsidP="00FF0DC5">
            <w:pPr>
              <w:pStyle w:val="BodyText"/>
              <w:rPr>
                <w:rFonts w:ascii="Poppins" w:hAnsi="Poppins"/>
                <w:color w:val="auto"/>
                <w:rPrChange w:id="202" w:author="Stuart McLarnon (NESO)" w:date="2024-11-20T15:15:00Z">
                  <w:rPr>
                    <w:color w:val="auto"/>
                  </w:rPr>
                </w:rPrChange>
              </w:rPr>
            </w:pPr>
            <w:r w:rsidRPr="004C533B">
              <w:rPr>
                <w:rFonts w:ascii="Poppins" w:hAnsi="Poppins"/>
                <w:color w:val="auto"/>
                <w:rPrChange w:id="203" w:author="Stuart McLarnon (NESO)" w:date="2024-11-20T15:15:00Z">
                  <w:rPr>
                    <w:color w:val="auto"/>
                  </w:rPr>
                </w:rPrChange>
              </w:rPr>
              <w:t xml:space="preserve">September </w:t>
            </w:r>
            <w:r w:rsidR="0071166F" w:rsidRPr="004C533B">
              <w:rPr>
                <w:rFonts w:ascii="Poppins" w:hAnsi="Poppins"/>
                <w:color w:val="auto"/>
                <w:rPrChange w:id="204" w:author="Stuart McLarnon (NESO)" w:date="2024-11-20T15:15:00Z">
                  <w:rPr>
                    <w:color w:val="auto"/>
                  </w:rPr>
                </w:rPrChange>
              </w:rPr>
              <w:t>2</w:t>
            </w:r>
            <w:r w:rsidR="00E73D96" w:rsidRPr="004C533B">
              <w:rPr>
                <w:rFonts w:ascii="Poppins" w:hAnsi="Poppins"/>
                <w:color w:val="auto"/>
                <w:rPrChange w:id="205" w:author="Stuart McLarnon (NESO)" w:date="2024-11-20T15:15:00Z">
                  <w:rPr>
                    <w:color w:val="auto"/>
                  </w:rPr>
                </w:rPrChange>
              </w:rPr>
              <w:t>02</w:t>
            </w:r>
            <w:r w:rsidRPr="004C533B">
              <w:rPr>
                <w:rFonts w:ascii="Poppins" w:hAnsi="Poppins"/>
                <w:color w:val="auto"/>
                <w:rPrChange w:id="206" w:author="Stuart McLarnon (NESO)" w:date="2024-11-20T15:15:00Z">
                  <w:rPr>
                    <w:color w:val="auto"/>
                  </w:rPr>
                </w:rPrChange>
              </w:rPr>
              <w:t>3</w:t>
            </w:r>
          </w:p>
        </w:tc>
        <w:tc>
          <w:tcPr>
            <w:tcW w:w="959" w:type="dxa"/>
            <w:tcPrChange w:id="207" w:author="Stuart McLarnon (NESO)" w:date="2024-11-20T15:15:00Z">
              <w:tcPr>
                <w:tcW w:w="0" w:type="dxa"/>
                <w:gridSpan w:val="2"/>
              </w:tcPr>
            </w:tcPrChange>
          </w:tcPr>
          <w:p w14:paraId="69C6B093" w14:textId="654B4FA9" w:rsidR="00233D9C" w:rsidRPr="004C533B" w:rsidRDefault="00233D9C" w:rsidP="00FF0DC5">
            <w:pPr>
              <w:pStyle w:val="BodyText"/>
              <w:rPr>
                <w:rFonts w:ascii="Poppins" w:hAnsi="Poppins"/>
                <w:color w:val="auto"/>
                <w:rPrChange w:id="208" w:author="Stuart McLarnon (NESO)" w:date="2024-11-20T15:15:00Z">
                  <w:rPr>
                    <w:color w:val="auto"/>
                  </w:rPr>
                </w:rPrChange>
              </w:rPr>
            </w:pPr>
            <w:del w:id="209" w:author="Stuart McLarnon (NESO)" w:date="2024-11-20T15:15:00Z">
              <w:r w:rsidRPr="0022494E">
                <w:rPr>
                  <w:color w:val="auto"/>
                </w:rPr>
                <w:delText>NGESO</w:delText>
              </w:r>
            </w:del>
            <w:ins w:id="210" w:author="Stuart McLarnon (NESO)" w:date="2024-11-20T15:15:00Z">
              <w:r w:rsidR="008A4E5B">
                <w:rPr>
                  <w:rFonts w:ascii="Poppins" w:hAnsi="Poppins" w:cs="Poppins"/>
                  <w:color w:val="auto"/>
                </w:rPr>
                <w:t>NESO</w:t>
              </w:r>
            </w:ins>
            <w:r w:rsidRPr="004C533B">
              <w:rPr>
                <w:rFonts w:ascii="Poppins" w:hAnsi="Poppins"/>
                <w:color w:val="auto"/>
                <w:rPrChange w:id="211" w:author="Stuart McLarnon (NESO)" w:date="2024-11-20T15:15:00Z">
                  <w:rPr>
                    <w:color w:val="auto"/>
                  </w:rPr>
                </w:rPrChange>
              </w:rPr>
              <w:t xml:space="preserve"> </w:t>
            </w:r>
          </w:p>
        </w:tc>
        <w:tc>
          <w:tcPr>
            <w:tcW w:w="4417" w:type="dxa"/>
            <w:tcPrChange w:id="212" w:author="Stuart McLarnon (NESO)" w:date="2024-11-20T15:15:00Z">
              <w:tcPr>
                <w:tcW w:w="0" w:type="dxa"/>
                <w:gridSpan w:val="2"/>
              </w:tcPr>
            </w:tcPrChange>
          </w:tcPr>
          <w:p w14:paraId="025EE938" w14:textId="2780D6B9" w:rsidR="00233D9C" w:rsidRPr="004C533B" w:rsidRDefault="0051414B" w:rsidP="0022494E">
            <w:pPr>
              <w:pStyle w:val="BodyText"/>
              <w:jc w:val="both"/>
              <w:rPr>
                <w:ins w:id="213" w:author="Stuart McLarnon (NESO)" w:date="2024-11-20T15:15:00Z"/>
                <w:rStyle w:val="eop"/>
                <w:rFonts w:ascii="Poppins" w:hAnsi="Poppins" w:cs="Poppins"/>
                <w:color w:val="auto"/>
                <w:shd w:val="clear" w:color="auto" w:fill="FFFFFF"/>
              </w:rPr>
            </w:pPr>
            <w:r w:rsidRPr="004C533B">
              <w:rPr>
                <w:rFonts w:ascii="Poppins" w:hAnsi="Poppins"/>
                <w:color w:val="auto"/>
                <w:rPrChange w:id="214" w:author="Stuart McLarnon (NESO)" w:date="2024-11-20T15:15:00Z">
                  <w:rPr>
                    <w:color w:val="auto"/>
                  </w:rPr>
                </w:rPrChange>
              </w:rPr>
              <w:t xml:space="preserve">Refresh of document to reflect </w:t>
            </w:r>
            <w:r w:rsidR="00043FC1">
              <w:rPr>
                <w:rFonts w:ascii="Poppins" w:hAnsi="Poppins"/>
                <w:color w:val="auto"/>
                <w:rPrChange w:id="215" w:author="Stuart McLarnon (NESO)" w:date="2024-11-20T15:15:00Z">
                  <w:rPr>
                    <w:color w:val="auto"/>
                  </w:rPr>
                </w:rPrChange>
              </w:rPr>
              <w:t>Grid Code</w:t>
            </w:r>
            <w:r w:rsidRPr="004C533B">
              <w:rPr>
                <w:rFonts w:ascii="Poppins" w:hAnsi="Poppins"/>
                <w:color w:val="auto"/>
                <w:rPrChange w:id="216" w:author="Stuart McLarnon (NESO)" w:date="2024-11-20T15:15:00Z">
                  <w:rPr>
                    <w:color w:val="auto"/>
                  </w:rPr>
                </w:rPrChange>
              </w:rPr>
              <w:t xml:space="preserve"> updates (GC0096, GC0125, GC0127, GC0128, GC0144, GC0147 and GC0148) and approval of SGU list, T&amp;Cs</w:t>
            </w:r>
            <w:r w:rsidR="00EA45BE" w:rsidRPr="004C533B">
              <w:rPr>
                <w:rFonts w:ascii="Poppins" w:hAnsi="Poppins"/>
                <w:color w:val="auto"/>
                <w:rPrChange w:id="217" w:author="Stuart McLarnon (NESO)" w:date="2024-11-20T15:15:00Z">
                  <w:rPr>
                    <w:color w:val="auto"/>
                  </w:rPr>
                </w:rPrChange>
              </w:rPr>
              <w:t xml:space="preserve"> and updates to the</w:t>
            </w:r>
            <w:r w:rsidRPr="004C533B">
              <w:rPr>
                <w:rFonts w:ascii="Poppins" w:hAnsi="Poppins"/>
                <w:color w:val="auto"/>
                <w:rPrChange w:id="218" w:author="Stuart McLarnon (NESO)" w:date="2024-11-20T15:15:00Z">
                  <w:rPr>
                    <w:color w:val="auto"/>
                  </w:rPr>
                </w:rPrChange>
              </w:rPr>
              <w:t xml:space="preserve"> System Defence Plan and System Restoration Plan.</w:t>
            </w:r>
          </w:p>
          <w:p w14:paraId="0670F30A" w14:textId="46F00E3C" w:rsidR="00EA45BE" w:rsidRPr="004C533B" w:rsidRDefault="00EA45BE">
            <w:pPr>
              <w:pStyle w:val="BodyText"/>
              <w:rPr>
                <w:rFonts w:ascii="Poppins" w:hAnsi="Poppins"/>
                <w:color w:val="auto"/>
                <w:rPrChange w:id="219" w:author="Stuart McLarnon (NESO)" w:date="2024-11-20T15:15:00Z">
                  <w:rPr>
                    <w:rFonts w:ascii="Arial" w:hAnsi="Arial"/>
                    <w:color w:val="auto"/>
                    <w:shd w:val="clear" w:color="auto" w:fill="FFFFFF"/>
                  </w:rPr>
                </w:rPrChange>
              </w:rPr>
              <w:pPrChange w:id="220" w:author="Stuart McLarnon (NESO)" w:date="2024-11-20T15:15:00Z">
                <w:pPr>
                  <w:pStyle w:val="BodyText"/>
                  <w:jc w:val="both"/>
                </w:pPr>
              </w:pPrChange>
            </w:pPr>
          </w:p>
        </w:tc>
      </w:tr>
      <w:tr w:rsidR="00E12792" w14:paraId="11F17503" w14:textId="77777777" w:rsidTr="00E12792">
        <w:tblPrEx>
          <w:tblW w:w="7938" w:type="dxa"/>
          <w:tblBorders>
            <w:top w:val="single" w:sz="4" w:space="0" w:color="3F0731"/>
            <w:bottom w:val="single" w:sz="4" w:space="0" w:color="3F0731"/>
            <w:insideH w:val="single" w:sz="4" w:space="0" w:color="3F0731"/>
          </w:tblBorders>
          <w:tblPrExChange w:id="221" w:author="Stuart McLarnon (NESO)" w:date="2024-11-20T15:15:00Z">
            <w:tblPrEx>
              <w:tblW w:w="7938" w:type="dxa"/>
              <w:tblBorders>
                <w:top w:val="single" w:sz="4" w:space="0" w:color="3F0731"/>
                <w:bottom w:val="single" w:sz="4" w:space="0" w:color="3F0731"/>
                <w:insideH w:val="single" w:sz="4" w:space="0" w:color="3F0731"/>
              </w:tblBorders>
            </w:tblPrEx>
          </w:tblPrExChange>
        </w:tblPrEx>
        <w:tc>
          <w:tcPr>
            <w:tcW w:w="1054" w:type="dxa"/>
            <w:tcPrChange w:id="222" w:author="Stuart McLarnon (NESO)" w:date="2024-11-20T15:15:00Z">
              <w:tcPr>
                <w:tcW w:w="0" w:type="dxa"/>
                <w:gridSpan w:val="2"/>
              </w:tcPr>
            </w:tcPrChange>
          </w:tcPr>
          <w:p w14:paraId="352DC67C" w14:textId="07EF3250" w:rsidR="00E12792" w:rsidRPr="00E12792" w:rsidRDefault="00E12792" w:rsidP="00E12792">
            <w:pPr>
              <w:pStyle w:val="BodyText"/>
              <w:rPr>
                <w:rFonts w:ascii="Poppins" w:hAnsi="Poppins"/>
                <w:color w:val="auto"/>
                <w:rPrChange w:id="223" w:author="Stuart McLarnon (NESO)" w:date="2024-11-20T15:15:00Z">
                  <w:rPr>
                    <w:color w:val="auto"/>
                  </w:rPr>
                </w:rPrChange>
              </w:rPr>
            </w:pPr>
            <w:r w:rsidRPr="00E12792">
              <w:rPr>
                <w:rFonts w:ascii="Poppins" w:hAnsi="Poppins"/>
                <w:rPrChange w:id="224" w:author="Stuart McLarnon (NESO)" w:date="2024-11-20T15:15:00Z">
                  <w:rPr>
                    <w:color w:val="auto"/>
                  </w:rPr>
                </w:rPrChange>
              </w:rPr>
              <w:t>Issue 3</w:t>
            </w:r>
          </w:p>
        </w:tc>
        <w:tc>
          <w:tcPr>
            <w:tcW w:w="1508" w:type="dxa"/>
            <w:tcPrChange w:id="225" w:author="Stuart McLarnon (NESO)" w:date="2024-11-20T15:15:00Z">
              <w:tcPr>
                <w:tcW w:w="0" w:type="dxa"/>
              </w:tcPr>
            </w:tcPrChange>
          </w:tcPr>
          <w:p w14:paraId="3824516C" w14:textId="7E69D344" w:rsidR="00E12792" w:rsidRPr="00E12792" w:rsidRDefault="00E12792" w:rsidP="00E12792">
            <w:pPr>
              <w:pStyle w:val="BodyText"/>
              <w:rPr>
                <w:rFonts w:ascii="Poppins" w:hAnsi="Poppins"/>
                <w:color w:val="auto"/>
                <w:rPrChange w:id="226" w:author="Stuart McLarnon (NESO)" w:date="2024-11-20T15:15:00Z">
                  <w:rPr>
                    <w:color w:val="auto"/>
                  </w:rPr>
                </w:rPrChange>
              </w:rPr>
            </w:pPr>
            <w:r w:rsidRPr="00E12792">
              <w:rPr>
                <w:rFonts w:ascii="Poppins" w:hAnsi="Poppins"/>
                <w:rPrChange w:id="227" w:author="Stuart McLarnon (NESO)" w:date="2024-11-20T15:15:00Z">
                  <w:rPr>
                    <w:color w:val="auto"/>
                  </w:rPr>
                </w:rPrChange>
              </w:rPr>
              <w:t>May 2024</w:t>
            </w:r>
          </w:p>
        </w:tc>
        <w:tc>
          <w:tcPr>
            <w:tcW w:w="959" w:type="dxa"/>
            <w:tcPrChange w:id="228" w:author="Stuart McLarnon (NESO)" w:date="2024-11-20T15:15:00Z">
              <w:tcPr>
                <w:tcW w:w="0" w:type="dxa"/>
                <w:gridSpan w:val="2"/>
              </w:tcPr>
            </w:tcPrChange>
          </w:tcPr>
          <w:p w14:paraId="645475EC" w14:textId="153BE2C9" w:rsidR="00E12792" w:rsidRPr="00E12792" w:rsidRDefault="006B5BB3" w:rsidP="00E12792">
            <w:pPr>
              <w:pStyle w:val="BodyText"/>
              <w:rPr>
                <w:rFonts w:ascii="Poppins" w:hAnsi="Poppins"/>
                <w:color w:val="auto"/>
                <w:rPrChange w:id="229" w:author="Stuart McLarnon (NESO)" w:date="2024-11-20T15:15:00Z">
                  <w:rPr>
                    <w:color w:val="auto"/>
                  </w:rPr>
                </w:rPrChange>
              </w:rPr>
            </w:pPr>
            <w:del w:id="230" w:author="Stuart McLarnon (NESO)" w:date="2024-11-20T15:15:00Z">
              <w:r>
                <w:rPr>
                  <w:color w:val="auto"/>
                </w:rPr>
                <w:delText>NGESO</w:delText>
              </w:r>
            </w:del>
            <w:ins w:id="231" w:author="Stuart McLarnon (NESO)" w:date="2024-11-20T15:15:00Z">
              <w:r w:rsidR="00E12792" w:rsidRPr="00E12792">
                <w:rPr>
                  <w:rFonts w:ascii="Poppins" w:hAnsi="Poppins" w:cs="Poppins"/>
                </w:rPr>
                <w:t>NESO</w:t>
              </w:r>
            </w:ins>
          </w:p>
        </w:tc>
        <w:tc>
          <w:tcPr>
            <w:tcW w:w="4417" w:type="dxa"/>
            <w:tcPrChange w:id="232" w:author="Stuart McLarnon (NESO)" w:date="2024-11-20T15:15:00Z">
              <w:tcPr>
                <w:tcW w:w="0" w:type="dxa"/>
                <w:gridSpan w:val="2"/>
              </w:tcPr>
            </w:tcPrChange>
          </w:tcPr>
          <w:p w14:paraId="173CC8D6" w14:textId="6F6E269B" w:rsidR="00E12792" w:rsidRPr="00E12792" w:rsidRDefault="00E12792" w:rsidP="00E12792">
            <w:pPr>
              <w:pStyle w:val="BodyText"/>
              <w:jc w:val="both"/>
              <w:rPr>
                <w:rFonts w:ascii="Poppins" w:hAnsi="Poppins"/>
                <w:color w:val="auto"/>
                <w:rPrChange w:id="233" w:author="Stuart McLarnon (NESO)" w:date="2024-11-20T15:15:00Z">
                  <w:rPr>
                    <w:color w:val="auto"/>
                  </w:rPr>
                </w:rPrChange>
              </w:rPr>
            </w:pPr>
            <w:r w:rsidRPr="00E12792">
              <w:rPr>
                <w:rFonts w:ascii="Poppins" w:hAnsi="Poppins"/>
                <w:rPrChange w:id="234" w:author="Stuart McLarnon (NESO)" w:date="2024-11-20T15:15:00Z">
                  <w:rPr>
                    <w:rStyle w:val="normaltextrun"/>
                    <w:rFonts w:ascii="Arial" w:hAnsi="Arial"/>
                    <w:color w:val="auto"/>
                    <w:shd w:val="clear" w:color="auto" w:fill="FFFFFF"/>
                  </w:rPr>
                </w:rPrChange>
              </w:rPr>
              <w:t>Refresh of document to reflect implementation</w:t>
            </w:r>
            <w:r w:rsidRPr="00E12792">
              <w:rPr>
                <w:rFonts w:ascii="Poppins" w:hAnsi="Poppins"/>
                <w:rPrChange w:id="235" w:author="Stuart McLarnon (NESO)" w:date="2024-11-20T15:15:00Z">
                  <w:rPr>
                    <w:rStyle w:val="normaltextrun"/>
                    <w:rFonts w:ascii="Arial" w:hAnsi="Arial"/>
                    <w:shd w:val="clear" w:color="auto" w:fill="FFFFFF"/>
                  </w:rPr>
                </w:rPrChange>
              </w:rPr>
              <w:t xml:space="preserve"> of the Electricity System Restoration Standard</w:t>
            </w:r>
            <w:del w:id="236" w:author="Stuart McLarnon (NESO)" w:date="2024-11-20T15:15:00Z">
              <w:r w:rsidR="00010430" w:rsidRPr="00517FEF">
                <w:rPr>
                  <w:rStyle w:val="normaltextrun"/>
                  <w:rFonts w:ascii="Arial" w:hAnsi="Arial" w:cs="Arial"/>
                  <w:color w:val="auto"/>
                  <w:shd w:val="clear" w:color="auto" w:fill="FFFFFF"/>
                </w:rPr>
                <w:delText> </w:delText>
              </w:r>
            </w:del>
            <w:ins w:id="237" w:author="Stuart McLarnon (NESO)" w:date="2024-11-20T15:15:00Z">
              <w:r w:rsidRPr="00E12792">
                <w:rPr>
                  <w:rFonts w:ascii="Poppins" w:hAnsi="Poppins" w:cs="Poppins"/>
                </w:rPr>
                <w:t xml:space="preserve"> </w:t>
              </w:r>
            </w:ins>
            <w:r w:rsidRPr="00E12792">
              <w:rPr>
                <w:rFonts w:ascii="Poppins" w:hAnsi="Poppins"/>
                <w:rPrChange w:id="238" w:author="Stuart McLarnon (NESO)" w:date="2024-11-20T15:15:00Z">
                  <w:rPr>
                    <w:rStyle w:val="normaltextrun"/>
                    <w:rFonts w:ascii="Arial" w:hAnsi="Arial"/>
                    <w:color w:val="auto"/>
                    <w:shd w:val="clear" w:color="auto" w:fill="FFFFFF"/>
                  </w:rPr>
                </w:rPrChange>
              </w:rPr>
              <w:t>(GC0156), Distributed Re-Start</w:t>
            </w:r>
            <w:r w:rsidRPr="00E12792">
              <w:rPr>
                <w:rFonts w:ascii="Poppins" w:hAnsi="Poppins"/>
                <w:rPrChange w:id="239" w:author="Stuart McLarnon (NESO)" w:date="2024-11-20T15:15:00Z">
                  <w:rPr>
                    <w:rStyle w:val="normaltextrun"/>
                    <w:rFonts w:ascii="Arial" w:hAnsi="Arial"/>
                    <w:shd w:val="clear" w:color="auto" w:fill="FFFFFF"/>
                  </w:rPr>
                </w:rPrChange>
              </w:rPr>
              <w:t xml:space="preserve"> and updates to the System Defence Plan</w:t>
            </w:r>
            <w:r w:rsidRPr="00E12792">
              <w:rPr>
                <w:rFonts w:ascii="Poppins" w:hAnsi="Poppins"/>
                <w:rPrChange w:id="240" w:author="Stuart McLarnon (NESO)" w:date="2024-11-20T15:15:00Z">
                  <w:rPr>
                    <w:rStyle w:val="normaltextrun"/>
                    <w:rFonts w:ascii="Arial" w:hAnsi="Arial"/>
                    <w:color w:val="auto"/>
                    <w:shd w:val="clear" w:color="auto" w:fill="FFFFFF"/>
                  </w:rPr>
                </w:rPrChange>
              </w:rPr>
              <w:t xml:space="preserve"> and System Restoration Plan</w:t>
            </w:r>
            <w:ins w:id="241" w:author="Stuart McLarnon (NESO)" w:date="2025-01-22T14:18:00Z" w16du:dateUtc="2025-01-22T14:18:00Z">
              <w:r w:rsidR="001B6580">
                <w:rPr>
                  <w:rFonts w:ascii="Poppins" w:hAnsi="Poppins"/>
                </w:rPr>
                <w:t>.</w:t>
              </w:r>
            </w:ins>
          </w:p>
        </w:tc>
      </w:tr>
      <w:tr w:rsidR="00A648A5" w14:paraId="707E3B37" w14:textId="77777777" w:rsidTr="00E12792">
        <w:trPr>
          <w:ins w:id="242" w:author="Stuart McLarnon (NESO)" w:date="2024-11-20T15:15:00Z"/>
        </w:trPr>
        <w:tc>
          <w:tcPr>
            <w:tcW w:w="1054" w:type="dxa"/>
          </w:tcPr>
          <w:p w14:paraId="1C91D883" w14:textId="5FACCFF3" w:rsidR="00A648A5" w:rsidRPr="004C533B" w:rsidRDefault="00A648A5" w:rsidP="00FF0DC5">
            <w:pPr>
              <w:pStyle w:val="BodyText"/>
              <w:rPr>
                <w:ins w:id="243" w:author="Stuart McLarnon (NESO)" w:date="2024-11-20T15:15:00Z"/>
                <w:rFonts w:ascii="Poppins" w:hAnsi="Poppins" w:cs="Poppins"/>
                <w:color w:val="auto"/>
              </w:rPr>
            </w:pPr>
            <w:ins w:id="244" w:author="Stuart McLarnon (NESO)" w:date="2024-11-20T15:15:00Z">
              <w:r>
                <w:rPr>
                  <w:rFonts w:ascii="Poppins" w:hAnsi="Poppins" w:cs="Poppins"/>
                  <w:color w:val="auto"/>
                </w:rPr>
                <w:t xml:space="preserve">Issue </w:t>
              </w:r>
              <w:r w:rsidR="00E12792">
                <w:rPr>
                  <w:rFonts w:ascii="Poppins" w:hAnsi="Poppins" w:cs="Poppins"/>
                  <w:color w:val="auto"/>
                </w:rPr>
                <w:t>4</w:t>
              </w:r>
            </w:ins>
          </w:p>
        </w:tc>
        <w:tc>
          <w:tcPr>
            <w:tcW w:w="1508" w:type="dxa"/>
          </w:tcPr>
          <w:p w14:paraId="222BCF64" w14:textId="4CB2EE39" w:rsidR="00A648A5" w:rsidRPr="004C533B" w:rsidRDefault="00AB4AFC" w:rsidP="00FF0DC5">
            <w:pPr>
              <w:pStyle w:val="BodyText"/>
              <w:rPr>
                <w:ins w:id="245" w:author="Stuart McLarnon (NESO)" w:date="2024-11-20T15:15:00Z"/>
                <w:rFonts w:ascii="Poppins" w:hAnsi="Poppins" w:cs="Poppins"/>
                <w:color w:val="auto"/>
              </w:rPr>
            </w:pPr>
            <w:ins w:id="246" w:author="Stuart McLarnon (NESO)" w:date="2025-01-22T13:57:00Z" w16du:dateUtc="2025-01-22T13:57:00Z">
              <w:r>
                <w:rPr>
                  <w:rFonts w:ascii="Poppins" w:hAnsi="Poppins" w:cs="Poppins"/>
                  <w:color w:val="auto"/>
                </w:rPr>
                <w:t>January</w:t>
              </w:r>
            </w:ins>
            <w:ins w:id="247" w:author="Stuart McLarnon (NESO)" w:date="2024-11-20T15:15:00Z">
              <w:r w:rsidR="00A648A5">
                <w:rPr>
                  <w:rFonts w:ascii="Poppins" w:hAnsi="Poppins" w:cs="Poppins"/>
                  <w:color w:val="auto"/>
                </w:rPr>
                <w:t xml:space="preserve"> 202</w:t>
              </w:r>
            </w:ins>
            <w:ins w:id="248" w:author="Stuart McLarnon (NESO)" w:date="2025-01-22T13:57:00Z" w16du:dateUtc="2025-01-22T13:57:00Z">
              <w:r>
                <w:rPr>
                  <w:rFonts w:ascii="Poppins" w:hAnsi="Poppins" w:cs="Poppins"/>
                  <w:color w:val="auto"/>
                </w:rPr>
                <w:t>5</w:t>
              </w:r>
            </w:ins>
          </w:p>
        </w:tc>
        <w:tc>
          <w:tcPr>
            <w:tcW w:w="959" w:type="dxa"/>
          </w:tcPr>
          <w:p w14:paraId="05BFF2D8" w14:textId="44EC45E5" w:rsidR="00A648A5" w:rsidRDefault="00A648A5" w:rsidP="00FF0DC5">
            <w:pPr>
              <w:pStyle w:val="BodyText"/>
              <w:rPr>
                <w:ins w:id="249" w:author="Stuart McLarnon (NESO)" w:date="2024-11-20T15:15:00Z"/>
                <w:rFonts w:ascii="Poppins" w:hAnsi="Poppins" w:cs="Poppins"/>
                <w:color w:val="auto"/>
              </w:rPr>
            </w:pPr>
            <w:ins w:id="250" w:author="Stuart McLarnon (NESO)" w:date="2024-11-20T15:15:00Z">
              <w:r>
                <w:rPr>
                  <w:rFonts w:ascii="Poppins" w:hAnsi="Poppins" w:cs="Poppins"/>
                  <w:color w:val="auto"/>
                </w:rPr>
                <w:t>NESO</w:t>
              </w:r>
            </w:ins>
          </w:p>
        </w:tc>
        <w:tc>
          <w:tcPr>
            <w:tcW w:w="4417" w:type="dxa"/>
          </w:tcPr>
          <w:p w14:paraId="2FD3EED5" w14:textId="5F139C5E" w:rsidR="00A648A5" w:rsidRPr="004C533B" w:rsidRDefault="00A648A5" w:rsidP="0022494E">
            <w:pPr>
              <w:pStyle w:val="BodyText"/>
              <w:jc w:val="both"/>
              <w:rPr>
                <w:ins w:id="251" w:author="Stuart McLarnon (NESO)" w:date="2024-11-20T15:15:00Z"/>
                <w:rFonts w:ascii="Poppins" w:hAnsi="Poppins" w:cs="Poppins"/>
                <w:color w:val="auto"/>
              </w:rPr>
            </w:pPr>
            <w:ins w:id="252" w:author="Stuart McLarnon (NESO)" w:date="2024-11-20T15:15:00Z">
              <w:r>
                <w:rPr>
                  <w:rFonts w:ascii="Poppins" w:hAnsi="Poppins" w:cs="Poppins"/>
                  <w:color w:val="auto"/>
                </w:rPr>
                <w:t>Updated style and format of document</w:t>
              </w:r>
            </w:ins>
            <w:ins w:id="253" w:author="Stuart McLarnon (NESO)" w:date="2025-01-22T14:18:00Z" w16du:dateUtc="2025-01-22T14:18:00Z">
              <w:r w:rsidR="001B6580">
                <w:rPr>
                  <w:rFonts w:ascii="Poppins" w:hAnsi="Poppins" w:cs="Poppins"/>
                  <w:color w:val="auto"/>
                </w:rPr>
                <w:t>.</w:t>
              </w:r>
            </w:ins>
          </w:p>
        </w:tc>
      </w:tr>
    </w:tbl>
    <w:p w14:paraId="44309D3E" w14:textId="77777777" w:rsidR="0065406D" w:rsidRPr="00A8317D" w:rsidRDefault="0065406D" w:rsidP="00E86BD9">
      <w:pPr>
        <w:pStyle w:val="BodyText"/>
        <w:sectPr w:rsidR="0065406D" w:rsidRPr="00A8317D" w:rsidSect="005D2C9F">
          <w:headerReference w:type="default" r:id="rId20"/>
          <w:headerReference w:type="first" r:id="rId21"/>
          <w:footerReference w:type="first" r:id="rId22"/>
          <w:pgSz w:w="11906" w:h="16838" w:code="9"/>
          <w:pgMar w:top="2608" w:right="1588" w:bottom="1134" w:left="3402" w:header="567" w:footer="567" w:gutter="0"/>
          <w:cols w:space="708"/>
          <w:titlePg/>
          <w:docGrid w:linePitch="360"/>
        </w:sectPr>
      </w:pPr>
    </w:p>
    <w:p w14:paraId="180D38D4" w14:textId="387BC5F4" w:rsidR="002F46B4" w:rsidRPr="00A8317D" w:rsidDel="001B6580" w:rsidRDefault="002F46B4">
      <w:pPr>
        <w:pStyle w:val="PageTitle"/>
        <w:framePr w:wrap="notBeside" w:x="3218" w:y="768"/>
        <w:rPr>
          <w:del w:id="280" w:author="Stuart McLarnon (NESO)" w:date="2025-01-22T14:19:00Z" w16du:dateUtc="2025-01-22T14:19:00Z"/>
        </w:rPr>
        <w:pPrChange w:id="281" w:author="Stuart McLarnon (NESO)" w:date="2024-11-20T15:15:00Z">
          <w:pPr>
            <w:pStyle w:val="PageTitle"/>
            <w:framePr w:wrap="notBeside"/>
          </w:pPr>
        </w:pPrChange>
      </w:pPr>
    </w:p>
    <w:p w14:paraId="4E49E6AB" w14:textId="534C1234" w:rsidR="000226A1" w:rsidRPr="00037098" w:rsidRDefault="000226A1" w:rsidP="00D81794">
      <w:pPr>
        <w:pStyle w:val="Heading1"/>
        <w:rPr>
          <w:rFonts w:ascii="Poppins Medium" w:hAnsi="Poppins Medium"/>
          <w:color w:val="3F0731"/>
          <w:sz w:val="32"/>
          <w:rPrChange w:id="282" w:author="Stuart McLarnon (NESO)" w:date="2024-11-20T15:15:00Z">
            <w:rPr/>
          </w:rPrChange>
        </w:rPr>
      </w:pPr>
      <w:bookmarkStart w:id="283" w:name="_Toc532817255"/>
      <w:bookmarkStart w:id="284" w:name="_Toc532818520"/>
      <w:bookmarkStart w:id="285" w:name="_Toc532820179"/>
      <w:bookmarkStart w:id="286" w:name="_Toc532820697"/>
      <w:bookmarkStart w:id="287" w:name="_Toc532817256"/>
      <w:bookmarkStart w:id="288" w:name="_Toc532818521"/>
      <w:bookmarkStart w:id="289" w:name="_Toc532820180"/>
      <w:bookmarkStart w:id="290" w:name="_Toc532820698"/>
      <w:bookmarkStart w:id="291" w:name="_Toc532817257"/>
      <w:bookmarkStart w:id="292" w:name="_Toc532818522"/>
      <w:bookmarkStart w:id="293" w:name="_Toc532820181"/>
      <w:bookmarkStart w:id="294" w:name="_Toc532820699"/>
      <w:bookmarkStart w:id="295" w:name="_Toc532817258"/>
      <w:bookmarkStart w:id="296" w:name="_Toc532818523"/>
      <w:bookmarkStart w:id="297" w:name="_Toc532820182"/>
      <w:bookmarkStart w:id="298" w:name="_Toc532820700"/>
      <w:bookmarkStart w:id="299" w:name="_Toc532817259"/>
      <w:bookmarkStart w:id="300" w:name="_Toc532818524"/>
      <w:bookmarkStart w:id="301" w:name="_Toc532820183"/>
      <w:bookmarkStart w:id="302" w:name="_Toc532820701"/>
      <w:bookmarkStart w:id="303" w:name="_Toc532817260"/>
      <w:bookmarkStart w:id="304" w:name="_Toc532818525"/>
      <w:bookmarkStart w:id="305" w:name="_Toc532820184"/>
      <w:bookmarkStart w:id="306" w:name="_Toc532820702"/>
      <w:bookmarkStart w:id="307" w:name="_Toc532817261"/>
      <w:bookmarkStart w:id="308" w:name="_Toc532818526"/>
      <w:bookmarkStart w:id="309" w:name="_Toc532820185"/>
      <w:bookmarkStart w:id="310" w:name="_Toc532820703"/>
      <w:bookmarkStart w:id="311" w:name="_Toc532817262"/>
      <w:bookmarkStart w:id="312" w:name="_Toc532818527"/>
      <w:bookmarkStart w:id="313" w:name="_Toc532820186"/>
      <w:bookmarkStart w:id="314" w:name="_Toc532820704"/>
      <w:bookmarkStart w:id="315" w:name="_Toc532817263"/>
      <w:bookmarkStart w:id="316" w:name="_Toc532818528"/>
      <w:bookmarkStart w:id="317" w:name="_Toc532820187"/>
      <w:bookmarkStart w:id="318" w:name="_Toc532820705"/>
      <w:bookmarkStart w:id="319" w:name="_Toc532817264"/>
      <w:bookmarkStart w:id="320" w:name="_Toc532818529"/>
      <w:bookmarkStart w:id="321" w:name="_Toc532820188"/>
      <w:bookmarkStart w:id="322" w:name="_Toc532820706"/>
      <w:bookmarkStart w:id="323" w:name="_Toc532817265"/>
      <w:bookmarkStart w:id="324" w:name="_Toc532818530"/>
      <w:bookmarkStart w:id="325" w:name="_Toc532820189"/>
      <w:bookmarkStart w:id="326" w:name="_Toc532820707"/>
      <w:bookmarkStart w:id="327" w:name="_Toc532817266"/>
      <w:bookmarkStart w:id="328" w:name="_Toc532818531"/>
      <w:bookmarkStart w:id="329" w:name="_Toc532820190"/>
      <w:bookmarkStart w:id="330" w:name="_Toc532820708"/>
      <w:bookmarkStart w:id="331" w:name="_Toc532817267"/>
      <w:bookmarkStart w:id="332" w:name="_Toc532818532"/>
      <w:bookmarkStart w:id="333" w:name="_Toc532820191"/>
      <w:bookmarkStart w:id="334" w:name="_Toc532820709"/>
      <w:bookmarkStart w:id="335" w:name="_Toc532817268"/>
      <w:bookmarkStart w:id="336" w:name="_Toc532818533"/>
      <w:bookmarkStart w:id="337" w:name="_Toc532820192"/>
      <w:bookmarkStart w:id="338" w:name="_Toc532820710"/>
      <w:bookmarkStart w:id="339" w:name="_Toc532817269"/>
      <w:bookmarkStart w:id="340" w:name="_Toc532818534"/>
      <w:bookmarkStart w:id="341" w:name="_Toc532820193"/>
      <w:bookmarkStart w:id="342" w:name="_Toc532820711"/>
      <w:bookmarkStart w:id="343" w:name="_Toc532817270"/>
      <w:bookmarkStart w:id="344" w:name="_Toc532818535"/>
      <w:bookmarkStart w:id="345" w:name="_Toc532820194"/>
      <w:bookmarkStart w:id="346" w:name="_Toc532820712"/>
      <w:bookmarkStart w:id="347" w:name="_Toc532817271"/>
      <w:bookmarkStart w:id="348" w:name="_Toc532818536"/>
      <w:bookmarkStart w:id="349" w:name="_Toc532820195"/>
      <w:bookmarkStart w:id="350" w:name="_Toc532820713"/>
      <w:bookmarkStart w:id="351" w:name="_Toc532817272"/>
      <w:bookmarkStart w:id="352" w:name="_Toc532818537"/>
      <w:bookmarkStart w:id="353" w:name="_Toc532820196"/>
      <w:bookmarkStart w:id="354" w:name="_Toc532820714"/>
      <w:bookmarkStart w:id="355" w:name="_Toc532817273"/>
      <w:bookmarkStart w:id="356" w:name="_Toc532818538"/>
      <w:bookmarkStart w:id="357" w:name="_Toc532820197"/>
      <w:bookmarkStart w:id="358" w:name="_Toc532820715"/>
      <w:bookmarkStart w:id="359" w:name="_Toc532817274"/>
      <w:bookmarkStart w:id="360" w:name="_Toc532818539"/>
      <w:bookmarkStart w:id="361" w:name="_Toc532820198"/>
      <w:bookmarkStart w:id="362" w:name="_Toc532820716"/>
      <w:bookmarkStart w:id="363" w:name="_Toc532817275"/>
      <w:bookmarkStart w:id="364" w:name="_Toc532818540"/>
      <w:bookmarkStart w:id="365" w:name="_Toc532820199"/>
      <w:bookmarkStart w:id="366" w:name="_Toc532820717"/>
      <w:bookmarkStart w:id="367" w:name="_Toc532817276"/>
      <w:bookmarkStart w:id="368" w:name="_Toc532818541"/>
      <w:bookmarkStart w:id="369" w:name="_Toc532820200"/>
      <w:bookmarkStart w:id="370" w:name="_Toc532820718"/>
      <w:bookmarkStart w:id="371" w:name="_Toc532817277"/>
      <w:bookmarkStart w:id="372" w:name="_Toc532818542"/>
      <w:bookmarkStart w:id="373" w:name="_Toc532820201"/>
      <w:bookmarkStart w:id="374" w:name="_Toc532820719"/>
      <w:bookmarkStart w:id="375" w:name="_Toc532817278"/>
      <w:bookmarkStart w:id="376" w:name="_Toc532818543"/>
      <w:bookmarkStart w:id="377" w:name="_Toc532820202"/>
      <w:bookmarkStart w:id="378" w:name="_Toc532820720"/>
      <w:bookmarkStart w:id="379" w:name="_Toc532817279"/>
      <w:bookmarkStart w:id="380" w:name="_Toc532818544"/>
      <w:bookmarkStart w:id="381" w:name="_Toc532820203"/>
      <w:bookmarkStart w:id="382" w:name="_Toc532820721"/>
      <w:bookmarkStart w:id="383" w:name="_Toc532817280"/>
      <w:bookmarkStart w:id="384" w:name="_Toc532818545"/>
      <w:bookmarkStart w:id="385" w:name="_Toc532820204"/>
      <w:bookmarkStart w:id="386" w:name="_Toc532820722"/>
      <w:bookmarkStart w:id="387" w:name="_Toc532817281"/>
      <w:bookmarkStart w:id="388" w:name="_Toc532818546"/>
      <w:bookmarkStart w:id="389" w:name="_Toc532820205"/>
      <w:bookmarkStart w:id="390" w:name="_Toc532820723"/>
      <w:bookmarkStart w:id="391" w:name="_Toc532817282"/>
      <w:bookmarkStart w:id="392" w:name="_Toc532818547"/>
      <w:bookmarkStart w:id="393" w:name="_Toc532820206"/>
      <w:bookmarkStart w:id="394" w:name="_Toc532820724"/>
      <w:bookmarkStart w:id="395" w:name="_Toc532817283"/>
      <w:bookmarkStart w:id="396" w:name="_Toc532818548"/>
      <w:bookmarkStart w:id="397" w:name="_Toc532820207"/>
      <w:bookmarkStart w:id="398" w:name="_Toc532820725"/>
      <w:bookmarkStart w:id="399" w:name="_Toc532817284"/>
      <w:bookmarkStart w:id="400" w:name="_Toc532818549"/>
      <w:bookmarkStart w:id="401" w:name="_Toc532820208"/>
      <w:bookmarkStart w:id="402" w:name="_Toc532820726"/>
      <w:bookmarkStart w:id="403" w:name="_Toc532817285"/>
      <w:bookmarkStart w:id="404" w:name="_Toc532818550"/>
      <w:bookmarkStart w:id="405" w:name="_Toc532820209"/>
      <w:bookmarkStart w:id="406" w:name="_Toc532820727"/>
      <w:bookmarkStart w:id="407" w:name="_Toc532817286"/>
      <w:bookmarkStart w:id="408" w:name="_Toc532818551"/>
      <w:bookmarkStart w:id="409" w:name="_Toc532820210"/>
      <w:bookmarkStart w:id="410" w:name="_Toc532820728"/>
      <w:bookmarkStart w:id="411" w:name="_Toc532817287"/>
      <w:bookmarkStart w:id="412" w:name="_Toc532818552"/>
      <w:bookmarkStart w:id="413" w:name="_Toc532820211"/>
      <w:bookmarkStart w:id="414" w:name="_Toc532820729"/>
      <w:bookmarkStart w:id="415" w:name="_Toc532817288"/>
      <w:bookmarkStart w:id="416" w:name="_Toc532818553"/>
      <w:bookmarkStart w:id="417" w:name="_Toc532820212"/>
      <w:bookmarkStart w:id="418" w:name="_Toc532820730"/>
      <w:bookmarkStart w:id="419" w:name="_Toc532817289"/>
      <w:bookmarkStart w:id="420" w:name="_Toc532818554"/>
      <w:bookmarkStart w:id="421" w:name="_Toc532820213"/>
      <w:bookmarkStart w:id="422" w:name="_Toc532820731"/>
      <w:bookmarkStart w:id="423" w:name="_Toc532817290"/>
      <w:bookmarkStart w:id="424" w:name="_Toc532818555"/>
      <w:bookmarkStart w:id="425" w:name="_Toc532820214"/>
      <w:bookmarkStart w:id="426" w:name="_Toc532820732"/>
      <w:bookmarkStart w:id="427" w:name="_Toc532817291"/>
      <w:bookmarkStart w:id="428" w:name="_Toc532818556"/>
      <w:bookmarkStart w:id="429" w:name="_Toc532820215"/>
      <w:bookmarkStart w:id="430" w:name="_Toc532820733"/>
      <w:bookmarkStart w:id="431" w:name="_Toc532817292"/>
      <w:bookmarkStart w:id="432" w:name="_Toc532818557"/>
      <w:bookmarkStart w:id="433" w:name="_Toc532820216"/>
      <w:bookmarkStart w:id="434" w:name="_Toc532820734"/>
      <w:bookmarkStart w:id="435" w:name="_Toc532817293"/>
      <w:bookmarkStart w:id="436" w:name="_Toc532818558"/>
      <w:bookmarkStart w:id="437" w:name="_Toc532820217"/>
      <w:bookmarkStart w:id="438" w:name="_Toc532820735"/>
      <w:bookmarkStart w:id="439" w:name="_Toc532817294"/>
      <w:bookmarkStart w:id="440" w:name="_Toc532818559"/>
      <w:bookmarkStart w:id="441" w:name="_Toc532820218"/>
      <w:bookmarkStart w:id="442" w:name="_Toc532820736"/>
      <w:bookmarkStart w:id="443" w:name="_Toc532817295"/>
      <w:bookmarkStart w:id="444" w:name="_Toc532818560"/>
      <w:bookmarkStart w:id="445" w:name="_Toc532820219"/>
      <w:bookmarkStart w:id="446" w:name="_Toc532820737"/>
      <w:bookmarkStart w:id="447" w:name="_Toc532817296"/>
      <w:bookmarkStart w:id="448" w:name="_Toc532818561"/>
      <w:bookmarkStart w:id="449" w:name="_Toc532820220"/>
      <w:bookmarkStart w:id="450" w:name="_Toc532820738"/>
      <w:bookmarkStart w:id="451" w:name="_Toc532817297"/>
      <w:bookmarkStart w:id="452" w:name="_Toc532818562"/>
      <w:bookmarkStart w:id="453" w:name="_Toc532820221"/>
      <w:bookmarkStart w:id="454" w:name="_Toc532820739"/>
      <w:bookmarkStart w:id="455" w:name="_Toc532817298"/>
      <w:bookmarkStart w:id="456" w:name="_Toc532818563"/>
      <w:bookmarkStart w:id="457" w:name="_Toc532820222"/>
      <w:bookmarkStart w:id="458" w:name="_Toc532820740"/>
      <w:bookmarkStart w:id="459" w:name="_Toc532817299"/>
      <w:bookmarkStart w:id="460" w:name="_Toc532818564"/>
      <w:bookmarkStart w:id="461" w:name="_Toc532820223"/>
      <w:bookmarkStart w:id="462" w:name="_Toc532820741"/>
      <w:bookmarkStart w:id="463" w:name="_Toc532817300"/>
      <w:bookmarkStart w:id="464" w:name="_Toc532818565"/>
      <w:bookmarkStart w:id="465" w:name="_Toc532820224"/>
      <w:bookmarkStart w:id="466" w:name="_Toc532820742"/>
      <w:bookmarkStart w:id="467" w:name="_Toc532817301"/>
      <w:bookmarkStart w:id="468" w:name="_Toc532818566"/>
      <w:bookmarkStart w:id="469" w:name="_Toc532820225"/>
      <w:bookmarkStart w:id="470" w:name="_Toc532820743"/>
      <w:bookmarkStart w:id="471" w:name="_Toc532817302"/>
      <w:bookmarkStart w:id="472" w:name="_Toc532818567"/>
      <w:bookmarkStart w:id="473" w:name="_Toc532820226"/>
      <w:bookmarkStart w:id="474" w:name="_Toc532820744"/>
      <w:bookmarkStart w:id="475" w:name="_Toc532817303"/>
      <w:bookmarkStart w:id="476" w:name="_Toc532818568"/>
      <w:bookmarkStart w:id="477" w:name="_Toc532820227"/>
      <w:bookmarkStart w:id="478" w:name="_Toc532820745"/>
      <w:bookmarkStart w:id="479" w:name="_Toc532817304"/>
      <w:bookmarkStart w:id="480" w:name="_Toc532818569"/>
      <w:bookmarkStart w:id="481" w:name="_Toc532820228"/>
      <w:bookmarkStart w:id="482" w:name="_Toc532820746"/>
      <w:bookmarkStart w:id="483" w:name="_Toc532817305"/>
      <w:bookmarkStart w:id="484" w:name="_Toc532818570"/>
      <w:bookmarkStart w:id="485" w:name="_Toc532820229"/>
      <w:bookmarkStart w:id="486" w:name="_Toc532820747"/>
      <w:bookmarkStart w:id="487" w:name="_Toc532817306"/>
      <w:bookmarkStart w:id="488" w:name="_Toc532818571"/>
      <w:bookmarkStart w:id="489" w:name="_Toc532820230"/>
      <w:bookmarkStart w:id="490" w:name="_Toc532820748"/>
      <w:bookmarkStart w:id="491" w:name="_Toc532817307"/>
      <w:bookmarkStart w:id="492" w:name="_Toc532818572"/>
      <w:bookmarkStart w:id="493" w:name="_Toc532820231"/>
      <w:bookmarkStart w:id="494" w:name="_Toc532820749"/>
      <w:bookmarkStart w:id="495" w:name="_Toc532817308"/>
      <w:bookmarkStart w:id="496" w:name="_Toc532818573"/>
      <w:bookmarkStart w:id="497" w:name="_Toc532820232"/>
      <w:bookmarkStart w:id="498" w:name="_Toc532820750"/>
      <w:bookmarkStart w:id="499" w:name="_Toc532817309"/>
      <w:bookmarkStart w:id="500" w:name="_Toc532818574"/>
      <w:bookmarkStart w:id="501" w:name="_Toc532820233"/>
      <w:bookmarkStart w:id="502" w:name="_Toc532820751"/>
      <w:bookmarkStart w:id="503" w:name="_Toc532817310"/>
      <w:bookmarkStart w:id="504" w:name="_Toc532818575"/>
      <w:bookmarkStart w:id="505" w:name="_Toc532820234"/>
      <w:bookmarkStart w:id="506" w:name="_Toc532820752"/>
      <w:bookmarkStart w:id="507" w:name="_Toc532817311"/>
      <w:bookmarkStart w:id="508" w:name="_Toc532818576"/>
      <w:bookmarkStart w:id="509" w:name="_Toc532820235"/>
      <w:bookmarkStart w:id="510" w:name="_Toc532820753"/>
      <w:bookmarkStart w:id="511" w:name="_Toc532817312"/>
      <w:bookmarkStart w:id="512" w:name="_Toc532818577"/>
      <w:bookmarkStart w:id="513" w:name="_Toc532820236"/>
      <w:bookmarkStart w:id="514" w:name="_Toc532820754"/>
      <w:bookmarkStart w:id="515" w:name="_Toc532817313"/>
      <w:bookmarkStart w:id="516" w:name="_Toc532818578"/>
      <w:bookmarkStart w:id="517" w:name="_Toc532820237"/>
      <w:bookmarkStart w:id="518" w:name="_Toc532820755"/>
      <w:bookmarkStart w:id="519" w:name="_Toc532817314"/>
      <w:bookmarkStart w:id="520" w:name="_Toc532818579"/>
      <w:bookmarkStart w:id="521" w:name="_Toc532820238"/>
      <w:bookmarkStart w:id="522" w:name="_Toc532820756"/>
      <w:bookmarkStart w:id="523" w:name="_Toc532817315"/>
      <w:bookmarkStart w:id="524" w:name="_Toc532818580"/>
      <w:bookmarkStart w:id="525" w:name="_Toc532820239"/>
      <w:bookmarkStart w:id="526" w:name="_Toc532820757"/>
      <w:bookmarkStart w:id="527" w:name="_Toc532817316"/>
      <w:bookmarkStart w:id="528" w:name="_Toc532818581"/>
      <w:bookmarkStart w:id="529" w:name="_Toc532820240"/>
      <w:bookmarkStart w:id="530" w:name="_Toc532820758"/>
      <w:bookmarkStart w:id="531" w:name="_Toc532817317"/>
      <w:bookmarkStart w:id="532" w:name="_Toc532818582"/>
      <w:bookmarkStart w:id="533" w:name="_Toc532820241"/>
      <w:bookmarkStart w:id="534" w:name="_Toc532820759"/>
      <w:bookmarkStart w:id="535" w:name="_Toc532817318"/>
      <w:bookmarkStart w:id="536" w:name="_Toc532818583"/>
      <w:bookmarkStart w:id="537" w:name="_Toc532820242"/>
      <w:bookmarkStart w:id="538" w:name="_Toc532820760"/>
      <w:bookmarkStart w:id="539" w:name="_Toc532817319"/>
      <w:bookmarkStart w:id="540" w:name="_Toc532818584"/>
      <w:bookmarkStart w:id="541" w:name="_Toc532820243"/>
      <w:bookmarkStart w:id="542" w:name="_Toc532820761"/>
      <w:bookmarkStart w:id="543" w:name="_Toc532817320"/>
      <w:bookmarkStart w:id="544" w:name="_Toc532818585"/>
      <w:bookmarkStart w:id="545" w:name="_Toc532820244"/>
      <w:bookmarkStart w:id="546" w:name="_Toc532820762"/>
      <w:bookmarkStart w:id="547" w:name="_Toc532817321"/>
      <w:bookmarkStart w:id="548" w:name="_Toc532818586"/>
      <w:bookmarkStart w:id="549" w:name="_Toc532820245"/>
      <w:bookmarkStart w:id="550" w:name="_Toc532820763"/>
      <w:bookmarkStart w:id="551" w:name="_Toc532817322"/>
      <w:bookmarkStart w:id="552" w:name="_Toc532818587"/>
      <w:bookmarkStart w:id="553" w:name="_Toc532820246"/>
      <w:bookmarkStart w:id="554" w:name="_Toc532820764"/>
      <w:bookmarkStart w:id="555" w:name="_Toc532817323"/>
      <w:bookmarkStart w:id="556" w:name="_Toc532818588"/>
      <w:bookmarkStart w:id="557" w:name="_Toc532820247"/>
      <w:bookmarkStart w:id="558" w:name="_Toc532820765"/>
      <w:bookmarkStart w:id="559" w:name="_Toc532817324"/>
      <w:bookmarkStart w:id="560" w:name="_Toc532818589"/>
      <w:bookmarkStart w:id="561" w:name="_Toc532820248"/>
      <w:bookmarkStart w:id="562" w:name="_Toc532820766"/>
      <w:bookmarkStart w:id="563" w:name="_Toc532817325"/>
      <w:bookmarkStart w:id="564" w:name="_Toc532818590"/>
      <w:bookmarkStart w:id="565" w:name="_Toc532820249"/>
      <w:bookmarkStart w:id="566" w:name="_Toc532820767"/>
      <w:bookmarkStart w:id="567" w:name="_Toc532817326"/>
      <w:bookmarkStart w:id="568" w:name="_Toc532818591"/>
      <w:bookmarkStart w:id="569" w:name="_Toc532820250"/>
      <w:bookmarkStart w:id="570" w:name="_Toc532820768"/>
      <w:bookmarkStart w:id="571" w:name="_Toc532817327"/>
      <w:bookmarkStart w:id="572" w:name="_Toc532818592"/>
      <w:bookmarkStart w:id="573" w:name="_Toc532820251"/>
      <w:bookmarkStart w:id="574" w:name="_Toc532820769"/>
      <w:bookmarkStart w:id="575" w:name="_Toc532817328"/>
      <w:bookmarkStart w:id="576" w:name="_Toc532818593"/>
      <w:bookmarkStart w:id="577" w:name="_Toc532820252"/>
      <w:bookmarkStart w:id="578" w:name="_Toc532820770"/>
      <w:bookmarkStart w:id="579" w:name="_Toc532817329"/>
      <w:bookmarkStart w:id="580" w:name="_Toc532818594"/>
      <w:bookmarkStart w:id="581" w:name="_Toc532820253"/>
      <w:bookmarkStart w:id="582" w:name="_Toc532820771"/>
      <w:bookmarkStart w:id="583" w:name="_Toc532817330"/>
      <w:bookmarkStart w:id="584" w:name="_Toc532818595"/>
      <w:bookmarkStart w:id="585" w:name="_Toc532820254"/>
      <w:bookmarkStart w:id="586" w:name="_Toc532820772"/>
      <w:bookmarkStart w:id="587" w:name="_Toc532817331"/>
      <w:bookmarkStart w:id="588" w:name="_Toc532818596"/>
      <w:bookmarkStart w:id="589" w:name="_Toc532820255"/>
      <w:bookmarkStart w:id="590" w:name="_Toc532820773"/>
      <w:bookmarkStart w:id="591" w:name="_Toc532817332"/>
      <w:bookmarkStart w:id="592" w:name="_Toc532818597"/>
      <w:bookmarkStart w:id="593" w:name="_Toc532820256"/>
      <w:bookmarkStart w:id="594" w:name="_Toc532820774"/>
      <w:bookmarkStart w:id="595" w:name="_Toc532817333"/>
      <w:bookmarkStart w:id="596" w:name="_Toc532818598"/>
      <w:bookmarkStart w:id="597" w:name="_Toc532820257"/>
      <w:bookmarkStart w:id="598" w:name="_Toc532820775"/>
      <w:bookmarkStart w:id="599" w:name="_Toc532817334"/>
      <w:bookmarkStart w:id="600" w:name="_Toc532818599"/>
      <w:bookmarkStart w:id="601" w:name="_Toc532820258"/>
      <w:bookmarkStart w:id="602" w:name="_Toc532820776"/>
      <w:bookmarkStart w:id="603" w:name="_Toc532817335"/>
      <w:bookmarkStart w:id="604" w:name="_Toc532818600"/>
      <w:bookmarkStart w:id="605" w:name="_Toc532820259"/>
      <w:bookmarkStart w:id="606" w:name="_Toc532820777"/>
      <w:bookmarkStart w:id="607" w:name="_Toc532817336"/>
      <w:bookmarkStart w:id="608" w:name="_Toc532818601"/>
      <w:bookmarkStart w:id="609" w:name="_Toc532820260"/>
      <w:bookmarkStart w:id="610" w:name="_Toc532820778"/>
      <w:bookmarkStart w:id="611" w:name="_Toc532817337"/>
      <w:bookmarkStart w:id="612" w:name="_Toc532818602"/>
      <w:bookmarkStart w:id="613" w:name="_Toc532820261"/>
      <w:bookmarkStart w:id="614" w:name="_Toc532820779"/>
      <w:bookmarkStart w:id="615" w:name="_Toc532817338"/>
      <w:bookmarkStart w:id="616" w:name="_Toc532818603"/>
      <w:bookmarkStart w:id="617" w:name="_Toc532820262"/>
      <w:bookmarkStart w:id="618" w:name="_Toc532820780"/>
      <w:bookmarkStart w:id="619" w:name="_Toc532817339"/>
      <w:bookmarkStart w:id="620" w:name="_Toc532818604"/>
      <w:bookmarkStart w:id="621" w:name="_Toc532820263"/>
      <w:bookmarkStart w:id="622" w:name="_Toc532820781"/>
      <w:bookmarkStart w:id="623" w:name="_Toc532817340"/>
      <w:bookmarkStart w:id="624" w:name="_Toc532818605"/>
      <w:bookmarkStart w:id="625" w:name="_Toc532820264"/>
      <w:bookmarkStart w:id="626" w:name="_Toc532820782"/>
      <w:bookmarkStart w:id="627" w:name="_Toc532817341"/>
      <w:bookmarkStart w:id="628" w:name="_Toc532818606"/>
      <w:bookmarkStart w:id="629" w:name="_Toc532820265"/>
      <w:bookmarkStart w:id="630" w:name="_Toc532820783"/>
      <w:bookmarkStart w:id="631" w:name="_Toc532817342"/>
      <w:bookmarkStart w:id="632" w:name="_Toc532818607"/>
      <w:bookmarkStart w:id="633" w:name="_Toc532820266"/>
      <w:bookmarkStart w:id="634" w:name="_Toc532820784"/>
      <w:bookmarkStart w:id="635" w:name="_Toc532817343"/>
      <w:bookmarkStart w:id="636" w:name="_Toc532818608"/>
      <w:bookmarkStart w:id="637" w:name="_Toc532820267"/>
      <w:bookmarkStart w:id="638" w:name="_Toc532820785"/>
      <w:bookmarkStart w:id="639" w:name="_Toc532817344"/>
      <w:bookmarkStart w:id="640" w:name="_Toc532818609"/>
      <w:bookmarkStart w:id="641" w:name="_Toc532820268"/>
      <w:bookmarkStart w:id="642" w:name="_Toc532820786"/>
      <w:bookmarkStart w:id="643" w:name="_Toc532817345"/>
      <w:bookmarkStart w:id="644" w:name="_Toc532818610"/>
      <w:bookmarkStart w:id="645" w:name="_Toc532820269"/>
      <w:bookmarkStart w:id="646" w:name="_Toc532820787"/>
      <w:bookmarkStart w:id="647" w:name="_Toc532817346"/>
      <w:bookmarkStart w:id="648" w:name="_Toc532818611"/>
      <w:bookmarkStart w:id="649" w:name="_Toc532820270"/>
      <w:bookmarkStart w:id="650" w:name="_Toc532820788"/>
      <w:bookmarkStart w:id="651" w:name="_Toc532817347"/>
      <w:bookmarkStart w:id="652" w:name="_Toc532818612"/>
      <w:bookmarkStart w:id="653" w:name="_Toc532820271"/>
      <w:bookmarkStart w:id="654" w:name="_Toc532820789"/>
      <w:bookmarkStart w:id="655" w:name="_Toc532817348"/>
      <w:bookmarkStart w:id="656" w:name="_Toc532818613"/>
      <w:bookmarkStart w:id="657" w:name="_Toc532820272"/>
      <w:bookmarkStart w:id="658" w:name="_Toc532820790"/>
      <w:bookmarkStart w:id="659" w:name="_Toc532817349"/>
      <w:bookmarkStart w:id="660" w:name="_Toc532818614"/>
      <w:bookmarkStart w:id="661" w:name="_Toc532820273"/>
      <w:bookmarkStart w:id="662" w:name="_Toc532820791"/>
      <w:bookmarkStart w:id="663" w:name="_Toc532817350"/>
      <w:bookmarkStart w:id="664" w:name="_Toc532818615"/>
      <w:bookmarkStart w:id="665" w:name="_Toc532820274"/>
      <w:bookmarkStart w:id="666" w:name="_Toc532820792"/>
      <w:bookmarkStart w:id="667" w:name="_Toc532817351"/>
      <w:bookmarkStart w:id="668" w:name="_Toc532818616"/>
      <w:bookmarkStart w:id="669" w:name="_Toc532820275"/>
      <w:bookmarkStart w:id="670" w:name="_Toc532820793"/>
      <w:bookmarkStart w:id="671" w:name="_Toc532817352"/>
      <w:bookmarkStart w:id="672" w:name="_Toc532818617"/>
      <w:bookmarkStart w:id="673" w:name="_Toc532820276"/>
      <w:bookmarkStart w:id="674" w:name="_Toc532820794"/>
      <w:bookmarkStart w:id="675" w:name="_Toc532817353"/>
      <w:bookmarkStart w:id="676" w:name="_Toc532818618"/>
      <w:bookmarkStart w:id="677" w:name="_Toc532820277"/>
      <w:bookmarkStart w:id="678" w:name="_Toc532820795"/>
      <w:bookmarkStart w:id="679" w:name="_Toc532817354"/>
      <w:bookmarkStart w:id="680" w:name="_Toc532818619"/>
      <w:bookmarkStart w:id="681" w:name="_Toc532820278"/>
      <w:bookmarkStart w:id="682" w:name="_Toc532820796"/>
      <w:bookmarkStart w:id="683" w:name="_Toc532817355"/>
      <w:bookmarkStart w:id="684" w:name="_Toc532818620"/>
      <w:bookmarkStart w:id="685" w:name="_Toc532820279"/>
      <w:bookmarkStart w:id="686" w:name="_Toc532820797"/>
      <w:bookmarkStart w:id="687" w:name="_Toc532817356"/>
      <w:bookmarkStart w:id="688" w:name="_Toc532818621"/>
      <w:bookmarkStart w:id="689" w:name="_Toc532820280"/>
      <w:bookmarkStart w:id="690" w:name="_Toc532820798"/>
      <w:bookmarkStart w:id="691" w:name="_Toc532817357"/>
      <w:bookmarkStart w:id="692" w:name="_Toc532818622"/>
      <w:bookmarkStart w:id="693" w:name="_Toc532820281"/>
      <w:bookmarkStart w:id="694" w:name="_Toc532820799"/>
      <w:bookmarkStart w:id="695" w:name="_Toc532817358"/>
      <w:bookmarkStart w:id="696" w:name="_Toc532818623"/>
      <w:bookmarkStart w:id="697" w:name="_Toc532820282"/>
      <w:bookmarkStart w:id="698" w:name="_Toc532820800"/>
      <w:bookmarkStart w:id="699" w:name="_Toc532817359"/>
      <w:bookmarkStart w:id="700" w:name="_Toc532818624"/>
      <w:bookmarkStart w:id="701" w:name="_Toc532820283"/>
      <w:bookmarkStart w:id="702" w:name="_Toc532820801"/>
      <w:bookmarkStart w:id="703" w:name="_Toc532817360"/>
      <w:bookmarkStart w:id="704" w:name="_Toc532818625"/>
      <w:bookmarkStart w:id="705" w:name="_Toc532820284"/>
      <w:bookmarkStart w:id="706" w:name="_Toc532820802"/>
      <w:bookmarkStart w:id="707" w:name="_Toc532817361"/>
      <w:bookmarkStart w:id="708" w:name="_Toc532818626"/>
      <w:bookmarkStart w:id="709" w:name="_Toc532820285"/>
      <w:bookmarkStart w:id="710" w:name="_Toc532820803"/>
      <w:bookmarkStart w:id="711" w:name="_Toc532817362"/>
      <w:bookmarkStart w:id="712" w:name="_Toc532818627"/>
      <w:bookmarkStart w:id="713" w:name="_Toc532820286"/>
      <w:bookmarkStart w:id="714" w:name="_Toc532820804"/>
      <w:bookmarkStart w:id="715" w:name="_Toc532817363"/>
      <w:bookmarkStart w:id="716" w:name="_Toc532818628"/>
      <w:bookmarkStart w:id="717" w:name="_Toc532820287"/>
      <w:bookmarkStart w:id="718" w:name="_Toc532820805"/>
      <w:bookmarkStart w:id="719" w:name="_Toc532817364"/>
      <w:bookmarkStart w:id="720" w:name="_Toc532818629"/>
      <w:bookmarkStart w:id="721" w:name="_Toc532820288"/>
      <w:bookmarkStart w:id="722" w:name="_Toc532820806"/>
      <w:bookmarkStart w:id="723" w:name="_Toc532817365"/>
      <w:bookmarkStart w:id="724" w:name="_Toc532818630"/>
      <w:bookmarkStart w:id="725" w:name="_Toc532820289"/>
      <w:bookmarkStart w:id="726" w:name="_Toc532820807"/>
      <w:bookmarkStart w:id="727" w:name="_Toc532817366"/>
      <w:bookmarkStart w:id="728" w:name="_Toc532818631"/>
      <w:bookmarkStart w:id="729" w:name="_Toc532820290"/>
      <w:bookmarkStart w:id="730" w:name="_Toc532820808"/>
      <w:bookmarkStart w:id="731" w:name="_Toc532817367"/>
      <w:bookmarkStart w:id="732" w:name="_Toc532818632"/>
      <w:bookmarkStart w:id="733" w:name="_Toc532820291"/>
      <w:bookmarkStart w:id="734" w:name="_Toc532820809"/>
      <w:bookmarkStart w:id="735" w:name="_Toc532817368"/>
      <w:bookmarkStart w:id="736" w:name="_Toc532818633"/>
      <w:bookmarkStart w:id="737" w:name="_Toc532820292"/>
      <w:bookmarkStart w:id="738" w:name="_Toc532820810"/>
      <w:bookmarkStart w:id="739" w:name="_Toc532817369"/>
      <w:bookmarkStart w:id="740" w:name="_Toc532818634"/>
      <w:bookmarkStart w:id="741" w:name="_Toc532820293"/>
      <w:bookmarkStart w:id="742" w:name="_Toc532820811"/>
      <w:bookmarkStart w:id="743" w:name="_Toc532817370"/>
      <w:bookmarkStart w:id="744" w:name="_Toc532818635"/>
      <w:bookmarkStart w:id="745" w:name="_Toc532820294"/>
      <w:bookmarkStart w:id="746" w:name="_Toc532820812"/>
      <w:bookmarkStart w:id="747" w:name="_Toc532817371"/>
      <w:bookmarkStart w:id="748" w:name="_Toc532818636"/>
      <w:bookmarkStart w:id="749" w:name="_Toc532820295"/>
      <w:bookmarkStart w:id="750" w:name="_Toc532820813"/>
      <w:bookmarkStart w:id="751" w:name="_Toc532817372"/>
      <w:bookmarkStart w:id="752" w:name="_Toc532818637"/>
      <w:bookmarkStart w:id="753" w:name="_Toc532820296"/>
      <w:bookmarkStart w:id="754" w:name="_Toc532820814"/>
      <w:bookmarkStart w:id="755" w:name="_Toc532817373"/>
      <w:bookmarkStart w:id="756" w:name="_Toc532818638"/>
      <w:bookmarkStart w:id="757" w:name="_Toc532820297"/>
      <w:bookmarkStart w:id="758" w:name="_Toc532820815"/>
      <w:bookmarkStart w:id="759" w:name="_Toc532817374"/>
      <w:bookmarkStart w:id="760" w:name="_Toc532818639"/>
      <w:bookmarkStart w:id="761" w:name="_Toc532820298"/>
      <w:bookmarkStart w:id="762" w:name="_Toc532820816"/>
      <w:bookmarkStart w:id="763" w:name="_Toc532817375"/>
      <w:bookmarkStart w:id="764" w:name="_Toc532818640"/>
      <w:bookmarkStart w:id="765" w:name="_Toc532820299"/>
      <w:bookmarkStart w:id="766" w:name="_Toc532820817"/>
      <w:bookmarkStart w:id="767" w:name="_Toc532817376"/>
      <w:bookmarkStart w:id="768" w:name="_Toc532818641"/>
      <w:bookmarkStart w:id="769" w:name="_Toc532820300"/>
      <w:bookmarkStart w:id="770" w:name="_Toc532820818"/>
      <w:bookmarkStart w:id="771" w:name="_Toc532817377"/>
      <w:bookmarkStart w:id="772" w:name="_Toc532818642"/>
      <w:bookmarkStart w:id="773" w:name="_Toc532820301"/>
      <w:bookmarkStart w:id="774" w:name="_Toc532820819"/>
      <w:bookmarkStart w:id="775" w:name="_Toc532817378"/>
      <w:bookmarkStart w:id="776" w:name="_Toc532818643"/>
      <w:bookmarkStart w:id="777" w:name="_Toc532820302"/>
      <w:bookmarkStart w:id="778" w:name="_Toc532820820"/>
      <w:bookmarkStart w:id="779" w:name="_Toc532817379"/>
      <w:bookmarkStart w:id="780" w:name="_Toc532818644"/>
      <w:bookmarkStart w:id="781" w:name="_Toc532820303"/>
      <w:bookmarkStart w:id="782" w:name="_Toc532820821"/>
      <w:bookmarkStart w:id="783" w:name="_Toc532817380"/>
      <w:bookmarkStart w:id="784" w:name="_Toc532818645"/>
      <w:bookmarkStart w:id="785" w:name="_Toc532820304"/>
      <w:bookmarkStart w:id="786" w:name="_Toc532820822"/>
      <w:bookmarkStart w:id="787" w:name="_Toc532817381"/>
      <w:bookmarkStart w:id="788" w:name="_Toc532818646"/>
      <w:bookmarkStart w:id="789" w:name="_Toc532820305"/>
      <w:bookmarkStart w:id="790" w:name="_Toc532820823"/>
      <w:bookmarkStart w:id="791" w:name="_Toc532817382"/>
      <w:bookmarkStart w:id="792" w:name="_Toc532818647"/>
      <w:bookmarkStart w:id="793" w:name="_Toc532820306"/>
      <w:bookmarkStart w:id="794" w:name="_Toc532820824"/>
      <w:bookmarkStart w:id="795" w:name="_Toc532817383"/>
      <w:bookmarkStart w:id="796" w:name="_Toc532818648"/>
      <w:bookmarkStart w:id="797" w:name="_Toc532820307"/>
      <w:bookmarkStart w:id="798" w:name="_Toc532820825"/>
      <w:bookmarkStart w:id="799" w:name="_Toc532817384"/>
      <w:bookmarkStart w:id="800" w:name="_Toc532818649"/>
      <w:bookmarkStart w:id="801" w:name="_Toc532820308"/>
      <w:bookmarkStart w:id="802" w:name="_Toc532820826"/>
      <w:bookmarkStart w:id="803" w:name="_Toc532817385"/>
      <w:bookmarkStart w:id="804" w:name="_Toc532818650"/>
      <w:bookmarkStart w:id="805" w:name="_Toc532820309"/>
      <w:bookmarkStart w:id="806" w:name="_Toc532820827"/>
      <w:bookmarkStart w:id="807" w:name="_Toc524092122"/>
      <w:bookmarkStart w:id="808" w:name="_Toc532817386"/>
      <w:bookmarkStart w:id="809" w:name="_Toc532818651"/>
      <w:bookmarkStart w:id="810" w:name="_Toc532820310"/>
      <w:bookmarkStart w:id="811" w:name="_Toc532820828"/>
      <w:bookmarkStart w:id="812" w:name="_Toc532817387"/>
      <w:bookmarkStart w:id="813" w:name="_Toc532818652"/>
      <w:bookmarkStart w:id="814" w:name="_Toc532820311"/>
      <w:bookmarkStart w:id="815" w:name="_Toc532820829"/>
      <w:bookmarkStart w:id="816" w:name="_Toc532817388"/>
      <w:bookmarkStart w:id="817" w:name="_Toc532818653"/>
      <w:bookmarkStart w:id="818" w:name="_Toc532820312"/>
      <w:bookmarkStart w:id="819" w:name="_Toc532820830"/>
      <w:bookmarkStart w:id="820" w:name="_Toc532817389"/>
      <w:bookmarkStart w:id="821" w:name="_Toc532818654"/>
      <w:bookmarkStart w:id="822" w:name="_Toc532820313"/>
      <w:bookmarkStart w:id="823" w:name="_Toc532820831"/>
      <w:bookmarkStart w:id="824" w:name="_Toc532817390"/>
      <w:bookmarkStart w:id="825" w:name="_Toc532818655"/>
      <w:bookmarkStart w:id="826" w:name="_Toc532820314"/>
      <w:bookmarkStart w:id="827" w:name="_Toc532820832"/>
      <w:bookmarkStart w:id="828" w:name="_Toc532817391"/>
      <w:bookmarkStart w:id="829" w:name="_Toc532818656"/>
      <w:bookmarkStart w:id="830" w:name="_Toc532820315"/>
      <w:bookmarkStart w:id="831" w:name="_Toc532820833"/>
      <w:bookmarkStart w:id="832" w:name="_Toc532817392"/>
      <w:bookmarkStart w:id="833" w:name="_Toc532818657"/>
      <w:bookmarkStart w:id="834" w:name="_Toc532820316"/>
      <w:bookmarkStart w:id="835" w:name="_Toc532820834"/>
      <w:bookmarkStart w:id="836" w:name="_Toc532817393"/>
      <w:bookmarkStart w:id="837" w:name="_Toc532818658"/>
      <w:bookmarkStart w:id="838" w:name="_Toc532820317"/>
      <w:bookmarkStart w:id="839" w:name="_Toc532820835"/>
      <w:bookmarkStart w:id="840" w:name="_Toc532817394"/>
      <w:bookmarkStart w:id="841" w:name="_Toc532818659"/>
      <w:bookmarkStart w:id="842" w:name="_Toc532820318"/>
      <w:bookmarkStart w:id="843" w:name="_Toc532820836"/>
      <w:bookmarkStart w:id="844" w:name="_Toc532817395"/>
      <w:bookmarkStart w:id="845" w:name="_Toc532818660"/>
      <w:bookmarkStart w:id="846" w:name="_Toc532820319"/>
      <w:bookmarkStart w:id="847" w:name="_Toc532820837"/>
      <w:bookmarkStart w:id="848" w:name="_Toc532817396"/>
      <w:bookmarkStart w:id="849" w:name="_Toc532818661"/>
      <w:bookmarkStart w:id="850" w:name="_Toc532820320"/>
      <w:bookmarkStart w:id="851" w:name="_Toc532820838"/>
      <w:bookmarkStart w:id="852" w:name="_Toc532817397"/>
      <w:bookmarkStart w:id="853" w:name="_Toc532818662"/>
      <w:bookmarkStart w:id="854" w:name="_Toc532820321"/>
      <w:bookmarkStart w:id="855" w:name="_Toc532820839"/>
      <w:bookmarkStart w:id="856" w:name="_Toc532817398"/>
      <w:bookmarkStart w:id="857" w:name="_Toc532818663"/>
      <w:bookmarkStart w:id="858" w:name="_Toc532820322"/>
      <w:bookmarkStart w:id="859" w:name="_Toc532820840"/>
      <w:bookmarkStart w:id="860" w:name="_Toc532817399"/>
      <w:bookmarkStart w:id="861" w:name="_Toc532818664"/>
      <w:bookmarkStart w:id="862" w:name="_Toc532820323"/>
      <w:bookmarkStart w:id="863" w:name="_Toc532820841"/>
      <w:bookmarkStart w:id="864" w:name="_Toc532817400"/>
      <w:bookmarkStart w:id="865" w:name="_Toc532818665"/>
      <w:bookmarkStart w:id="866" w:name="_Toc532820324"/>
      <w:bookmarkStart w:id="867" w:name="_Toc532820842"/>
      <w:bookmarkStart w:id="868" w:name="_Toc532817401"/>
      <w:bookmarkStart w:id="869" w:name="_Toc532818666"/>
      <w:bookmarkStart w:id="870" w:name="_Toc532820325"/>
      <w:bookmarkStart w:id="871" w:name="_Toc532820843"/>
      <w:bookmarkStart w:id="872" w:name="_Toc532817402"/>
      <w:bookmarkStart w:id="873" w:name="_Toc532818667"/>
      <w:bookmarkStart w:id="874" w:name="_Toc532820326"/>
      <w:bookmarkStart w:id="875" w:name="_Toc532820844"/>
      <w:bookmarkStart w:id="876" w:name="_Toc532817403"/>
      <w:bookmarkStart w:id="877" w:name="_Toc532818668"/>
      <w:bookmarkStart w:id="878" w:name="_Toc532820327"/>
      <w:bookmarkStart w:id="879" w:name="_Toc532820845"/>
      <w:bookmarkStart w:id="880" w:name="_Toc532817404"/>
      <w:bookmarkStart w:id="881" w:name="_Toc532818669"/>
      <w:bookmarkStart w:id="882" w:name="_Toc532820328"/>
      <w:bookmarkStart w:id="883" w:name="_Toc532820846"/>
      <w:bookmarkStart w:id="884" w:name="_Toc532817405"/>
      <w:bookmarkStart w:id="885" w:name="_Toc532818670"/>
      <w:bookmarkStart w:id="886" w:name="_Toc532820329"/>
      <w:bookmarkStart w:id="887" w:name="_Toc532820847"/>
      <w:bookmarkStart w:id="888" w:name="_Toc532817406"/>
      <w:bookmarkStart w:id="889" w:name="_Toc532818671"/>
      <w:bookmarkStart w:id="890" w:name="_Toc532820330"/>
      <w:bookmarkStart w:id="891" w:name="_Toc532820848"/>
      <w:bookmarkStart w:id="892" w:name="_Toc532817407"/>
      <w:bookmarkStart w:id="893" w:name="_Toc532818672"/>
      <w:bookmarkStart w:id="894" w:name="_Toc532820331"/>
      <w:bookmarkStart w:id="895" w:name="_Toc532820849"/>
      <w:bookmarkStart w:id="896" w:name="_Toc532817408"/>
      <w:bookmarkStart w:id="897" w:name="_Toc532818673"/>
      <w:bookmarkStart w:id="898" w:name="_Toc532820332"/>
      <w:bookmarkStart w:id="899" w:name="_Toc532820850"/>
      <w:bookmarkStart w:id="900" w:name="_Toc532817409"/>
      <w:bookmarkStart w:id="901" w:name="_Toc532818674"/>
      <w:bookmarkStart w:id="902" w:name="_Toc532820333"/>
      <w:bookmarkStart w:id="903" w:name="_Toc532820851"/>
      <w:bookmarkStart w:id="904" w:name="_Toc532817410"/>
      <w:bookmarkStart w:id="905" w:name="_Toc532818675"/>
      <w:bookmarkStart w:id="906" w:name="_Toc532820334"/>
      <w:bookmarkStart w:id="907" w:name="_Toc532820852"/>
      <w:bookmarkStart w:id="908" w:name="_Toc532817411"/>
      <w:bookmarkStart w:id="909" w:name="_Toc532818676"/>
      <w:bookmarkStart w:id="910" w:name="_Toc532820335"/>
      <w:bookmarkStart w:id="911" w:name="_Toc532820853"/>
      <w:bookmarkStart w:id="912" w:name="_Toc532817412"/>
      <w:bookmarkStart w:id="913" w:name="_Toc532818677"/>
      <w:bookmarkStart w:id="914" w:name="_Toc532820336"/>
      <w:bookmarkStart w:id="915" w:name="_Toc532820854"/>
      <w:bookmarkStart w:id="916" w:name="_Toc532817413"/>
      <w:bookmarkStart w:id="917" w:name="_Toc532818678"/>
      <w:bookmarkStart w:id="918" w:name="_Toc532820337"/>
      <w:bookmarkStart w:id="919" w:name="_Toc532820855"/>
      <w:bookmarkStart w:id="920" w:name="_Toc532817414"/>
      <w:bookmarkStart w:id="921" w:name="_Toc532818679"/>
      <w:bookmarkStart w:id="922" w:name="_Toc532820338"/>
      <w:bookmarkStart w:id="923" w:name="_Toc532820856"/>
      <w:bookmarkStart w:id="924" w:name="_Toc532817415"/>
      <w:bookmarkStart w:id="925" w:name="_Toc532818680"/>
      <w:bookmarkStart w:id="926" w:name="_Toc532820339"/>
      <w:bookmarkStart w:id="927" w:name="_Toc532820857"/>
      <w:bookmarkStart w:id="928" w:name="_Toc532817416"/>
      <w:bookmarkStart w:id="929" w:name="_Toc532818681"/>
      <w:bookmarkStart w:id="930" w:name="_Toc532820340"/>
      <w:bookmarkStart w:id="931" w:name="_Toc532820858"/>
      <w:bookmarkStart w:id="932" w:name="_Toc532817417"/>
      <w:bookmarkStart w:id="933" w:name="_Toc532818682"/>
      <w:bookmarkStart w:id="934" w:name="_Toc532820341"/>
      <w:bookmarkStart w:id="935" w:name="_Toc532820859"/>
      <w:bookmarkStart w:id="936" w:name="_Toc532817418"/>
      <w:bookmarkStart w:id="937" w:name="_Toc532818683"/>
      <w:bookmarkStart w:id="938" w:name="_Toc532820342"/>
      <w:bookmarkStart w:id="939" w:name="_Toc532820860"/>
      <w:bookmarkStart w:id="940" w:name="_Toc532817419"/>
      <w:bookmarkStart w:id="941" w:name="_Toc532818684"/>
      <w:bookmarkStart w:id="942" w:name="_Toc532820343"/>
      <w:bookmarkStart w:id="943" w:name="_Toc532820861"/>
      <w:bookmarkStart w:id="944" w:name="_Toc532817420"/>
      <w:bookmarkStart w:id="945" w:name="_Toc532818685"/>
      <w:bookmarkStart w:id="946" w:name="_Toc532820344"/>
      <w:bookmarkStart w:id="947" w:name="_Toc532820862"/>
      <w:bookmarkStart w:id="948" w:name="_Toc532817421"/>
      <w:bookmarkStart w:id="949" w:name="_Toc532818686"/>
      <w:bookmarkStart w:id="950" w:name="_Toc532820345"/>
      <w:bookmarkStart w:id="951" w:name="_Toc532820863"/>
      <w:bookmarkStart w:id="952" w:name="_Toc532817422"/>
      <w:bookmarkStart w:id="953" w:name="_Toc532818687"/>
      <w:bookmarkStart w:id="954" w:name="_Toc532820346"/>
      <w:bookmarkStart w:id="955" w:name="_Toc532820864"/>
      <w:bookmarkStart w:id="956" w:name="_Toc532817423"/>
      <w:bookmarkStart w:id="957" w:name="_Toc532818688"/>
      <w:bookmarkStart w:id="958" w:name="_Toc532820347"/>
      <w:bookmarkStart w:id="959" w:name="_Toc532820865"/>
      <w:bookmarkStart w:id="960" w:name="_Toc532817424"/>
      <w:bookmarkStart w:id="961" w:name="_Toc532818689"/>
      <w:bookmarkStart w:id="962" w:name="_Toc532820348"/>
      <w:bookmarkStart w:id="963" w:name="_Toc532820866"/>
      <w:bookmarkStart w:id="964" w:name="_Toc532817425"/>
      <w:bookmarkStart w:id="965" w:name="_Toc532818690"/>
      <w:bookmarkStart w:id="966" w:name="_Toc532820349"/>
      <w:bookmarkStart w:id="967" w:name="_Toc532820867"/>
      <w:bookmarkStart w:id="968" w:name="_Toc532817426"/>
      <w:bookmarkStart w:id="969" w:name="_Toc532818691"/>
      <w:bookmarkStart w:id="970" w:name="_Toc532820350"/>
      <w:bookmarkStart w:id="971" w:name="_Toc532820868"/>
      <w:bookmarkStart w:id="972" w:name="_Toc532817427"/>
      <w:bookmarkStart w:id="973" w:name="_Toc532818692"/>
      <w:bookmarkStart w:id="974" w:name="_Toc532820351"/>
      <w:bookmarkStart w:id="975" w:name="_Toc532820869"/>
      <w:bookmarkStart w:id="976" w:name="_Toc532817428"/>
      <w:bookmarkStart w:id="977" w:name="_Toc532818693"/>
      <w:bookmarkStart w:id="978" w:name="_Toc532820352"/>
      <w:bookmarkStart w:id="979" w:name="_Toc532820870"/>
      <w:bookmarkStart w:id="980" w:name="_Toc532817429"/>
      <w:bookmarkStart w:id="981" w:name="_Toc532818694"/>
      <w:bookmarkStart w:id="982" w:name="_Toc532820353"/>
      <w:bookmarkStart w:id="983" w:name="_Toc532820871"/>
      <w:bookmarkStart w:id="984" w:name="_Toc532817430"/>
      <w:bookmarkStart w:id="985" w:name="_Toc532818695"/>
      <w:bookmarkStart w:id="986" w:name="_Toc532820354"/>
      <w:bookmarkStart w:id="987" w:name="_Toc532820872"/>
      <w:bookmarkStart w:id="988" w:name="_Toc532817431"/>
      <w:bookmarkStart w:id="989" w:name="_Toc532818696"/>
      <w:bookmarkStart w:id="990" w:name="_Toc532820355"/>
      <w:bookmarkStart w:id="991" w:name="_Toc532820873"/>
      <w:bookmarkStart w:id="992" w:name="_Toc532817432"/>
      <w:bookmarkStart w:id="993" w:name="_Toc532818697"/>
      <w:bookmarkStart w:id="994" w:name="_Toc532820356"/>
      <w:bookmarkStart w:id="995" w:name="_Toc532820874"/>
      <w:bookmarkStart w:id="996" w:name="_Toc532817433"/>
      <w:bookmarkStart w:id="997" w:name="_Toc532818698"/>
      <w:bookmarkStart w:id="998" w:name="_Toc532820357"/>
      <w:bookmarkStart w:id="999" w:name="_Toc532820875"/>
      <w:bookmarkStart w:id="1000" w:name="_Toc532817434"/>
      <w:bookmarkStart w:id="1001" w:name="_Toc532818699"/>
      <w:bookmarkStart w:id="1002" w:name="_Toc532820358"/>
      <w:bookmarkStart w:id="1003" w:name="_Toc532820876"/>
      <w:bookmarkStart w:id="1004" w:name="_Toc532817435"/>
      <w:bookmarkStart w:id="1005" w:name="_Toc532818700"/>
      <w:bookmarkStart w:id="1006" w:name="_Toc532820359"/>
      <w:bookmarkStart w:id="1007" w:name="_Toc532820877"/>
      <w:bookmarkStart w:id="1008" w:name="_Toc532817436"/>
      <w:bookmarkStart w:id="1009" w:name="_Toc532818701"/>
      <w:bookmarkStart w:id="1010" w:name="_Toc532820360"/>
      <w:bookmarkStart w:id="1011" w:name="_Toc532820878"/>
      <w:bookmarkStart w:id="1012" w:name="_Toc532817437"/>
      <w:bookmarkStart w:id="1013" w:name="_Toc532818702"/>
      <w:bookmarkStart w:id="1014" w:name="_Toc532820361"/>
      <w:bookmarkStart w:id="1015" w:name="_Toc532820879"/>
      <w:bookmarkStart w:id="1016" w:name="_Toc532817438"/>
      <w:bookmarkStart w:id="1017" w:name="_Toc532818703"/>
      <w:bookmarkStart w:id="1018" w:name="_Toc532820362"/>
      <w:bookmarkStart w:id="1019" w:name="_Toc532820880"/>
      <w:bookmarkStart w:id="1020" w:name="_Toc532817439"/>
      <w:bookmarkStart w:id="1021" w:name="_Toc532818704"/>
      <w:bookmarkStart w:id="1022" w:name="_Toc532820363"/>
      <w:bookmarkStart w:id="1023" w:name="_Toc532820881"/>
      <w:bookmarkStart w:id="1024" w:name="_Toc532817440"/>
      <w:bookmarkStart w:id="1025" w:name="_Toc532818705"/>
      <w:bookmarkStart w:id="1026" w:name="_Toc532820364"/>
      <w:bookmarkStart w:id="1027" w:name="_Toc532820882"/>
      <w:bookmarkStart w:id="1028" w:name="_Toc532817441"/>
      <w:bookmarkStart w:id="1029" w:name="_Toc532818706"/>
      <w:bookmarkStart w:id="1030" w:name="_Toc532820365"/>
      <w:bookmarkStart w:id="1031" w:name="_Toc532820883"/>
      <w:bookmarkStart w:id="1032" w:name="_Toc532817442"/>
      <w:bookmarkStart w:id="1033" w:name="_Toc532818707"/>
      <w:bookmarkStart w:id="1034" w:name="_Toc532820366"/>
      <w:bookmarkStart w:id="1035" w:name="_Toc532820884"/>
      <w:bookmarkStart w:id="1036" w:name="_Toc532817443"/>
      <w:bookmarkStart w:id="1037" w:name="_Toc532818708"/>
      <w:bookmarkStart w:id="1038" w:name="_Toc532820367"/>
      <w:bookmarkStart w:id="1039" w:name="_Toc532820885"/>
      <w:bookmarkStart w:id="1040" w:name="_Toc532817444"/>
      <w:bookmarkStart w:id="1041" w:name="_Toc532818709"/>
      <w:bookmarkStart w:id="1042" w:name="_Toc532820368"/>
      <w:bookmarkStart w:id="1043" w:name="_Toc532820886"/>
      <w:bookmarkStart w:id="1044" w:name="_Toc532817445"/>
      <w:bookmarkStart w:id="1045" w:name="_Toc532818710"/>
      <w:bookmarkStart w:id="1046" w:name="_Toc532820369"/>
      <w:bookmarkStart w:id="1047" w:name="_Toc532820887"/>
      <w:bookmarkStart w:id="1048" w:name="_Toc532817446"/>
      <w:bookmarkStart w:id="1049" w:name="_Toc532818711"/>
      <w:bookmarkStart w:id="1050" w:name="_Toc532820370"/>
      <w:bookmarkStart w:id="1051" w:name="_Toc532820888"/>
      <w:bookmarkStart w:id="1052" w:name="_Toc532817447"/>
      <w:bookmarkStart w:id="1053" w:name="_Toc532818712"/>
      <w:bookmarkStart w:id="1054" w:name="_Toc532820371"/>
      <w:bookmarkStart w:id="1055" w:name="_Toc532820889"/>
      <w:bookmarkStart w:id="1056" w:name="_Toc532817448"/>
      <w:bookmarkStart w:id="1057" w:name="_Toc532818713"/>
      <w:bookmarkStart w:id="1058" w:name="_Toc532820372"/>
      <w:bookmarkStart w:id="1059" w:name="_Toc532820890"/>
      <w:bookmarkStart w:id="1060" w:name="_Toc532817449"/>
      <w:bookmarkStart w:id="1061" w:name="_Toc532818714"/>
      <w:bookmarkStart w:id="1062" w:name="_Toc532820373"/>
      <w:bookmarkStart w:id="1063" w:name="_Toc532820891"/>
      <w:bookmarkStart w:id="1064" w:name="_Toc532817450"/>
      <w:bookmarkStart w:id="1065" w:name="_Toc532818715"/>
      <w:bookmarkStart w:id="1066" w:name="_Toc532820374"/>
      <w:bookmarkStart w:id="1067" w:name="_Toc532820892"/>
      <w:bookmarkStart w:id="1068" w:name="_Toc532817451"/>
      <w:bookmarkStart w:id="1069" w:name="_Toc532818716"/>
      <w:bookmarkStart w:id="1070" w:name="_Toc532820375"/>
      <w:bookmarkStart w:id="1071" w:name="_Toc532820893"/>
      <w:bookmarkStart w:id="1072" w:name="_Toc532817452"/>
      <w:bookmarkStart w:id="1073" w:name="_Toc532818717"/>
      <w:bookmarkStart w:id="1074" w:name="_Toc532820376"/>
      <w:bookmarkStart w:id="1075" w:name="_Toc532820894"/>
      <w:bookmarkStart w:id="1076" w:name="_Toc532817453"/>
      <w:bookmarkStart w:id="1077" w:name="_Toc532818718"/>
      <w:bookmarkStart w:id="1078" w:name="_Toc532820377"/>
      <w:bookmarkStart w:id="1079" w:name="_Toc532820895"/>
      <w:bookmarkStart w:id="1080" w:name="_Toc532817454"/>
      <w:bookmarkStart w:id="1081" w:name="_Toc532818719"/>
      <w:bookmarkStart w:id="1082" w:name="_Toc532820378"/>
      <w:bookmarkStart w:id="1083" w:name="_Toc532820896"/>
      <w:bookmarkStart w:id="1084" w:name="_Toc532817455"/>
      <w:bookmarkStart w:id="1085" w:name="_Toc532818720"/>
      <w:bookmarkStart w:id="1086" w:name="_Toc532820379"/>
      <w:bookmarkStart w:id="1087" w:name="_Toc532820897"/>
      <w:bookmarkStart w:id="1088" w:name="_Toc532817456"/>
      <w:bookmarkStart w:id="1089" w:name="_Toc532818721"/>
      <w:bookmarkStart w:id="1090" w:name="_Toc532820380"/>
      <w:bookmarkStart w:id="1091" w:name="_Toc532820898"/>
      <w:bookmarkStart w:id="1092" w:name="_Toc532817457"/>
      <w:bookmarkStart w:id="1093" w:name="_Toc532818722"/>
      <w:bookmarkStart w:id="1094" w:name="_Toc532820381"/>
      <w:bookmarkStart w:id="1095" w:name="_Toc532820899"/>
      <w:bookmarkStart w:id="1096" w:name="_Toc532817458"/>
      <w:bookmarkStart w:id="1097" w:name="_Toc532818723"/>
      <w:bookmarkStart w:id="1098" w:name="_Toc532820382"/>
      <w:bookmarkStart w:id="1099" w:name="_Toc532820900"/>
      <w:bookmarkStart w:id="1100" w:name="_Toc532817459"/>
      <w:bookmarkStart w:id="1101" w:name="_Toc532818724"/>
      <w:bookmarkStart w:id="1102" w:name="_Toc532820383"/>
      <w:bookmarkStart w:id="1103" w:name="_Toc532820901"/>
      <w:bookmarkStart w:id="1104" w:name="_Toc532817460"/>
      <w:bookmarkStart w:id="1105" w:name="_Toc532818725"/>
      <w:bookmarkStart w:id="1106" w:name="_Toc532820384"/>
      <w:bookmarkStart w:id="1107" w:name="_Toc532820902"/>
      <w:bookmarkStart w:id="1108" w:name="_Toc532817461"/>
      <w:bookmarkStart w:id="1109" w:name="_Toc532818726"/>
      <w:bookmarkStart w:id="1110" w:name="_Toc532820385"/>
      <w:bookmarkStart w:id="1111" w:name="_Toc532820903"/>
      <w:bookmarkStart w:id="1112" w:name="_Toc532817462"/>
      <w:bookmarkStart w:id="1113" w:name="_Toc532818727"/>
      <w:bookmarkStart w:id="1114" w:name="_Toc532820386"/>
      <w:bookmarkStart w:id="1115" w:name="_Toc532820904"/>
      <w:bookmarkStart w:id="1116" w:name="_Toc532817463"/>
      <w:bookmarkStart w:id="1117" w:name="_Toc532818728"/>
      <w:bookmarkStart w:id="1118" w:name="_Toc532820387"/>
      <w:bookmarkStart w:id="1119" w:name="_Toc532820905"/>
      <w:bookmarkStart w:id="1120" w:name="_Toc532817464"/>
      <w:bookmarkStart w:id="1121" w:name="_Toc532818729"/>
      <w:bookmarkStart w:id="1122" w:name="_Toc532820388"/>
      <w:bookmarkStart w:id="1123" w:name="_Toc532820906"/>
      <w:bookmarkStart w:id="1124" w:name="_Toc532817556"/>
      <w:bookmarkStart w:id="1125" w:name="_Toc532818821"/>
      <w:bookmarkStart w:id="1126" w:name="_Toc532820480"/>
      <w:bookmarkStart w:id="1127" w:name="_Toc532820998"/>
      <w:bookmarkStart w:id="1128" w:name="_Toc532817557"/>
      <w:bookmarkStart w:id="1129" w:name="_Toc532818822"/>
      <w:bookmarkStart w:id="1130" w:name="_Toc532820481"/>
      <w:bookmarkStart w:id="1131" w:name="_Toc532820999"/>
      <w:bookmarkStart w:id="1132" w:name="_Toc532817558"/>
      <w:bookmarkStart w:id="1133" w:name="_Toc532818823"/>
      <w:bookmarkStart w:id="1134" w:name="_Toc532820482"/>
      <w:bookmarkStart w:id="1135" w:name="_Toc532821000"/>
      <w:bookmarkStart w:id="1136" w:name="_Toc104197609"/>
      <w:bookmarkStart w:id="1137" w:name="_Toc11977760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r w:rsidRPr="00037098">
        <w:rPr>
          <w:rFonts w:ascii="Poppins Medium" w:hAnsi="Poppins Medium"/>
          <w:color w:val="3F0731"/>
          <w:sz w:val="32"/>
          <w:rPrChange w:id="1138" w:author="Stuart McLarnon (NESO)" w:date="2024-11-20T15:15:00Z">
            <w:rPr/>
          </w:rPrChange>
        </w:rPr>
        <w:t>I</w:t>
      </w:r>
      <w:r w:rsidR="004D5DD4" w:rsidRPr="00037098">
        <w:rPr>
          <w:rFonts w:ascii="Poppins Medium" w:hAnsi="Poppins Medium"/>
          <w:color w:val="3F0731"/>
          <w:sz w:val="32"/>
          <w:rPrChange w:id="1139" w:author="Stuart McLarnon (NESO)" w:date="2024-11-20T15:15:00Z">
            <w:rPr/>
          </w:rPrChange>
        </w:rPr>
        <w:t>ntroduction</w:t>
      </w:r>
      <w:bookmarkEnd w:id="1136"/>
      <w:bookmarkEnd w:id="1137"/>
      <w:r w:rsidRPr="00037098">
        <w:rPr>
          <w:rFonts w:ascii="Poppins Medium" w:hAnsi="Poppins Medium"/>
          <w:color w:val="3F0731"/>
          <w:sz w:val="32"/>
          <w:rPrChange w:id="1140" w:author="Stuart McLarnon (NESO)" w:date="2024-11-20T15:15:00Z">
            <w:rPr/>
          </w:rPrChange>
        </w:rPr>
        <w:t xml:space="preserve"> </w:t>
      </w:r>
    </w:p>
    <w:p w14:paraId="04231D2B" w14:textId="230F2C96" w:rsidR="000226A1" w:rsidRPr="00037098" w:rsidRDefault="000226A1" w:rsidP="00C6445E">
      <w:pPr>
        <w:jc w:val="both"/>
        <w:rPr>
          <w:rFonts w:ascii="Poppins" w:hAnsi="Poppins"/>
          <w:color w:val="auto"/>
          <w:rPrChange w:id="1141" w:author="Stuart McLarnon (NESO)" w:date="2024-11-20T15:15:00Z">
            <w:rPr>
              <w:color w:val="auto"/>
            </w:rPr>
          </w:rPrChange>
        </w:rPr>
      </w:pPr>
      <w:r w:rsidRPr="00037098">
        <w:rPr>
          <w:rFonts w:ascii="Poppins" w:hAnsi="Poppins"/>
          <w:color w:val="auto"/>
          <w:rPrChange w:id="1142" w:author="Stuart McLarnon (NESO)" w:date="2024-11-20T15:15:00Z">
            <w:rPr>
              <w:color w:val="auto"/>
            </w:rPr>
          </w:rPrChange>
        </w:rPr>
        <w:t xml:space="preserve">The </w:t>
      </w:r>
      <w:r w:rsidR="007F6034" w:rsidRPr="00037098">
        <w:rPr>
          <w:rFonts w:ascii="Poppins" w:hAnsi="Poppins"/>
          <w:i/>
          <w:color w:val="auto"/>
          <w:rPrChange w:id="1143" w:author="Stuart McLarnon (NESO)" w:date="2024-11-20T15:15:00Z">
            <w:rPr>
              <w:i/>
              <w:color w:val="auto"/>
            </w:rPr>
          </w:rPrChange>
        </w:rPr>
        <w:t>European</w:t>
      </w:r>
      <w:r w:rsidR="007F6034" w:rsidRPr="00037098">
        <w:rPr>
          <w:rFonts w:ascii="Poppins" w:hAnsi="Poppins"/>
          <w:color w:val="auto"/>
          <w:rPrChange w:id="1144" w:author="Stuart McLarnon (NESO)" w:date="2024-11-20T15:15:00Z">
            <w:rPr>
              <w:color w:val="auto"/>
            </w:rPr>
          </w:rPrChange>
        </w:rPr>
        <w:t xml:space="preserve"> </w:t>
      </w:r>
      <w:r w:rsidRPr="00037098">
        <w:rPr>
          <w:rFonts w:ascii="Poppins" w:hAnsi="Poppins"/>
          <w:i/>
          <w:color w:val="auto"/>
          <w:rPrChange w:id="1145" w:author="Stuart McLarnon (NESO)" w:date="2024-11-20T15:15:00Z">
            <w:rPr>
              <w:i/>
              <w:color w:val="auto"/>
            </w:rPr>
          </w:rPrChange>
        </w:rPr>
        <w:t>Network Code on Emergency &amp; Restoration</w:t>
      </w:r>
      <w:r w:rsidRPr="00037098">
        <w:rPr>
          <w:rStyle w:val="FootnoteReference"/>
          <w:rFonts w:ascii="Poppins" w:hAnsi="Poppins"/>
          <w:color w:val="auto"/>
          <w:rPrChange w:id="1146" w:author="Stuart McLarnon (NESO)" w:date="2024-11-20T15:15:00Z">
            <w:rPr>
              <w:rStyle w:val="FootnoteReference"/>
              <w:color w:val="auto"/>
            </w:rPr>
          </w:rPrChange>
        </w:rPr>
        <w:footnoteReference w:id="2"/>
      </w:r>
      <w:r w:rsidRPr="00037098">
        <w:rPr>
          <w:rFonts w:ascii="Poppins" w:hAnsi="Poppins"/>
          <w:color w:val="auto"/>
          <w:rPrChange w:id="1160" w:author="Stuart McLarnon (NESO)" w:date="2024-11-20T15:15:00Z">
            <w:rPr>
              <w:color w:val="auto"/>
            </w:rPr>
          </w:rPrChange>
        </w:rPr>
        <w:t xml:space="preserve"> (</w:t>
      </w:r>
      <w:r w:rsidR="003C6529" w:rsidRPr="00164E8E">
        <w:rPr>
          <w:rFonts w:ascii="Poppins" w:hAnsi="Poppins"/>
          <w:bCs/>
          <w:i/>
          <w:color w:val="auto"/>
          <w:rPrChange w:id="1161" w:author="Stuart McLarnon (NESO)" w:date="2025-01-22T14:05:00Z" w16du:dateUtc="2025-01-22T14:05:00Z">
            <w:rPr>
              <w:b/>
              <w:i/>
              <w:color w:val="auto"/>
            </w:rPr>
          </w:rPrChange>
        </w:rPr>
        <w:t>EU NCER</w:t>
      </w:r>
      <w:r w:rsidRPr="00037098">
        <w:rPr>
          <w:rFonts w:ascii="Poppins" w:hAnsi="Poppins"/>
          <w:color w:val="auto"/>
          <w:rPrChange w:id="1162" w:author="Stuart McLarnon (NESO)" w:date="2024-11-20T15:15:00Z">
            <w:rPr>
              <w:color w:val="auto"/>
            </w:rPr>
          </w:rPrChange>
        </w:rPr>
        <w:t>) came into force on 18 December 2017.</w:t>
      </w:r>
    </w:p>
    <w:p w14:paraId="74A4FD82" w14:textId="5481F844" w:rsidR="00C6445E" w:rsidRPr="00037098" w:rsidRDefault="00E0092F" w:rsidP="000226A1">
      <w:pPr>
        <w:jc w:val="both"/>
        <w:rPr>
          <w:rFonts w:ascii="Poppins" w:hAnsi="Poppins"/>
          <w:color w:val="auto"/>
          <w:rPrChange w:id="1163" w:author="Stuart McLarnon (NESO)" w:date="2024-11-20T15:15:00Z">
            <w:rPr>
              <w:color w:val="auto"/>
            </w:rPr>
          </w:rPrChange>
        </w:rPr>
      </w:pPr>
      <w:r w:rsidRPr="00037098">
        <w:rPr>
          <w:rFonts w:ascii="Poppins" w:hAnsi="Poppins"/>
          <w:color w:val="auto"/>
          <w:rPrChange w:id="1164" w:author="Stuart McLarnon (NESO)" w:date="2024-11-20T15:15:00Z">
            <w:rPr>
              <w:color w:val="auto"/>
            </w:rPr>
          </w:rPrChange>
        </w:rPr>
        <w:t>Under Article 4</w:t>
      </w:r>
      <w:r w:rsidR="00E95482" w:rsidRPr="00037098">
        <w:rPr>
          <w:rFonts w:ascii="Poppins" w:hAnsi="Poppins"/>
          <w:color w:val="auto"/>
          <w:rPrChange w:id="1165" w:author="Stuart McLarnon (NESO)" w:date="2024-11-20T15:15:00Z">
            <w:rPr>
              <w:color w:val="auto"/>
            </w:rPr>
          </w:rPrChange>
        </w:rPr>
        <w:t>3</w:t>
      </w:r>
      <w:r w:rsidRPr="00037098">
        <w:rPr>
          <w:rFonts w:ascii="Poppins" w:hAnsi="Poppins"/>
          <w:color w:val="auto"/>
          <w:rPrChange w:id="1166" w:author="Stuart McLarnon (NESO)" w:date="2024-11-20T15:15:00Z">
            <w:rPr>
              <w:color w:val="auto"/>
            </w:rPr>
          </w:rPrChange>
        </w:rPr>
        <w:t xml:space="preserve"> of the </w:t>
      </w:r>
      <w:r w:rsidR="00DE5218" w:rsidRPr="00037098">
        <w:rPr>
          <w:rFonts w:ascii="Poppins" w:hAnsi="Poppins"/>
          <w:color w:val="auto"/>
          <w:rPrChange w:id="1167" w:author="Stuart McLarnon (NESO)" w:date="2024-11-20T15:15:00Z">
            <w:rPr>
              <w:color w:val="auto"/>
            </w:rPr>
          </w:rPrChange>
        </w:rPr>
        <w:t xml:space="preserve">EU </w:t>
      </w:r>
      <w:r w:rsidRPr="00037098">
        <w:rPr>
          <w:rFonts w:ascii="Poppins" w:hAnsi="Poppins"/>
          <w:color w:val="auto"/>
          <w:rPrChange w:id="1168" w:author="Stuart McLarnon (NESO)" w:date="2024-11-20T15:15:00Z">
            <w:rPr>
              <w:color w:val="auto"/>
            </w:rPr>
          </w:rPrChange>
        </w:rPr>
        <w:t xml:space="preserve">NCER there is a requirement for </w:t>
      </w:r>
      <w:r w:rsidR="006F730D" w:rsidRPr="00037098">
        <w:rPr>
          <w:rFonts w:ascii="Poppins" w:hAnsi="Poppins"/>
          <w:color w:val="auto"/>
          <w:rPrChange w:id="1169" w:author="Stuart McLarnon (NESO)" w:date="2024-11-20T15:15:00Z">
            <w:rPr>
              <w:color w:val="auto"/>
            </w:rPr>
          </w:rPrChange>
        </w:rPr>
        <w:t>a</w:t>
      </w:r>
      <w:r w:rsidRPr="00037098">
        <w:rPr>
          <w:rFonts w:ascii="Poppins" w:hAnsi="Poppins"/>
          <w:color w:val="auto"/>
          <w:rPrChange w:id="1170" w:author="Stuart McLarnon (NESO)" w:date="2024-11-20T15:15:00Z">
            <w:rPr>
              <w:color w:val="auto"/>
            </w:rPr>
          </w:rPrChange>
        </w:rPr>
        <w:t xml:space="preserve"> TSO </w:t>
      </w:r>
      <w:r w:rsidR="00D0436B" w:rsidRPr="00037098">
        <w:rPr>
          <w:rFonts w:ascii="Poppins" w:hAnsi="Poppins"/>
          <w:color w:val="auto"/>
          <w:rPrChange w:id="1171" w:author="Stuart McLarnon (NESO)" w:date="2024-11-20T15:15:00Z">
            <w:rPr>
              <w:color w:val="auto"/>
            </w:rPr>
          </w:rPrChange>
        </w:rPr>
        <w:t xml:space="preserve">(which in GB is </w:t>
      </w:r>
      <w:del w:id="1172" w:author="Stuart McLarnon (NESO)" w:date="2024-11-20T15:15:00Z">
        <w:r w:rsidR="00D0436B" w:rsidRPr="00A1149D">
          <w:rPr>
            <w:color w:val="auto"/>
          </w:rPr>
          <w:delText>NGESO</w:delText>
        </w:r>
      </w:del>
      <w:ins w:id="1173" w:author="Stuart McLarnon (NESO)" w:date="2024-11-20T15:15:00Z">
        <w:r w:rsidR="008A4E5B">
          <w:rPr>
            <w:rFonts w:ascii="Poppins" w:hAnsi="Poppins" w:cs="Poppins"/>
            <w:color w:val="auto"/>
          </w:rPr>
          <w:t>NESO</w:t>
        </w:r>
      </w:ins>
      <w:r w:rsidR="00D0436B" w:rsidRPr="00037098">
        <w:rPr>
          <w:rFonts w:ascii="Poppins" w:hAnsi="Poppins"/>
          <w:color w:val="auto"/>
          <w:rPrChange w:id="1174" w:author="Stuart McLarnon (NESO)" w:date="2024-11-20T15:15:00Z">
            <w:rPr>
              <w:color w:val="auto"/>
            </w:rPr>
          </w:rPrChange>
        </w:rPr>
        <w:t xml:space="preserve">) </w:t>
      </w:r>
      <w:r w:rsidR="00C6445E" w:rsidRPr="00037098">
        <w:rPr>
          <w:rFonts w:ascii="Poppins" w:hAnsi="Poppins"/>
          <w:color w:val="auto"/>
          <w:rPrChange w:id="1175" w:author="Stuart McLarnon (NESO)" w:date="2024-11-20T15:15:00Z">
            <w:rPr>
              <w:color w:val="auto"/>
            </w:rPr>
          </w:rPrChange>
        </w:rPr>
        <w:t xml:space="preserve">in consultation with Distribution System Operators, Significant </w:t>
      </w:r>
      <w:r w:rsidR="0027060C">
        <w:rPr>
          <w:rFonts w:ascii="Poppins" w:hAnsi="Poppins"/>
          <w:color w:val="auto"/>
          <w:rPrChange w:id="1176" w:author="Stuart McLarnon (NESO)" w:date="2024-11-20T15:15:00Z">
            <w:rPr>
              <w:color w:val="auto"/>
            </w:rPr>
          </w:rPrChange>
        </w:rPr>
        <w:t>Grid</w:t>
      </w:r>
      <w:r w:rsidR="00C6445E" w:rsidRPr="00037098">
        <w:rPr>
          <w:rFonts w:ascii="Poppins" w:hAnsi="Poppins"/>
          <w:color w:val="auto"/>
          <w:rPrChange w:id="1177" w:author="Stuart McLarnon (NESO)" w:date="2024-11-20T15:15:00Z">
            <w:rPr>
              <w:color w:val="auto"/>
            </w:rPr>
          </w:rPrChange>
        </w:rPr>
        <w:t xml:space="preserve"> User’s</w:t>
      </w:r>
      <w:ins w:id="1178" w:author="Stuart McLarnon (NESO)" w:date="2024-11-20T15:15:00Z">
        <w:r w:rsidR="00160F32">
          <w:rPr>
            <w:rFonts w:ascii="Poppins" w:hAnsi="Poppins" w:cs="Poppins"/>
            <w:color w:val="auto"/>
          </w:rPr>
          <w:t>,</w:t>
        </w:r>
      </w:ins>
      <w:r w:rsidR="00C6445E" w:rsidRPr="00037098">
        <w:rPr>
          <w:rFonts w:ascii="Poppins" w:hAnsi="Poppins"/>
          <w:color w:val="auto"/>
          <w:rPrChange w:id="1179" w:author="Stuart McLarnon (NESO)" w:date="2024-11-20T15:15:00Z">
            <w:rPr>
              <w:color w:val="auto"/>
            </w:rPr>
          </w:rPrChange>
        </w:rPr>
        <w:t xml:space="preserve"> Defence Service Providers and Restoration Service Providers to prepare a Test Plan.</w:t>
      </w:r>
    </w:p>
    <w:p w14:paraId="336657AB" w14:textId="67021C1E" w:rsidR="00000FFF" w:rsidRPr="00037098" w:rsidRDefault="00C6445E" w:rsidP="000226A1">
      <w:pPr>
        <w:jc w:val="both"/>
        <w:rPr>
          <w:rFonts w:ascii="Poppins" w:hAnsi="Poppins"/>
          <w:color w:val="auto"/>
          <w:rPrChange w:id="1180" w:author="Stuart McLarnon (NESO)" w:date="2024-11-20T15:15:00Z">
            <w:rPr>
              <w:color w:val="auto"/>
            </w:rPr>
          </w:rPrChange>
        </w:rPr>
      </w:pPr>
      <w:r w:rsidRPr="00037098">
        <w:rPr>
          <w:rFonts w:ascii="Poppins" w:hAnsi="Poppins"/>
          <w:color w:val="auto"/>
          <w:rPrChange w:id="1181" w:author="Stuart McLarnon (NESO)" w:date="2024-11-20T15:15:00Z">
            <w:rPr>
              <w:color w:val="auto"/>
            </w:rPr>
          </w:rPrChange>
        </w:rPr>
        <w:t xml:space="preserve">The purpose of this document is to define how the Test Plan is implemented in </w:t>
      </w:r>
      <w:r w:rsidR="0048476E" w:rsidRPr="00037098">
        <w:rPr>
          <w:rFonts w:ascii="Poppins" w:hAnsi="Poppins"/>
          <w:color w:val="auto"/>
          <w:rPrChange w:id="1182" w:author="Stuart McLarnon (NESO)" w:date="2024-11-20T15:15:00Z">
            <w:rPr>
              <w:color w:val="auto"/>
            </w:rPr>
          </w:rPrChange>
        </w:rPr>
        <w:t>Great Britain (</w:t>
      </w:r>
      <w:r w:rsidRPr="00037098">
        <w:rPr>
          <w:rFonts w:ascii="Poppins" w:hAnsi="Poppins"/>
          <w:color w:val="auto"/>
          <w:rPrChange w:id="1183" w:author="Stuart McLarnon (NESO)" w:date="2024-11-20T15:15:00Z">
            <w:rPr>
              <w:color w:val="auto"/>
            </w:rPr>
          </w:rPrChange>
        </w:rPr>
        <w:t>GB</w:t>
      </w:r>
      <w:r w:rsidR="0048476E" w:rsidRPr="00037098">
        <w:rPr>
          <w:rFonts w:ascii="Poppins" w:hAnsi="Poppins"/>
          <w:color w:val="auto"/>
          <w:rPrChange w:id="1184" w:author="Stuart McLarnon (NESO)" w:date="2024-11-20T15:15:00Z">
            <w:rPr>
              <w:color w:val="auto"/>
            </w:rPr>
          </w:rPrChange>
        </w:rPr>
        <w:t>)</w:t>
      </w:r>
      <w:r w:rsidRPr="00037098">
        <w:rPr>
          <w:rFonts w:ascii="Poppins" w:hAnsi="Poppins"/>
          <w:color w:val="auto"/>
          <w:rPrChange w:id="1185" w:author="Stuart McLarnon (NESO)" w:date="2024-11-20T15:15:00Z">
            <w:rPr>
              <w:color w:val="auto"/>
            </w:rPr>
          </w:rPrChange>
        </w:rPr>
        <w:t xml:space="preserve"> </w:t>
      </w:r>
      <w:r w:rsidR="00141869" w:rsidRPr="00037098">
        <w:rPr>
          <w:rFonts w:ascii="Poppins" w:hAnsi="Poppins"/>
          <w:color w:val="auto"/>
          <w:rPrChange w:id="1186" w:author="Stuart McLarnon (NESO)" w:date="2024-11-20T15:15:00Z">
            <w:rPr>
              <w:color w:val="auto"/>
            </w:rPr>
          </w:rPrChange>
        </w:rPr>
        <w:t>and</w:t>
      </w:r>
      <w:r w:rsidRPr="00037098">
        <w:rPr>
          <w:rFonts w:ascii="Poppins" w:hAnsi="Poppins"/>
          <w:color w:val="auto"/>
          <w:rPrChange w:id="1187" w:author="Stuart McLarnon (NESO)" w:date="2024-11-20T15:15:00Z">
            <w:rPr>
              <w:color w:val="auto"/>
            </w:rPr>
          </w:rPrChange>
        </w:rPr>
        <w:t xml:space="preserve"> the relationship with other GB documents such as the System Defence Plan, the System Restoration Plan and the </w:t>
      </w:r>
      <w:r w:rsidR="00043FC1">
        <w:rPr>
          <w:rFonts w:ascii="Poppins" w:hAnsi="Poppins"/>
          <w:color w:val="auto"/>
          <w:rPrChange w:id="1188" w:author="Stuart McLarnon (NESO)" w:date="2024-11-20T15:15:00Z">
            <w:rPr>
              <w:color w:val="auto"/>
            </w:rPr>
          </w:rPrChange>
        </w:rPr>
        <w:t>Grid Code</w:t>
      </w:r>
      <w:r w:rsidRPr="00037098">
        <w:rPr>
          <w:rFonts w:ascii="Poppins" w:hAnsi="Poppins"/>
          <w:color w:val="auto"/>
          <w:rPrChange w:id="1189" w:author="Stuart McLarnon (NESO)" w:date="2024-11-20T15:15:00Z">
            <w:rPr>
              <w:color w:val="auto"/>
            </w:rPr>
          </w:rPrChange>
        </w:rPr>
        <w:t>.</w:t>
      </w:r>
    </w:p>
    <w:p w14:paraId="53E2F245" w14:textId="623D7276" w:rsidR="000226A1" w:rsidRPr="00037098" w:rsidRDefault="000226A1" w:rsidP="00C6445E">
      <w:pPr>
        <w:jc w:val="both"/>
        <w:rPr>
          <w:rFonts w:ascii="Poppins" w:hAnsi="Poppins"/>
          <w:color w:val="auto"/>
          <w:rPrChange w:id="1190" w:author="Stuart McLarnon (NESO)" w:date="2024-11-20T15:15:00Z">
            <w:rPr>
              <w:color w:val="auto"/>
            </w:rPr>
          </w:rPrChange>
        </w:rPr>
      </w:pPr>
      <w:r w:rsidRPr="00037098">
        <w:rPr>
          <w:rFonts w:ascii="Poppins" w:hAnsi="Poppins"/>
          <w:color w:val="auto"/>
          <w:rPrChange w:id="1191" w:author="Stuart McLarnon (NESO)" w:date="2024-11-20T15:15:00Z">
            <w:rPr>
              <w:color w:val="auto"/>
            </w:rPr>
          </w:rPrChange>
        </w:rPr>
        <w:t xml:space="preserve">This </w:t>
      </w:r>
      <w:r w:rsidR="00C6445E" w:rsidRPr="00037098">
        <w:rPr>
          <w:rFonts w:ascii="Poppins" w:hAnsi="Poppins"/>
          <w:color w:val="auto"/>
          <w:rPrChange w:id="1192" w:author="Stuart McLarnon (NESO)" w:date="2024-11-20T15:15:00Z">
            <w:rPr>
              <w:color w:val="auto"/>
            </w:rPr>
          </w:rPrChange>
        </w:rPr>
        <w:t xml:space="preserve">Test </w:t>
      </w:r>
      <w:r w:rsidRPr="00037098">
        <w:rPr>
          <w:rFonts w:ascii="Poppins" w:hAnsi="Poppins"/>
          <w:color w:val="auto"/>
          <w:rPrChange w:id="1193" w:author="Stuart McLarnon (NESO)" w:date="2024-11-20T15:15:00Z">
            <w:rPr>
              <w:color w:val="auto"/>
            </w:rPr>
          </w:rPrChange>
        </w:rPr>
        <w:t xml:space="preserve">Plan is not intended to replace any provisions </w:t>
      </w:r>
      <w:r w:rsidR="00F00271" w:rsidRPr="00037098">
        <w:rPr>
          <w:rFonts w:ascii="Poppins" w:hAnsi="Poppins"/>
          <w:color w:val="auto"/>
          <w:rPrChange w:id="1194" w:author="Stuart McLarnon (NESO)" w:date="2024-11-20T15:15:00Z">
            <w:rPr>
              <w:color w:val="auto"/>
            </w:rPr>
          </w:rPrChange>
        </w:rPr>
        <w:t xml:space="preserve">or testing requirements </w:t>
      </w:r>
      <w:r w:rsidRPr="00037098">
        <w:rPr>
          <w:rFonts w:ascii="Poppins" w:hAnsi="Poppins"/>
          <w:color w:val="auto"/>
          <w:rPrChange w:id="1195" w:author="Stuart McLarnon (NESO)" w:date="2024-11-20T15:15:00Z">
            <w:rPr>
              <w:color w:val="auto"/>
            </w:rPr>
          </w:rPrChange>
        </w:rPr>
        <w:t xml:space="preserve">currently </w:t>
      </w:r>
      <w:r w:rsidR="00C6445E" w:rsidRPr="00037098">
        <w:rPr>
          <w:rFonts w:ascii="Poppins" w:hAnsi="Poppins"/>
          <w:color w:val="auto"/>
          <w:rPrChange w:id="1196" w:author="Stuart McLarnon (NESO)" w:date="2024-11-20T15:15:00Z">
            <w:rPr>
              <w:color w:val="auto"/>
            </w:rPr>
          </w:rPrChange>
        </w:rPr>
        <w:t>or proposed</w:t>
      </w:r>
      <w:r w:rsidRPr="00037098">
        <w:rPr>
          <w:rFonts w:ascii="Poppins" w:hAnsi="Poppins"/>
          <w:color w:val="auto"/>
          <w:rPrChange w:id="1197" w:author="Stuart McLarnon (NESO)" w:date="2024-11-20T15:15:00Z">
            <w:rPr>
              <w:color w:val="auto"/>
            </w:rPr>
          </w:rPrChange>
        </w:rPr>
        <w:t xml:space="preserve"> in the GB Code</w:t>
      </w:r>
      <w:r w:rsidR="00C6445E" w:rsidRPr="00037098">
        <w:rPr>
          <w:rFonts w:ascii="Poppins" w:hAnsi="Poppins"/>
          <w:color w:val="auto"/>
          <w:rPrChange w:id="1198" w:author="Stuart McLarnon (NESO)" w:date="2024-11-20T15:15:00Z">
            <w:rPr>
              <w:color w:val="auto"/>
            </w:rPr>
          </w:rPrChange>
        </w:rPr>
        <w:t>s</w:t>
      </w:r>
      <w:r w:rsidR="00C262AE" w:rsidRPr="00037098">
        <w:rPr>
          <w:rFonts w:ascii="Poppins" w:hAnsi="Poppins"/>
          <w:color w:val="auto"/>
          <w:rPrChange w:id="1199" w:author="Stuart McLarnon (NESO)" w:date="2024-11-20T15:15:00Z">
            <w:rPr>
              <w:color w:val="auto"/>
            </w:rPr>
          </w:rPrChange>
        </w:rPr>
        <w:t>.</w:t>
      </w:r>
      <w:r w:rsidR="00370E07" w:rsidRPr="00037098">
        <w:rPr>
          <w:rFonts w:ascii="Poppins" w:hAnsi="Poppins"/>
          <w:color w:val="auto"/>
          <w:rPrChange w:id="1200" w:author="Stuart McLarnon (NESO)" w:date="2024-11-20T15:15:00Z">
            <w:rPr>
              <w:color w:val="auto"/>
            </w:rPr>
          </w:rPrChange>
        </w:rPr>
        <w:t xml:space="preserve">  All the provisions contained within this Test Plan are already described in the GB industry codes (e.g. </w:t>
      </w:r>
      <w:r w:rsidR="00043FC1">
        <w:rPr>
          <w:rFonts w:ascii="Poppins" w:hAnsi="Poppins"/>
          <w:color w:val="auto"/>
          <w:rPrChange w:id="1201" w:author="Stuart McLarnon (NESO)" w:date="2024-11-20T15:15:00Z">
            <w:rPr>
              <w:color w:val="auto"/>
            </w:rPr>
          </w:rPrChange>
        </w:rPr>
        <w:t>Grid Code</w:t>
      </w:r>
      <w:r w:rsidR="00370E07" w:rsidRPr="00037098">
        <w:rPr>
          <w:rFonts w:ascii="Poppins" w:hAnsi="Poppins"/>
          <w:color w:val="auto"/>
          <w:rPrChange w:id="1202" w:author="Stuart McLarnon (NESO)" w:date="2024-11-20T15:15:00Z">
            <w:rPr>
              <w:color w:val="auto"/>
            </w:rPr>
          </w:rPrChange>
        </w:rPr>
        <w:t xml:space="preserve">, CUSC, STC, etc.) and therefore obligations specified upon parties be they User’s or Transmission Licensees will be specified in the industry codes and not this Test Plan.  Where there are new mandatory requirements for GB Parties then these will be included in the relevant GB Codes as appropriate and subject to the full governance process.  For the avoidance of doubt, the mandatory requirements placed on parties are defined in the industry codes through the industry code governance process and not through this Test Plan.  The governance of this Test Plan will be managed through GC16 of the </w:t>
      </w:r>
      <w:r w:rsidR="00043FC1">
        <w:rPr>
          <w:rFonts w:ascii="Poppins" w:hAnsi="Poppins"/>
          <w:color w:val="auto"/>
          <w:rPrChange w:id="1203" w:author="Stuart McLarnon (NESO)" w:date="2024-11-20T15:15:00Z">
            <w:rPr>
              <w:color w:val="auto"/>
            </w:rPr>
          </w:rPrChange>
        </w:rPr>
        <w:t>Grid Code</w:t>
      </w:r>
      <w:r w:rsidR="00370E07" w:rsidRPr="00037098">
        <w:rPr>
          <w:rFonts w:ascii="Poppins" w:hAnsi="Poppins"/>
          <w:color w:val="auto"/>
          <w:rPrChange w:id="1204" w:author="Stuart McLarnon (NESO)" w:date="2024-11-20T15:15:00Z">
            <w:rPr>
              <w:color w:val="auto"/>
            </w:rPr>
          </w:rPrChange>
        </w:rPr>
        <w:t xml:space="preserve"> General Conditions which provides for a governance framework similar to that of the Relevant Electrical Standards.</w:t>
      </w:r>
    </w:p>
    <w:p w14:paraId="3CE1000E" w14:textId="629E59CD" w:rsidR="000226A1" w:rsidRPr="00037098" w:rsidRDefault="00126DDE" w:rsidP="00D81794">
      <w:pPr>
        <w:pStyle w:val="Heading1"/>
        <w:rPr>
          <w:rFonts w:ascii="Poppins Medium" w:hAnsi="Poppins Medium"/>
          <w:color w:val="3F0731"/>
          <w:rPrChange w:id="1205" w:author="Stuart McLarnon (NESO)" w:date="2024-11-20T15:15:00Z">
            <w:rPr>
              <w:sz w:val="24"/>
            </w:rPr>
          </w:rPrChange>
        </w:rPr>
      </w:pPr>
      <w:bookmarkStart w:id="1206" w:name="_Toc104197610"/>
      <w:bookmarkStart w:id="1207" w:name="_Toc24975033"/>
      <w:bookmarkStart w:id="1208" w:name="_Toc119777603"/>
      <w:ins w:id="1209" w:author="Stuart McLarnon (NESO)" w:date="2025-01-22T14:03:00Z" w16du:dateUtc="2025-01-22T14:03:00Z">
        <w:r>
          <w:rPr>
            <w:rFonts w:ascii="Poppins Medium" w:hAnsi="Poppins Medium"/>
            <w:color w:val="3F0731"/>
            <w:sz w:val="32"/>
          </w:rPr>
          <w:t>R</w:t>
        </w:r>
      </w:ins>
      <w:del w:id="1210" w:author="Stuart McLarnon (NESO)" w:date="2025-01-22T14:03:00Z" w16du:dateUtc="2025-01-22T14:03:00Z">
        <w:r w:rsidRPr="00126DDE" w:rsidDel="00126DDE">
          <w:rPr>
            <w:rFonts w:ascii="Poppins Medium" w:hAnsi="Poppins Medium"/>
            <w:color w:val="3F0731"/>
            <w:sz w:val="32"/>
          </w:rPr>
          <w:delText>r</w:delText>
        </w:r>
      </w:del>
      <w:r w:rsidRPr="00126DDE">
        <w:rPr>
          <w:rFonts w:ascii="Poppins Medium" w:hAnsi="Poppins Medium"/>
          <w:color w:val="3F0731"/>
          <w:sz w:val="32"/>
        </w:rPr>
        <w:t xml:space="preserve">equirements of the </w:t>
      </w:r>
      <w:ins w:id="1211" w:author="Stuart McLarnon (NESO)" w:date="2025-01-22T14:03:00Z" w16du:dateUtc="2025-01-22T14:03:00Z">
        <w:r>
          <w:rPr>
            <w:rFonts w:ascii="Poppins Medium" w:hAnsi="Poppins Medium"/>
            <w:color w:val="3F0731"/>
            <w:sz w:val="32"/>
          </w:rPr>
          <w:t>T</w:t>
        </w:r>
      </w:ins>
      <w:del w:id="1212" w:author="Stuart McLarnon (NESO)" w:date="2025-01-22T14:03:00Z" w16du:dateUtc="2025-01-22T14:03:00Z">
        <w:r w:rsidRPr="00126DDE" w:rsidDel="00126DDE">
          <w:rPr>
            <w:rFonts w:ascii="Poppins Medium" w:hAnsi="Poppins Medium"/>
            <w:color w:val="3F0731"/>
            <w:sz w:val="32"/>
          </w:rPr>
          <w:delText>t</w:delText>
        </w:r>
      </w:del>
      <w:r w:rsidRPr="00126DDE">
        <w:rPr>
          <w:rFonts w:ascii="Poppins Medium" w:hAnsi="Poppins Medium"/>
          <w:color w:val="3F0731"/>
          <w:sz w:val="32"/>
        </w:rPr>
        <w:t xml:space="preserve">est </w:t>
      </w:r>
      <w:ins w:id="1213" w:author="Stuart McLarnon (NESO)" w:date="2025-01-22T14:03:00Z" w16du:dateUtc="2025-01-22T14:03:00Z">
        <w:r>
          <w:rPr>
            <w:rFonts w:ascii="Poppins Medium" w:hAnsi="Poppins Medium"/>
            <w:color w:val="3F0731"/>
            <w:sz w:val="32"/>
          </w:rPr>
          <w:t>P</w:t>
        </w:r>
      </w:ins>
      <w:del w:id="1214" w:author="Stuart McLarnon (NESO)" w:date="2025-01-22T14:03:00Z" w16du:dateUtc="2025-01-22T14:03:00Z">
        <w:r w:rsidRPr="00126DDE" w:rsidDel="00126DDE">
          <w:rPr>
            <w:rFonts w:ascii="Poppins Medium" w:hAnsi="Poppins Medium"/>
            <w:color w:val="3F0731"/>
            <w:sz w:val="32"/>
          </w:rPr>
          <w:delText>p</w:delText>
        </w:r>
      </w:del>
      <w:r w:rsidRPr="00126DDE">
        <w:rPr>
          <w:rFonts w:ascii="Poppins Medium" w:hAnsi="Poppins Medium"/>
          <w:color w:val="3F0731"/>
          <w:sz w:val="32"/>
        </w:rPr>
        <w:t>lan</w:t>
      </w:r>
      <w:bookmarkEnd w:id="1206"/>
      <w:bookmarkEnd w:id="1207"/>
      <w:bookmarkEnd w:id="1208"/>
      <w:r w:rsidRPr="00126DDE">
        <w:rPr>
          <w:rFonts w:ascii="Poppins Medium" w:hAnsi="Poppins Medium"/>
          <w:color w:val="3F0731"/>
        </w:rPr>
        <w:t xml:space="preserve"> </w:t>
      </w:r>
    </w:p>
    <w:p w14:paraId="680F2CAD" w14:textId="03C18BB3" w:rsidR="00DE5218" w:rsidRPr="00037098" w:rsidRDefault="00A914DA" w:rsidP="00A914DA">
      <w:pPr>
        <w:jc w:val="both"/>
        <w:rPr>
          <w:rFonts w:ascii="Poppins" w:hAnsi="Poppins"/>
          <w:color w:val="auto"/>
          <w:rPrChange w:id="1215" w:author="Stuart McLarnon (NESO)" w:date="2024-11-20T15:15:00Z">
            <w:rPr>
              <w:color w:val="auto"/>
            </w:rPr>
          </w:rPrChange>
        </w:rPr>
      </w:pPr>
      <w:r w:rsidRPr="00037098">
        <w:rPr>
          <w:rFonts w:ascii="Poppins" w:hAnsi="Poppins"/>
          <w:color w:val="auto"/>
          <w:rPrChange w:id="1216" w:author="Stuart McLarnon (NESO)" w:date="2024-11-20T15:15:00Z">
            <w:rPr>
              <w:color w:val="auto"/>
            </w:rPr>
          </w:rPrChange>
        </w:rPr>
        <w:t xml:space="preserve">Article 43 of the EU NCER </w:t>
      </w:r>
      <w:r w:rsidR="00DE5218" w:rsidRPr="00037098">
        <w:rPr>
          <w:rFonts w:ascii="Poppins" w:hAnsi="Poppins"/>
          <w:color w:val="auto"/>
          <w:rPrChange w:id="1217" w:author="Stuart McLarnon (NESO)" w:date="2024-11-20T15:15:00Z">
            <w:rPr>
              <w:color w:val="auto"/>
            </w:rPr>
          </w:rPrChange>
        </w:rPr>
        <w:t>is reproduced below</w:t>
      </w:r>
      <w:r w:rsidR="0048476E" w:rsidRPr="00037098">
        <w:rPr>
          <w:rFonts w:ascii="Poppins" w:hAnsi="Poppins"/>
          <w:color w:val="auto"/>
          <w:rPrChange w:id="1218" w:author="Stuart McLarnon (NESO)" w:date="2024-11-20T15:15:00Z">
            <w:rPr>
              <w:color w:val="auto"/>
            </w:rPr>
          </w:rPrChange>
        </w:rPr>
        <w:t>,</w:t>
      </w:r>
      <w:r w:rsidR="00DE5218" w:rsidRPr="00037098">
        <w:rPr>
          <w:rFonts w:ascii="Poppins" w:hAnsi="Poppins"/>
          <w:color w:val="auto"/>
          <w:rPrChange w:id="1219" w:author="Stuart McLarnon (NESO)" w:date="2024-11-20T15:15:00Z">
            <w:rPr>
              <w:color w:val="auto"/>
            </w:rPr>
          </w:rPrChange>
        </w:rPr>
        <w:t xml:space="preserve"> which defines the General Principles of the Test Plan.</w:t>
      </w:r>
    </w:p>
    <w:p w14:paraId="09CBDB75" w14:textId="371EC181" w:rsidR="00116AEB" w:rsidRPr="00037098" w:rsidRDefault="00116AEB" w:rsidP="00A64583">
      <w:pPr>
        <w:ind w:left="709" w:hanging="709"/>
        <w:jc w:val="both"/>
        <w:rPr>
          <w:rFonts w:ascii="Poppins" w:hAnsi="Poppins"/>
          <w:color w:val="auto"/>
          <w:rPrChange w:id="1220" w:author="Stuart McLarnon (NESO)" w:date="2024-11-20T15:15:00Z">
            <w:rPr>
              <w:color w:val="auto"/>
            </w:rPr>
          </w:rPrChange>
        </w:rPr>
      </w:pPr>
      <w:r w:rsidRPr="00037098">
        <w:rPr>
          <w:rFonts w:ascii="Poppins" w:hAnsi="Poppins"/>
          <w:color w:val="auto"/>
          <w:rPrChange w:id="1221" w:author="Stuart McLarnon (NESO)" w:date="2024-11-20T15:15:00Z">
            <w:rPr>
              <w:color w:val="auto"/>
            </w:rPr>
          </w:rPrChange>
        </w:rPr>
        <w:t xml:space="preserve">1. </w:t>
      </w:r>
      <w:r w:rsidRPr="00037098">
        <w:rPr>
          <w:rFonts w:ascii="Poppins" w:hAnsi="Poppins"/>
          <w:color w:val="auto"/>
          <w:rPrChange w:id="1222" w:author="Stuart McLarnon (NESO)" w:date="2024-11-20T15:15:00Z">
            <w:rPr>
              <w:color w:val="auto"/>
            </w:rPr>
          </w:rPrChange>
        </w:rPr>
        <w:tab/>
      </w:r>
      <w:r w:rsidRPr="00037098">
        <w:rPr>
          <w:rFonts w:ascii="Poppins" w:hAnsi="Poppins"/>
          <w:i/>
          <w:color w:val="auto"/>
          <w:rPrChange w:id="1223" w:author="Stuart McLarnon (NESO)" w:date="2024-11-20T15:15:00Z">
            <w:rPr>
              <w:i/>
              <w:color w:val="auto"/>
            </w:rPr>
          </w:rPrChange>
        </w:rPr>
        <w:t xml:space="preserve">Each TSO shall periodically assess the proper functioning of all </w:t>
      </w:r>
      <w:r w:rsidRPr="00037098">
        <w:rPr>
          <w:rFonts w:ascii="Poppins" w:hAnsi="Poppins"/>
          <w:i/>
          <w:color w:val="auto"/>
          <w:rPrChange w:id="1224" w:author="Stuart McLarnon (NESO)" w:date="2024-11-20T15:15:00Z">
            <w:rPr>
              <w:i/>
              <w:color w:val="auto"/>
            </w:rPr>
          </w:rPrChange>
        </w:rPr>
        <w:tab/>
        <w:t>equipment and capabilities considered in the system defence plan and the restoration plan.</w:t>
      </w:r>
      <w:r w:rsidR="00E73D96" w:rsidRPr="00037098">
        <w:rPr>
          <w:rFonts w:ascii="Poppins" w:hAnsi="Poppins"/>
          <w:i/>
          <w:color w:val="auto"/>
          <w:rPrChange w:id="1225" w:author="Stuart McLarnon (NESO)" w:date="2024-11-20T15:15:00Z">
            <w:rPr>
              <w:i/>
              <w:color w:val="auto"/>
            </w:rPr>
          </w:rPrChange>
        </w:rPr>
        <w:t xml:space="preserve"> </w:t>
      </w:r>
      <w:r w:rsidRPr="00037098">
        <w:rPr>
          <w:rFonts w:ascii="Poppins" w:hAnsi="Poppins"/>
          <w:i/>
          <w:color w:val="auto"/>
          <w:rPrChange w:id="1226" w:author="Stuart McLarnon (NESO)" w:date="2024-11-20T15:15:00Z">
            <w:rPr>
              <w:i/>
              <w:color w:val="auto"/>
            </w:rPr>
          </w:rPrChange>
        </w:rPr>
        <w:t xml:space="preserve"> To this end, each TSO shall </w:t>
      </w:r>
      <w:r w:rsidRPr="00037098">
        <w:rPr>
          <w:rFonts w:ascii="Poppins" w:hAnsi="Poppins"/>
          <w:i/>
          <w:color w:val="auto"/>
          <w:rPrChange w:id="1227" w:author="Stuart McLarnon (NESO)" w:date="2024-11-20T15:15:00Z">
            <w:rPr>
              <w:i/>
              <w:color w:val="auto"/>
            </w:rPr>
          </w:rPrChange>
        </w:rPr>
        <w:lastRenderedPageBreak/>
        <w:t>periodically verify the compliance of such equipment and capabilities, in accordance with paragraph 2 and with Article 41(2) of Regulation (EU) 2016/631, Article 35(2) of Regulation (EU) 2016/1388 and Article 69(1) and (2) of Regulation (EU) 2016/1447.</w:t>
      </w:r>
    </w:p>
    <w:p w14:paraId="360901E7" w14:textId="28A80399" w:rsidR="00116AEB" w:rsidRPr="00037098" w:rsidRDefault="00116AEB" w:rsidP="00A64583">
      <w:pPr>
        <w:ind w:left="709" w:hanging="709"/>
        <w:jc w:val="both"/>
        <w:rPr>
          <w:rFonts w:ascii="Poppins" w:hAnsi="Poppins"/>
          <w:color w:val="auto"/>
          <w:rPrChange w:id="1228" w:author="Stuart McLarnon (NESO)" w:date="2024-11-20T15:15:00Z">
            <w:rPr>
              <w:color w:val="auto"/>
            </w:rPr>
          </w:rPrChange>
        </w:rPr>
      </w:pPr>
      <w:r w:rsidRPr="00037098">
        <w:rPr>
          <w:rFonts w:ascii="Poppins" w:hAnsi="Poppins"/>
          <w:color w:val="auto"/>
          <w:rPrChange w:id="1229" w:author="Stuart McLarnon (NESO)" w:date="2024-11-20T15:15:00Z">
            <w:rPr>
              <w:color w:val="auto"/>
            </w:rPr>
          </w:rPrChange>
        </w:rPr>
        <w:t xml:space="preserve">2. </w:t>
      </w:r>
      <w:r w:rsidRPr="00037098">
        <w:rPr>
          <w:rFonts w:ascii="Poppins" w:hAnsi="Poppins"/>
          <w:color w:val="auto"/>
          <w:rPrChange w:id="1230" w:author="Stuart McLarnon (NESO)" w:date="2024-11-20T15:15:00Z">
            <w:rPr>
              <w:color w:val="auto"/>
            </w:rPr>
          </w:rPrChange>
        </w:rPr>
        <w:tab/>
      </w:r>
      <w:r w:rsidRPr="00037098">
        <w:rPr>
          <w:rFonts w:ascii="Poppins" w:hAnsi="Poppins"/>
          <w:i/>
          <w:color w:val="auto"/>
          <w:rPrChange w:id="1231" w:author="Stuart McLarnon (NESO)" w:date="2024-11-20T15:15:00Z">
            <w:rPr>
              <w:i/>
              <w:color w:val="auto"/>
            </w:rPr>
          </w:rPrChange>
        </w:rPr>
        <w:t>By 18 December 2019</w:t>
      </w:r>
      <w:r w:rsidR="007A331E" w:rsidRPr="00037098">
        <w:rPr>
          <w:rFonts w:ascii="Poppins" w:hAnsi="Poppins"/>
          <w:i/>
          <w:color w:val="auto"/>
          <w:rPrChange w:id="1232" w:author="Stuart McLarnon (NESO)" w:date="2024-11-20T15:15:00Z">
            <w:rPr>
              <w:i/>
              <w:color w:val="auto"/>
            </w:rPr>
          </w:rPrChange>
        </w:rPr>
        <w:t>,</w:t>
      </w:r>
      <w:r w:rsidRPr="00037098">
        <w:rPr>
          <w:rFonts w:ascii="Poppins" w:hAnsi="Poppins"/>
          <w:i/>
          <w:color w:val="auto"/>
          <w:rPrChange w:id="1233" w:author="Stuart McLarnon (NESO)" w:date="2024-11-20T15:15:00Z">
            <w:rPr>
              <w:i/>
              <w:color w:val="auto"/>
            </w:rPr>
          </w:rPrChange>
        </w:rPr>
        <w:t xml:space="preserve"> each TSO shall define a test plan in consultation with the DSOs, the SGUs identified pursuant to Articles 11(4) and 23(4), the defence service providers and the restoration service providers.</w:t>
      </w:r>
      <w:r w:rsidR="00E73D96" w:rsidRPr="00037098">
        <w:rPr>
          <w:rFonts w:ascii="Poppins" w:hAnsi="Poppins"/>
          <w:i/>
          <w:color w:val="auto"/>
          <w:rPrChange w:id="1234" w:author="Stuart McLarnon (NESO)" w:date="2024-11-20T15:15:00Z">
            <w:rPr>
              <w:i/>
              <w:color w:val="auto"/>
            </w:rPr>
          </w:rPrChange>
        </w:rPr>
        <w:t xml:space="preserve"> </w:t>
      </w:r>
      <w:r w:rsidRPr="00037098">
        <w:rPr>
          <w:rFonts w:ascii="Poppins" w:hAnsi="Poppins"/>
          <w:i/>
          <w:color w:val="auto"/>
          <w:rPrChange w:id="1235" w:author="Stuart McLarnon (NESO)" w:date="2024-11-20T15:15:00Z">
            <w:rPr>
              <w:i/>
              <w:color w:val="auto"/>
            </w:rPr>
          </w:rPrChange>
        </w:rPr>
        <w:t xml:space="preserve"> The test plan shall identify the equipment and capabilities relevant for the system defence plan and the restoration plan that have to be tested.</w:t>
      </w:r>
    </w:p>
    <w:p w14:paraId="28E637FF" w14:textId="7123E3E5" w:rsidR="00116AEB" w:rsidRPr="00037098" w:rsidRDefault="00116AEB" w:rsidP="00A64583">
      <w:pPr>
        <w:ind w:left="709" w:hanging="709"/>
        <w:jc w:val="both"/>
        <w:rPr>
          <w:rFonts w:ascii="Poppins" w:hAnsi="Poppins"/>
          <w:color w:val="auto"/>
          <w:rPrChange w:id="1236" w:author="Stuart McLarnon (NESO)" w:date="2024-11-20T15:15:00Z">
            <w:rPr>
              <w:color w:val="auto"/>
            </w:rPr>
          </w:rPrChange>
        </w:rPr>
      </w:pPr>
      <w:r w:rsidRPr="00037098">
        <w:rPr>
          <w:rFonts w:ascii="Poppins" w:hAnsi="Poppins"/>
          <w:color w:val="auto"/>
          <w:rPrChange w:id="1237" w:author="Stuart McLarnon (NESO)" w:date="2024-11-20T15:15:00Z">
            <w:rPr>
              <w:color w:val="auto"/>
            </w:rPr>
          </w:rPrChange>
        </w:rPr>
        <w:t xml:space="preserve">3. </w:t>
      </w:r>
      <w:r w:rsidRPr="00037098">
        <w:rPr>
          <w:rFonts w:ascii="Poppins" w:hAnsi="Poppins"/>
          <w:color w:val="auto"/>
          <w:rPrChange w:id="1238" w:author="Stuart McLarnon (NESO)" w:date="2024-11-20T15:15:00Z">
            <w:rPr>
              <w:color w:val="auto"/>
            </w:rPr>
          </w:rPrChange>
        </w:rPr>
        <w:tab/>
      </w:r>
      <w:r w:rsidRPr="00037098">
        <w:rPr>
          <w:rFonts w:ascii="Poppins" w:hAnsi="Poppins"/>
          <w:i/>
          <w:color w:val="auto"/>
          <w:rPrChange w:id="1239" w:author="Stuart McLarnon (NESO)" w:date="2024-11-20T15:15:00Z">
            <w:rPr>
              <w:i/>
              <w:color w:val="auto"/>
            </w:rPr>
          </w:rPrChange>
        </w:rPr>
        <w:t>The test plan shall include the periodicity and conditions of the tests, following the minimum requirements outlined in Articles 44 to 47. The test plan shall follow the methodology laid down in Regulation (EU) 2016/631 Regulation (EU) 2016/1388 and Regulation (EU) 2016/1447</w:t>
      </w:r>
      <w:r w:rsidRPr="00037098">
        <w:rPr>
          <w:rFonts w:ascii="Poppins" w:hAnsi="Poppins"/>
          <w:i/>
          <w:color w:val="auto"/>
          <w:rPrChange w:id="1240" w:author="Stuart McLarnon (NESO)" w:date="2024-11-20T15:15:00Z">
            <w:rPr>
              <w:i/>
              <w:color w:val="auto"/>
            </w:rPr>
          </w:rPrChange>
        </w:rPr>
        <w:tab/>
        <w:t xml:space="preserve">for the corresponding tested capability. </w:t>
      </w:r>
      <w:r w:rsidR="00E73D96" w:rsidRPr="00037098">
        <w:rPr>
          <w:rFonts w:ascii="Poppins" w:hAnsi="Poppins"/>
          <w:i/>
          <w:color w:val="auto"/>
          <w:rPrChange w:id="1241" w:author="Stuart McLarnon (NESO)" w:date="2024-11-20T15:15:00Z">
            <w:rPr>
              <w:i/>
              <w:color w:val="auto"/>
            </w:rPr>
          </w:rPrChange>
        </w:rPr>
        <w:t xml:space="preserve"> </w:t>
      </w:r>
      <w:r w:rsidRPr="00037098">
        <w:rPr>
          <w:rFonts w:ascii="Poppins" w:hAnsi="Poppins"/>
          <w:i/>
          <w:color w:val="auto"/>
          <w:rPrChange w:id="1242" w:author="Stuart McLarnon (NESO)" w:date="2024-11-20T15:15:00Z">
            <w:rPr>
              <w:i/>
              <w:color w:val="auto"/>
            </w:rPr>
          </w:rPrChange>
        </w:rPr>
        <w:t>For SGUs that are not subject to Regulation (EU) 2016/631, Regulation (EU) 2016/1388 and</w:t>
      </w:r>
      <w:r w:rsidRPr="00037098">
        <w:rPr>
          <w:rFonts w:ascii="Poppins" w:hAnsi="Poppins"/>
          <w:i/>
          <w:color w:val="auto"/>
          <w:rPrChange w:id="1243" w:author="Stuart McLarnon (NESO)" w:date="2024-11-20T15:15:00Z">
            <w:rPr>
              <w:i/>
              <w:color w:val="auto"/>
            </w:rPr>
          </w:rPrChange>
        </w:rPr>
        <w:tab/>
        <w:t>Regulation (EU) 2016/1447, the test plan shall follow the provisions of national law.</w:t>
      </w:r>
      <w:r w:rsidRPr="00037098">
        <w:rPr>
          <w:rFonts w:ascii="Poppins" w:hAnsi="Poppins"/>
          <w:color w:val="auto"/>
          <w:rPrChange w:id="1244" w:author="Stuart McLarnon (NESO)" w:date="2024-11-20T15:15:00Z">
            <w:rPr>
              <w:color w:val="auto"/>
            </w:rPr>
          </w:rPrChange>
        </w:rPr>
        <w:t xml:space="preserve"> </w:t>
      </w:r>
    </w:p>
    <w:p w14:paraId="1472D1E3" w14:textId="5FE8196D" w:rsidR="00116AEB" w:rsidRPr="00037098" w:rsidRDefault="00116AEB" w:rsidP="00A64583">
      <w:pPr>
        <w:ind w:left="709" w:hanging="709"/>
        <w:jc w:val="both"/>
        <w:rPr>
          <w:rFonts w:ascii="Poppins" w:hAnsi="Poppins"/>
          <w:color w:val="auto"/>
          <w:rPrChange w:id="1245" w:author="Stuart McLarnon (NESO)" w:date="2024-11-20T15:15:00Z">
            <w:rPr>
              <w:color w:val="auto"/>
            </w:rPr>
          </w:rPrChange>
        </w:rPr>
      </w:pPr>
      <w:r w:rsidRPr="00037098">
        <w:rPr>
          <w:rFonts w:ascii="Poppins" w:hAnsi="Poppins"/>
          <w:color w:val="auto"/>
          <w:rPrChange w:id="1246" w:author="Stuart McLarnon (NESO)" w:date="2024-11-20T15:15:00Z">
            <w:rPr>
              <w:color w:val="auto"/>
            </w:rPr>
          </w:rPrChange>
        </w:rPr>
        <w:t xml:space="preserve">4. </w:t>
      </w:r>
      <w:r w:rsidRPr="00037098">
        <w:rPr>
          <w:rFonts w:ascii="Poppins" w:hAnsi="Poppins"/>
          <w:color w:val="auto"/>
          <w:rPrChange w:id="1247" w:author="Stuart McLarnon (NESO)" w:date="2024-11-20T15:15:00Z">
            <w:rPr>
              <w:color w:val="auto"/>
            </w:rPr>
          </w:rPrChange>
        </w:rPr>
        <w:tab/>
      </w:r>
      <w:r w:rsidRPr="00037098">
        <w:rPr>
          <w:rFonts w:ascii="Poppins" w:hAnsi="Poppins"/>
          <w:i/>
          <w:color w:val="auto"/>
          <w:rPrChange w:id="1248" w:author="Stuart McLarnon (NESO)" w:date="2024-11-20T15:15:00Z">
            <w:rPr>
              <w:i/>
              <w:color w:val="auto"/>
            </w:rPr>
          </w:rPrChange>
        </w:rPr>
        <w:t>Each TSO, DSO, SGU, defence service provider and restoration service provider shall not endanger the operational security of the transmission system and of the interconnected transmission system during the test. The test shall be conducted in a way that minimises the</w:t>
      </w:r>
      <w:r w:rsidR="00B572A4" w:rsidRPr="00037098">
        <w:rPr>
          <w:rFonts w:ascii="Poppins" w:hAnsi="Poppins"/>
          <w:i/>
          <w:color w:val="auto"/>
          <w:rPrChange w:id="1249" w:author="Stuart McLarnon (NESO)" w:date="2024-11-20T15:15:00Z">
            <w:rPr>
              <w:i/>
              <w:color w:val="auto"/>
            </w:rPr>
          </w:rPrChange>
        </w:rPr>
        <w:t xml:space="preserve"> impact</w:t>
      </w:r>
      <w:r w:rsidRPr="00037098">
        <w:rPr>
          <w:rFonts w:ascii="Poppins" w:hAnsi="Poppins"/>
          <w:i/>
          <w:color w:val="auto"/>
          <w:rPrChange w:id="1250" w:author="Stuart McLarnon (NESO)" w:date="2024-11-20T15:15:00Z">
            <w:rPr>
              <w:i/>
              <w:color w:val="auto"/>
            </w:rPr>
          </w:rPrChange>
        </w:rPr>
        <w:t xml:space="preserve"> on system users.</w:t>
      </w:r>
    </w:p>
    <w:p w14:paraId="6AB324D6" w14:textId="2ED79ECE" w:rsidR="00116AEB" w:rsidRPr="00037098" w:rsidRDefault="00116AEB" w:rsidP="00A64583">
      <w:pPr>
        <w:ind w:left="709" w:hanging="709"/>
        <w:jc w:val="both"/>
        <w:rPr>
          <w:rFonts w:ascii="Poppins" w:hAnsi="Poppins"/>
          <w:color w:val="auto"/>
          <w:rPrChange w:id="1251" w:author="Stuart McLarnon (NESO)" w:date="2024-11-20T15:15:00Z">
            <w:rPr>
              <w:color w:val="auto"/>
            </w:rPr>
          </w:rPrChange>
        </w:rPr>
      </w:pPr>
      <w:r w:rsidRPr="00037098">
        <w:rPr>
          <w:rFonts w:ascii="Poppins" w:hAnsi="Poppins"/>
          <w:color w:val="auto"/>
          <w:rPrChange w:id="1252" w:author="Stuart McLarnon (NESO)" w:date="2024-11-20T15:15:00Z">
            <w:rPr>
              <w:color w:val="auto"/>
            </w:rPr>
          </w:rPrChange>
        </w:rPr>
        <w:t xml:space="preserve">5. </w:t>
      </w:r>
      <w:r w:rsidRPr="00037098">
        <w:rPr>
          <w:rFonts w:ascii="Poppins" w:hAnsi="Poppins"/>
          <w:color w:val="auto"/>
          <w:rPrChange w:id="1253" w:author="Stuart McLarnon (NESO)" w:date="2024-11-20T15:15:00Z">
            <w:rPr>
              <w:color w:val="auto"/>
            </w:rPr>
          </w:rPrChange>
        </w:rPr>
        <w:tab/>
      </w:r>
      <w:r w:rsidRPr="00037098">
        <w:rPr>
          <w:rFonts w:ascii="Poppins" w:hAnsi="Poppins"/>
          <w:i/>
          <w:color w:val="auto"/>
          <w:rPrChange w:id="1254" w:author="Stuart McLarnon (NESO)" w:date="2024-11-20T15:15:00Z">
            <w:rPr>
              <w:i/>
              <w:color w:val="auto"/>
            </w:rPr>
          </w:rPrChange>
        </w:rPr>
        <w:t>The test is deemed to be successful when it fulfils the conditions established by the relevant system operator pursuant to paragraph 3. As long as a test fails to fulfil these criteria, the TSO, DSO, SGU, defence service provider and restoration service provider shall repeat the test.</w:t>
      </w:r>
    </w:p>
    <w:p w14:paraId="428FEFD6" w14:textId="20F4020E" w:rsidR="003A17F9" w:rsidRPr="00037098" w:rsidRDefault="003A17F9" w:rsidP="003A17F9">
      <w:pPr>
        <w:pStyle w:val="Heading1"/>
        <w:rPr>
          <w:rFonts w:ascii="Poppins Medium" w:hAnsi="Poppins Medium"/>
          <w:color w:val="3F0731"/>
          <w:rPrChange w:id="1255" w:author="Stuart McLarnon (NESO)" w:date="2024-11-20T15:15:00Z">
            <w:rPr>
              <w:sz w:val="24"/>
            </w:rPr>
          </w:rPrChange>
        </w:rPr>
      </w:pPr>
      <w:bookmarkStart w:id="1256" w:name="_Toc104197611"/>
      <w:bookmarkStart w:id="1257" w:name="_Toc119777604"/>
      <w:r w:rsidRPr="00037098">
        <w:rPr>
          <w:rFonts w:ascii="Poppins Medium" w:hAnsi="Poppins Medium"/>
          <w:color w:val="3F0731"/>
          <w:sz w:val="32"/>
          <w:rPrChange w:id="1258" w:author="Stuart McLarnon (NESO)" w:date="2024-11-20T15:15:00Z">
            <w:rPr/>
          </w:rPrChange>
        </w:rPr>
        <w:t>A</w:t>
      </w:r>
      <w:r w:rsidR="0051585A" w:rsidRPr="00037098">
        <w:rPr>
          <w:rFonts w:ascii="Poppins Medium" w:hAnsi="Poppins Medium"/>
          <w:color w:val="3F0731"/>
          <w:sz w:val="32"/>
          <w:rPrChange w:id="1259" w:author="Stuart McLarnon (NESO)" w:date="2024-11-20T15:15:00Z">
            <w:rPr/>
          </w:rPrChange>
        </w:rPr>
        <w:t>pplication</w:t>
      </w:r>
      <w:bookmarkEnd w:id="1256"/>
      <w:bookmarkEnd w:id="1257"/>
      <w:r w:rsidRPr="00037098">
        <w:rPr>
          <w:rFonts w:ascii="Poppins Medium" w:hAnsi="Poppins Medium"/>
          <w:color w:val="3F0731"/>
          <w:rPrChange w:id="1260" w:author="Stuart McLarnon (NESO)" w:date="2024-11-20T15:15:00Z">
            <w:rPr>
              <w:sz w:val="24"/>
            </w:rPr>
          </w:rPrChange>
        </w:rPr>
        <w:t xml:space="preserve"> </w:t>
      </w:r>
    </w:p>
    <w:p w14:paraId="4102CAF2" w14:textId="191E23AB" w:rsidR="00E36B47" w:rsidRPr="00037098" w:rsidRDefault="003A17F9" w:rsidP="00E36B47">
      <w:pPr>
        <w:jc w:val="both"/>
        <w:rPr>
          <w:rFonts w:ascii="Poppins" w:hAnsi="Poppins"/>
          <w:color w:val="auto"/>
          <w:rPrChange w:id="1261" w:author="Stuart McLarnon (NESO)" w:date="2024-11-20T15:15:00Z">
            <w:rPr>
              <w:color w:val="auto"/>
            </w:rPr>
          </w:rPrChange>
        </w:rPr>
      </w:pPr>
      <w:r w:rsidRPr="00037098">
        <w:rPr>
          <w:rFonts w:ascii="Poppins" w:hAnsi="Poppins"/>
          <w:color w:val="auto"/>
          <w:rPrChange w:id="1262" w:author="Stuart McLarnon (NESO)" w:date="2024-11-20T15:15:00Z">
            <w:rPr>
              <w:color w:val="auto"/>
            </w:rPr>
          </w:rPrChange>
        </w:rPr>
        <w:t>In GB</w:t>
      </w:r>
      <w:r w:rsidR="00F637BE" w:rsidRPr="00037098">
        <w:rPr>
          <w:rFonts w:ascii="Poppins" w:hAnsi="Poppins"/>
          <w:color w:val="auto"/>
          <w:rPrChange w:id="1263" w:author="Stuart McLarnon (NESO)" w:date="2024-11-20T15:15:00Z">
            <w:rPr>
              <w:color w:val="auto"/>
            </w:rPr>
          </w:rPrChange>
        </w:rPr>
        <w:t>,</w:t>
      </w:r>
      <w:r w:rsidRPr="00037098">
        <w:rPr>
          <w:rFonts w:ascii="Poppins" w:hAnsi="Poppins"/>
          <w:color w:val="auto"/>
          <w:rPrChange w:id="1264" w:author="Stuart McLarnon (NESO)" w:date="2024-11-20T15:15:00Z">
            <w:rPr>
              <w:color w:val="auto"/>
            </w:rPr>
          </w:rPrChange>
        </w:rPr>
        <w:t xml:space="preserve"> </w:t>
      </w:r>
      <w:r w:rsidR="00F637BE" w:rsidRPr="00037098">
        <w:rPr>
          <w:rFonts w:ascii="Poppins" w:hAnsi="Poppins"/>
          <w:color w:val="auto"/>
          <w:rPrChange w:id="1265" w:author="Stuart McLarnon (NESO)" w:date="2024-11-20T15:15:00Z">
            <w:rPr>
              <w:color w:val="auto"/>
            </w:rPr>
          </w:rPrChange>
        </w:rPr>
        <w:t xml:space="preserve">the parties within scope of the EU NCER are defined in Appendix A of the System Defence Plan and System </w:t>
      </w:r>
      <w:r w:rsidR="00542B6A" w:rsidRPr="00037098">
        <w:rPr>
          <w:rFonts w:ascii="Poppins" w:hAnsi="Poppins"/>
          <w:color w:val="auto"/>
          <w:rPrChange w:id="1266" w:author="Stuart McLarnon (NESO)" w:date="2024-11-20T15:15:00Z">
            <w:rPr>
              <w:color w:val="auto"/>
            </w:rPr>
          </w:rPrChange>
        </w:rPr>
        <w:t>Restoration</w:t>
      </w:r>
      <w:r w:rsidR="00F637BE" w:rsidRPr="00037098">
        <w:rPr>
          <w:rFonts w:ascii="Poppins" w:hAnsi="Poppins"/>
          <w:color w:val="auto"/>
          <w:rPrChange w:id="1267" w:author="Stuart McLarnon (NESO)" w:date="2024-11-20T15:15:00Z">
            <w:rPr>
              <w:color w:val="auto"/>
            </w:rPr>
          </w:rPrChange>
        </w:rPr>
        <w:t xml:space="preserve"> Plan.  In summary this extends to CUSC Parties</w:t>
      </w:r>
      <w:r w:rsidR="00F51BB3" w:rsidRPr="00037098">
        <w:rPr>
          <w:rFonts w:ascii="Poppins" w:hAnsi="Poppins"/>
          <w:color w:val="auto"/>
          <w:rPrChange w:id="1268" w:author="Stuart McLarnon (NESO)" w:date="2024-11-20T15:15:00Z">
            <w:rPr>
              <w:color w:val="auto"/>
            </w:rPr>
          </w:rPrChange>
        </w:rPr>
        <w:t xml:space="preserve"> and Non-CUSC Parties who have </w:t>
      </w:r>
      <w:r w:rsidR="00370E07" w:rsidRPr="00037098">
        <w:rPr>
          <w:rFonts w:ascii="Poppins" w:hAnsi="Poppins"/>
          <w:color w:val="auto"/>
          <w:rPrChange w:id="1269" w:author="Stuart McLarnon (NESO)" w:date="2024-11-20T15:15:00Z">
            <w:rPr>
              <w:color w:val="auto"/>
            </w:rPr>
          </w:rPrChange>
        </w:rPr>
        <w:t>a</w:t>
      </w:r>
      <w:r w:rsidR="00F51BB3" w:rsidRPr="00037098">
        <w:rPr>
          <w:rFonts w:ascii="Poppins" w:hAnsi="Poppins"/>
          <w:color w:val="auto"/>
          <w:rPrChange w:id="1270" w:author="Stuart McLarnon (NESO)" w:date="2024-11-20T15:15:00Z">
            <w:rPr>
              <w:color w:val="auto"/>
            </w:rPr>
          </w:rPrChange>
        </w:rPr>
        <w:t xml:space="preserve"> contract with </w:t>
      </w:r>
      <w:del w:id="1271" w:author="Stuart McLarnon (NESO)" w:date="2024-11-20T15:15:00Z">
        <w:r w:rsidR="00F51BB3" w:rsidRPr="00664626">
          <w:rPr>
            <w:color w:val="auto"/>
          </w:rPr>
          <w:delText>NGESO</w:delText>
        </w:r>
      </w:del>
      <w:ins w:id="1272" w:author="Stuart McLarnon (NESO)" w:date="2024-11-20T15:15:00Z">
        <w:r w:rsidR="008A4E5B">
          <w:rPr>
            <w:rFonts w:ascii="Poppins" w:hAnsi="Poppins" w:cs="Poppins"/>
            <w:color w:val="auto"/>
          </w:rPr>
          <w:t>NESO</w:t>
        </w:r>
      </w:ins>
      <w:r w:rsidR="00F51BB3" w:rsidRPr="00037098">
        <w:rPr>
          <w:rFonts w:ascii="Poppins" w:hAnsi="Poppins"/>
          <w:color w:val="auto"/>
          <w:rPrChange w:id="1273" w:author="Stuart McLarnon (NESO)" w:date="2024-11-20T15:15:00Z">
            <w:rPr>
              <w:color w:val="auto"/>
            </w:rPr>
          </w:rPrChange>
        </w:rPr>
        <w:t xml:space="preserve"> to provide a De</w:t>
      </w:r>
      <w:r w:rsidR="005F64D0" w:rsidRPr="00037098">
        <w:rPr>
          <w:rFonts w:ascii="Poppins" w:hAnsi="Poppins"/>
          <w:color w:val="auto"/>
          <w:rPrChange w:id="1274" w:author="Stuart McLarnon (NESO)" w:date="2024-11-20T15:15:00Z">
            <w:rPr>
              <w:color w:val="auto"/>
            </w:rPr>
          </w:rPrChange>
        </w:rPr>
        <w:t>fence Service or a Restoration Service</w:t>
      </w:r>
      <w:r w:rsidR="00E20A3B" w:rsidRPr="00037098">
        <w:rPr>
          <w:rFonts w:ascii="Poppins" w:hAnsi="Poppins"/>
          <w:color w:val="auto"/>
          <w:rPrChange w:id="1275" w:author="Stuart McLarnon (NESO)" w:date="2024-11-20T15:15:00Z">
            <w:rPr>
              <w:color w:val="auto"/>
            </w:rPr>
          </w:rPrChange>
        </w:rPr>
        <w:t>.</w:t>
      </w:r>
    </w:p>
    <w:p w14:paraId="51897768" w14:textId="191A7DCD" w:rsidR="00E36B47" w:rsidRPr="00037098" w:rsidRDefault="00113EA7" w:rsidP="00E36B47">
      <w:pPr>
        <w:jc w:val="both"/>
        <w:rPr>
          <w:rFonts w:ascii="Poppins" w:hAnsi="Poppins"/>
          <w:color w:val="auto"/>
          <w:rPrChange w:id="1276" w:author="Stuart McLarnon (NESO)" w:date="2024-11-20T15:15:00Z">
            <w:rPr>
              <w:color w:val="auto"/>
            </w:rPr>
          </w:rPrChange>
        </w:rPr>
      </w:pPr>
      <w:r w:rsidRPr="00037098">
        <w:rPr>
          <w:rFonts w:ascii="Poppins" w:hAnsi="Poppins"/>
          <w:color w:val="auto"/>
          <w:rPrChange w:id="1277" w:author="Stuart McLarnon (NESO)" w:date="2024-11-20T15:15:00Z">
            <w:rPr>
              <w:color w:val="auto"/>
            </w:rPr>
          </w:rPrChange>
        </w:rPr>
        <w:t xml:space="preserve">Although the UK has departed from the EU, the majority of the requirements in the EU NCER have been retained in GB law via </w:t>
      </w:r>
      <w:r w:rsidRPr="00037098">
        <w:rPr>
          <w:rFonts w:ascii="Poppins" w:hAnsi="Poppins"/>
          <w:color w:val="auto"/>
          <w:rPrChange w:id="1278" w:author="Stuart McLarnon (NESO)" w:date="2024-11-20T15:15:00Z">
            <w:rPr>
              <w:color w:val="auto"/>
            </w:rPr>
          </w:rPrChange>
        </w:rPr>
        <w:lastRenderedPageBreak/>
        <w:t>Statutory Instrument (SI 533 2019).  Therefore, unless provided for by exception in SI 533 2019, the requirements of the EU NCER will apply unchanged.</w:t>
      </w:r>
    </w:p>
    <w:p w14:paraId="248990E5" w14:textId="23528E38" w:rsidR="000226A1" w:rsidRPr="000457E0" w:rsidRDefault="00241CFE" w:rsidP="00D81794">
      <w:pPr>
        <w:pStyle w:val="Heading1"/>
        <w:rPr>
          <w:rFonts w:ascii="Poppins Medium" w:hAnsi="Poppins Medium"/>
          <w:color w:val="3F0731"/>
          <w:sz w:val="32"/>
          <w:rPrChange w:id="1279" w:author="Stuart McLarnon (NESO)" w:date="2024-11-20T15:15:00Z">
            <w:rPr/>
          </w:rPrChange>
        </w:rPr>
      </w:pPr>
      <w:bookmarkStart w:id="1280" w:name="_Toc104197612"/>
      <w:bookmarkStart w:id="1281" w:name="_Toc119777605"/>
      <w:r w:rsidRPr="000457E0">
        <w:rPr>
          <w:rFonts w:ascii="Poppins Medium" w:hAnsi="Poppins Medium"/>
          <w:color w:val="3F0731"/>
          <w:sz w:val="32"/>
          <w:rPrChange w:id="1282" w:author="Stuart McLarnon (NESO)" w:date="2024-11-20T15:15:00Z">
            <w:rPr/>
          </w:rPrChange>
        </w:rPr>
        <w:t>I</w:t>
      </w:r>
      <w:r w:rsidR="002B5088" w:rsidRPr="000457E0">
        <w:rPr>
          <w:rFonts w:ascii="Poppins Medium" w:hAnsi="Poppins Medium"/>
          <w:color w:val="3F0731"/>
          <w:sz w:val="32"/>
          <w:rPrChange w:id="1283" w:author="Stuart McLarnon (NESO)" w:date="2024-11-20T15:15:00Z">
            <w:rPr/>
          </w:rPrChange>
        </w:rPr>
        <w:t>mplementation of the Test Plan in GB</w:t>
      </w:r>
      <w:bookmarkEnd w:id="1280"/>
      <w:bookmarkEnd w:id="1281"/>
    </w:p>
    <w:p w14:paraId="3EA1AA1E" w14:textId="50D3BDDA" w:rsidR="000226A1" w:rsidRPr="000457E0" w:rsidRDefault="00263720" w:rsidP="00263720">
      <w:pPr>
        <w:pStyle w:val="Heading2"/>
        <w:rPr>
          <w:rFonts w:ascii="Poppins Medium" w:hAnsi="Poppins Medium"/>
          <w:color w:val="3F0731"/>
          <w:sz w:val="32"/>
          <w:rPrChange w:id="1284" w:author="Stuart McLarnon (NESO)" w:date="2024-11-20T15:15:00Z">
            <w:rPr/>
          </w:rPrChange>
        </w:rPr>
      </w:pPr>
      <w:bookmarkStart w:id="1285" w:name="_Toc104197613"/>
      <w:bookmarkStart w:id="1286" w:name="_Toc24975036"/>
      <w:bookmarkStart w:id="1287" w:name="_Toc119777606"/>
      <w:r w:rsidRPr="000457E0">
        <w:rPr>
          <w:rFonts w:ascii="Poppins Medium" w:hAnsi="Poppins Medium"/>
          <w:color w:val="3F0731"/>
          <w:sz w:val="32"/>
          <w:rPrChange w:id="1288" w:author="Stuart McLarnon (NESO)" w:date="2024-11-20T15:15:00Z">
            <w:rPr/>
          </w:rPrChange>
        </w:rPr>
        <w:t>Assessment and Compliance</w:t>
      </w:r>
      <w:bookmarkEnd w:id="1285"/>
      <w:bookmarkEnd w:id="1286"/>
      <w:bookmarkEnd w:id="1287"/>
    </w:p>
    <w:p w14:paraId="6286245B" w14:textId="5C999084" w:rsidR="000226A1" w:rsidRPr="00037098" w:rsidRDefault="006E4D3E" w:rsidP="00FB3F1E">
      <w:pPr>
        <w:ind w:left="720" w:hanging="720"/>
        <w:jc w:val="both"/>
        <w:rPr>
          <w:rFonts w:ascii="Poppins" w:hAnsi="Poppins"/>
          <w:rPrChange w:id="1289" w:author="Stuart McLarnon (NESO)" w:date="2024-11-20T15:15:00Z">
            <w:rPr/>
          </w:rPrChange>
        </w:rPr>
      </w:pPr>
      <w:r>
        <w:rPr>
          <w:color w:val="auto"/>
        </w:rPr>
        <w:t>5</w:t>
      </w:r>
      <w:r w:rsidR="000226A1" w:rsidRPr="00A64583">
        <w:rPr>
          <w:color w:val="auto"/>
        </w:rPr>
        <w:t>.1.1</w:t>
      </w:r>
      <w:r w:rsidR="000226A1" w:rsidRPr="00A64583">
        <w:rPr>
          <w:color w:val="auto"/>
        </w:rPr>
        <w:tab/>
      </w:r>
      <w:r w:rsidR="00263720" w:rsidRPr="00037098">
        <w:rPr>
          <w:rFonts w:ascii="Poppins" w:hAnsi="Poppins"/>
          <w:color w:val="auto"/>
          <w:rPrChange w:id="1290" w:author="Stuart McLarnon (NESO)" w:date="2024-11-20T15:15:00Z">
            <w:rPr>
              <w:color w:val="auto"/>
            </w:rPr>
          </w:rPrChange>
        </w:rPr>
        <w:t>Article 43(1) states “</w:t>
      </w:r>
      <w:r w:rsidR="00116AEB" w:rsidRPr="00037098">
        <w:rPr>
          <w:rFonts w:ascii="Poppins" w:hAnsi="Poppins"/>
          <w:i/>
          <w:color w:val="auto"/>
          <w:rPrChange w:id="1291" w:author="Stuart McLarnon (NESO)" w:date="2024-11-20T15:15:00Z">
            <w:rPr>
              <w:i/>
              <w:color w:val="auto"/>
            </w:rPr>
          </w:rPrChange>
        </w:rPr>
        <w:t xml:space="preserve">Each TSO shall periodically assess the proper functioning of all equipment and capabilities considered in the System Defence Plan and the Restoration Plan. </w:t>
      </w:r>
      <w:r w:rsidR="00E73D96" w:rsidRPr="00037098">
        <w:rPr>
          <w:rFonts w:ascii="Poppins" w:hAnsi="Poppins"/>
          <w:i/>
          <w:color w:val="auto"/>
          <w:rPrChange w:id="1292" w:author="Stuart McLarnon (NESO)" w:date="2024-11-20T15:15:00Z">
            <w:rPr>
              <w:i/>
              <w:color w:val="auto"/>
            </w:rPr>
          </w:rPrChange>
        </w:rPr>
        <w:t xml:space="preserve"> </w:t>
      </w:r>
      <w:r w:rsidR="00116AEB" w:rsidRPr="00037098">
        <w:rPr>
          <w:rFonts w:ascii="Poppins" w:hAnsi="Poppins"/>
          <w:i/>
          <w:color w:val="auto"/>
          <w:rPrChange w:id="1293" w:author="Stuart McLarnon (NESO)" w:date="2024-11-20T15:15:00Z">
            <w:rPr>
              <w:i/>
              <w:color w:val="auto"/>
            </w:rPr>
          </w:rPrChange>
        </w:rPr>
        <w:t xml:space="preserve">To this end, each TSO shall periodically verify the compliance of such equipment and capabilities, in accordance with paragraph 2 and with Article 41(2) of Regulation (EU) 2016/631, Article 35(2) of Regulation (EU) 2016/1388 and Article 69(1) and (2) of </w:t>
      </w:r>
      <w:r w:rsidR="00116AEB" w:rsidRPr="00037098">
        <w:rPr>
          <w:rFonts w:ascii="Poppins" w:hAnsi="Poppins"/>
          <w:i/>
          <w:color w:val="auto"/>
          <w:rPrChange w:id="1294" w:author="Stuart McLarnon (NESO)" w:date="2024-11-20T15:15:00Z">
            <w:rPr>
              <w:i/>
              <w:color w:val="auto"/>
            </w:rPr>
          </w:rPrChange>
        </w:rPr>
        <w:tab/>
        <w:t>Regulation (EU) 2016/1447”</w:t>
      </w:r>
      <w:r w:rsidR="00E73D96" w:rsidRPr="00037098">
        <w:rPr>
          <w:rFonts w:ascii="Poppins" w:hAnsi="Poppins"/>
          <w:i/>
          <w:color w:val="auto"/>
          <w:rPrChange w:id="1295" w:author="Stuart McLarnon (NESO)" w:date="2024-11-20T15:15:00Z">
            <w:rPr>
              <w:i/>
              <w:color w:val="auto"/>
            </w:rPr>
          </w:rPrChange>
        </w:rPr>
        <w:t>.</w:t>
      </w:r>
    </w:p>
    <w:p w14:paraId="226FF57A" w14:textId="0CCA335C" w:rsidR="000226A1" w:rsidRPr="00037098" w:rsidRDefault="006E4D3E" w:rsidP="00FB3F1E">
      <w:pPr>
        <w:ind w:left="720" w:hanging="720"/>
        <w:jc w:val="both"/>
        <w:rPr>
          <w:rFonts w:ascii="Poppins" w:hAnsi="Poppins"/>
          <w:color w:val="auto"/>
          <w:rPrChange w:id="1296" w:author="Stuart McLarnon (NESO)" w:date="2024-11-20T15:15:00Z">
            <w:rPr>
              <w:color w:val="auto"/>
            </w:rPr>
          </w:rPrChange>
        </w:rPr>
      </w:pPr>
      <w:r w:rsidRPr="00037098">
        <w:rPr>
          <w:rFonts w:ascii="Poppins" w:hAnsi="Poppins"/>
          <w:color w:val="auto"/>
          <w:rPrChange w:id="1297" w:author="Stuart McLarnon (NESO)" w:date="2024-11-20T15:15:00Z">
            <w:rPr>
              <w:color w:val="auto"/>
            </w:rPr>
          </w:rPrChange>
        </w:rPr>
        <w:t>5</w:t>
      </w:r>
      <w:r w:rsidR="000226A1" w:rsidRPr="00037098">
        <w:rPr>
          <w:rFonts w:ascii="Poppins" w:hAnsi="Poppins"/>
          <w:color w:val="auto"/>
          <w:rPrChange w:id="1298" w:author="Stuart McLarnon (NESO)" w:date="2024-11-20T15:15:00Z">
            <w:rPr>
              <w:color w:val="auto"/>
            </w:rPr>
          </w:rPrChange>
        </w:rPr>
        <w:t>.1.2</w:t>
      </w:r>
      <w:r w:rsidR="000226A1" w:rsidRPr="00037098">
        <w:rPr>
          <w:rFonts w:ascii="Poppins" w:hAnsi="Poppins"/>
          <w:color w:val="auto"/>
          <w:rPrChange w:id="1299" w:author="Stuart McLarnon (NESO)" w:date="2024-11-20T15:15:00Z">
            <w:rPr>
              <w:color w:val="auto"/>
            </w:rPr>
          </w:rPrChange>
        </w:rPr>
        <w:tab/>
      </w:r>
      <w:del w:id="1300" w:author="Stuart McLarnon (NESO)" w:date="2024-11-20T15:15:00Z">
        <w:r w:rsidR="00FD2D4E" w:rsidRPr="00664626">
          <w:rPr>
            <w:color w:val="auto"/>
          </w:rPr>
          <w:delText>NG</w:delText>
        </w:r>
        <w:r w:rsidR="00263720" w:rsidRPr="00664626">
          <w:rPr>
            <w:color w:val="auto"/>
          </w:rPr>
          <w:delText>ESO</w:delText>
        </w:r>
      </w:del>
      <w:ins w:id="1301" w:author="Stuart McLarnon (NESO)" w:date="2024-11-20T15:15:00Z">
        <w:r w:rsidR="008A4E5B">
          <w:rPr>
            <w:rFonts w:ascii="Poppins" w:hAnsi="Poppins" w:cs="Poppins"/>
            <w:color w:val="auto"/>
          </w:rPr>
          <w:t>NESO</w:t>
        </w:r>
      </w:ins>
      <w:r w:rsidR="00263720" w:rsidRPr="00037098">
        <w:rPr>
          <w:rFonts w:ascii="Poppins" w:hAnsi="Poppins"/>
          <w:color w:val="auto"/>
          <w:rPrChange w:id="1302" w:author="Stuart McLarnon (NESO)" w:date="2024-11-20T15:15:00Z">
            <w:rPr>
              <w:color w:val="auto"/>
            </w:rPr>
          </w:rPrChange>
        </w:rPr>
        <w:t xml:space="preserve"> has prepared System Defence and System Restoration Plan</w:t>
      </w:r>
      <w:r w:rsidR="00463EED" w:rsidRPr="00037098">
        <w:rPr>
          <w:rFonts w:ascii="Poppins" w:hAnsi="Poppins"/>
          <w:color w:val="auto"/>
          <w:rPrChange w:id="1303" w:author="Stuart McLarnon (NESO)" w:date="2024-11-20T15:15:00Z">
            <w:rPr>
              <w:color w:val="auto"/>
            </w:rPr>
          </w:rPrChange>
        </w:rPr>
        <w:t>s</w:t>
      </w:r>
      <w:r w:rsidR="00CA6125" w:rsidRPr="00037098">
        <w:rPr>
          <w:rFonts w:ascii="Poppins" w:hAnsi="Poppins"/>
          <w:color w:val="auto"/>
          <w:rPrChange w:id="1304" w:author="Stuart McLarnon (NESO)" w:date="2024-11-20T15:15:00Z">
            <w:rPr>
              <w:color w:val="auto"/>
            </w:rPr>
          </w:rPrChange>
        </w:rPr>
        <w:t>.</w:t>
      </w:r>
      <w:r w:rsidR="00370E07" w:rsidRPr="00037098">
        <w:rPr>
          <w:rFonts w:ascii="Poppins" w:hAnsi="Poppins"/>
          <w:color w:val="auto"/>
          <w:rPrChange w:id="1305" w:author="Stuart McLarnon (NESO)" w:date="2024-11-20T15:15:00Z">
            <w:rPr>
              <w:color w:val="auto"/>
            </w:rPr>
          </w:rPrChange>
        </w:rPr>
        <w:t xml:space="preserve"> </w:t>
      </w:r>
      <w:r w:rsidR="00CA6125" w:rsidRPr="00037098">
        <w:rPr>
          <w:rFonts w:ascii="Poppins" w:hAnsi="Poppins"/>
          <w:color w:val="auto"/>
          <w:rPrChange w:id="1306" w:author="Stuart McLarnon (NESO)" w:date="2024-11-20T15:15:00Z">
            <w:rPr>
              <w:color w:val="auto"/>
            </w:rPr>
          </w:rPrChange>
        </w:rPr>
        <w:t xml:space="preserve"> </w:t>
      </w:r>
      <w:r w:rsidR="006C07C9" w:rsidRPr="00037098">
        <w:rPr>
          <w:rFonts w:ascii="Poppins" w:hAnsi="Poppins"/>
          <w:color w:val="auto"/>
          <w:rPrChange w:id="1307" w:author="Stuart McLarnon (NESO)" w:date="2024-11-20T15:15:00Z">
            <w:rPr>
              <w:color w:val="auto"/>
            </w:rPr>
          </w:rPrChange>
        </w:rPr>
        <w:t>T</w:t>
      </w:r>
      <w:r w:rsidR="00D262A4" w:rsidRPr="00037098">
        <w:rPr>
          <w:rFonts w:ascii="Poppins" w:hAnsi="Poppins"/>
          <w:color w:val="auto"/>
          <w:rPrChange w:id="1308" w:author="Stuart McLarnon (NESO)" w:date="2024-11-20T15:15:00Z">
            <w:rPr>
              <w:color w:val="auto"/>
            </w:rPr>
          </w:rPrChange>
        </w:rPr>
        <w:t>hese documents</w:t>
      </w:r>
      <w:r w:rsidR="001E6751" w:rsidRPr="00037098">
        <w:rPr>
          <w:rFonts w:ascii="Poppins" w:hAnsi="Poppins"/>
          <w:color w:val="auto"/>
          <w:rPrChange w:id="1309" w:author="Stuart McLarnon (NESO)" w:date="2024-11-20T15:15:00Z">
            <w:rPr>
              <w:color w:val="auto"/>
            </w:rPr>
          </w:rPrChange>
        </w:rPr>
        <w:t xml:space="preserve"> </w:t>
      </w:r>
      <w:r w:rsidR="006C07C9" w:rsidRPr="00037098">
        <w:rPr>
          <w:rFonts w:ascii="Poppins" w:hAnsi="Poppins"/>
          <w:color w:val="auto"/>
          <w:rPrChange w:id="1310" w:author="Stuart McLarnon (NESO)" w:date="2024-11-20T15:15:00Z">
            <w:rPr>
              <w:color w:val="auto"/>
            </w:rPr>
          </w:rPrChange>
        </w:rPr>
        <w:t>are</w:t>
      </w:r>
      <w:r w:rsidR="001E6751" w:rsidRPr="00037098">
        <w:rPr>
          <w:rFonts w:ascii="Poppins" w:hAnsi="Poppins"/>
          <w:color w:val="auto"/>
          <w:rPrChange w:id="1311" w:author="Stuart McLarnon (NESO)" w:date="2024-11-20T15:15:00Z">
            <w:rPr>
              <w:color w:val="auto"/>
            </w:rPr>
          </w:rPrChange>
        </w:rPr>
        <w:t xml:space="preserve"> available on the </w:t>
      </w:r>
      <w:del w:id="1312" w:author="Stuart McLarnon (NESO)" w:date="2024-11-20T15:15:00Z">
        <w:r w:rsidR="00FD2D4E" w:rsidRPr="00664626">
          <w:rPr>
            <w:color w:val="auto"/>
          </w:rPr>
          <w:delText>NG</w:delText>
        </w:r>
        <w:r w:rsidR="001E6751" w:rsidRPr="00664626">
          <w:rPr>
            <w:color w:val="auto"/>
          </w:rPr>
          <w:delText>ESO</w:delText>
        </w:r>
      </w:del>
      <w:ins w:id="1313" w:author="Stuart McLarnon (NESO)" w:date="2024-11-20T15:15:00Z">
        <w:r w:rsidR="008A4E5B">
          <w:rPr>
            <w:rFonts w:ascii="Poppins" w:hAnsi="Poppins" w:cs="Poppins"/>
            <w:color w:val="auto"/>
          </w:rPr>
          <w:t>NESO</w:t>
        </w:r>
      </w:ins>
      <w:r w:rsidR="001E6751" w:rsidRPr="00037098">
        <w:rPr>
          <w:rFonts w:ascii="Poppins" w:hAnsi="Poppins"/>
          <w:color w:val="auto"/>
          <w:rPrChange w:id="1314" w:author="Stuart McLarnon (NESO)" w:date="2024-11-20T15:15:00Z">
            <w:rPr>
              <w:color w:val="auto"/>
            </w:rPr>
          </w:rPrChange>
        </w:rPr>
        <w:t xml:space="preserve"> Website.  </w:t>
      </w:r>
      <w:r w:rsidR="009C6475" w:rsidRPr="00037098">
        <w:rPr>
          <w:rFonts w:ascii="Poppins" w:hAnsi="Poppins"/>
          <w:color w:val="auto"/>
          <w:rPrChange w:id="1315" w:author="Stuart McLarnon (NESO)" w:date="2024-11-20T15:15:00Z">
            <w:rPr>
              <w:color w:val="auto"/>
            </w:rPr>
          </w:rPrChange>
        </w:rPr>
        <w:t>In order to ensure the equipment owned or operated by GB Parties who fall within the scope of the EU NCER (as defined in the Appendix A of the System Defence Plan and System Restoration Plan) compliance testing, simulation</w:t>
      </w:r>
      <w:r w:rsidR="00516052">
        <w:rPr>
          <w:rFonts w:ascii="Poppins" w:hAnsi="Poppins"/>
          <w:color w:val="auto"/>
          <w:rPrChange w:id="1316" w:author="Stuart McLarnon (NESO)" w:date="2024-11-20T15:15:00Z">
            <w:rPr>
              <w:color w:val="auto"/>
            </w:rPr>
          </w:rPrChange>
        </w:rPr>
        <w:t xml:space="preserve">, </w:t>
      </w:r>
      <w:r w:rsidR="009C6475" w:rsidRPr="00037098">
        <w:rPr>
          <w:rFonts w:ascii="Poppins" w:hAnsi="Poppins"/>
          <w:color w:val="auto"/>
          <w:rPrChange w:id="1317" w:author="Stuart McLarnon (NESO)" w:date="2024-11-20T15:15:00Z">
            <w:rPr>
              <w:color w:val="auto"/>
            </w:rPr>
          </w:rPrChange>
        </w:rPr>
        <w:t>monitoring</w:t>
      </w:r>
      <w:r w:rsidR="004B5485">
        <w:rPr>
          <w:rFonts w:ascii="Poppins" w:hAnsi="Poppins"/>
          <w:color w:val="auto"/>
          <w:rPrChange w:id="1318" w:author="Stuart McLarnon (NESO)" w:date="2024-11-20T15:15:00Z">
            <w:rPr>
              <w:color w:val="auto"/>
            </w:rPr>
          </w:rPrChange>
        </w:rPr>
        <w:t xml:space="preserve"> and assurance</w:t>
      </w:r>
      <w:r w:rsidR="009C6475" w:rsidRPr="00037098">
        <w:rPr>
          <w:rFonts w:ascii="Poppins" w:hAnsi="Poppins"/>
          <w:color w:val="auto"/>
          <w:rPrChange w:id="1319" w:author="Stuart McLarnon (NESO)" w:date="2024-11-20T15:15:00Z">
            <w:rPr>
              <w:color w:val="auto"/>
            </w:rPr>
          </w:rPrChange>
        </w:rPr>
        <w:t xml:space="preserve"> is undertaken as required in the </w:t>
      </w:r>
      <w:r w:rsidR="00043FC1">
        <w:rPr>
          <w:rFonts w:ascii="Poppins" w:hAnsi="Poppins"/>
          <w:color w:val="auto"/>
          <w:rPrChange w:id="1320" w:author="Stuart McLarnon (NESO)" w:date="2024-11-20T15:15:00Z">
            <w:rPr>
              <w:color w:val="auto"/>
            </w:rPr>
          </w:rPrChange>
        </w:rPr>
        <w:t>Grid Code</w:t>
      </w:r>
      <w:r w:rsidR="009C6475" w:rsidRPr="00037098">
        <w:rPr>
          <w:rFonts w:ascii="Poppins" w:hAnsi="Poppins"/>
          <w:color w:val="auto"/>
          <w:rPrChange w:id="1321" w:author="Stuart McLarnon (NESO)" w:date="2024-11-20T15:15:00Z">
            <w:rPr>
              <w:color w:val="auto"/>
            </w:rPr>
          </w:rPrChange>
        </w:rPr>
        <w:t xml:space="preserve"> (for example through the </w:t>
      </w:r>
      <w:r w:rsidR="009C6475" w:rsidRPr="00037098">
        <w:rPr>
          <w:rFonts w:ascii="Poppins" w:hAnsi="Poppins"/>
          <w:i/>
          <w:color w:val="auto"/>
          <w:rPrChange w:id="1322" w:author="Stuart McLarnon (NESO)" w:date="2024-11-20T15:15:00Z">
            <w:rPr>
              <w:i/>
              <w:color w:val="auto"/>
            </w:rPr>
          </w:rPrChange>
        </w:rPr>
        <w:t>Compliance Proces</w:t>
      </w:r>
      <w:r w:rsidR="00FF7D32" w:rsidRPr="00037098">
        <w:rPr>
          <w:rFonts w:ascii="Poppins" w:hAnsi="Poppins"/>
          <w:i/>
          <w:color w:val="auto"/>
          <w:rPrChange w:id="1323" w:author="Stuart McLarnon (NESO)" w:date="2024-11-20T15:15:00Z">
            <w:rPr>
              <w:i/>
              <w:color w:val="auto"/>
            </w:rPr>
          </w:rPrChange>
        </w:rPr>
        <w:t>s</w:t>
      </w:r>
      <w:r w:rsidR="009C6475" w:rsidRPr="00037098">
        <w:rPr>
          <w:rFonts w:ascii="Poppins" w:hAnsi="Poppins"/>
          <w:i/>
          <w:color w:val="auto"/>
          <w:rPrChange w:id="1324" w:author="Stuart McLarnon (NESO)" w:date="2024-11-20T15:15:00Z">
            <w:rPr>
              <w:i/>
              <w:color w:val="auto"/>
            </w:rPr>
          </w:rPrChange>
        </w:rPr>
        <w:t>es (CP’s)</w:t>
      </w:r>
      <w:r w:rsidR="00FF7D32" w:rsidRPr="00037098">
        <w:rPr>
          <w:rFonts w:ascii="Poppins" w:hAnsi="Poppins"/>
          <w:color w:val="auto"/>
          <w:rPrChange w:id="1325" w:author="Stuart McLarnon (NESO)" w:date="2024-11-20T15:15:00Z">
            <w:rPr>
              <w:color w:val="auto"/>
            </w:rPr>
          </w:rPrChange>
        </w:rPr>
        <w:t>,</w:t>
      </w:r>
      <w:r w:rsidR="009C6475" w:rsidRPr="00037098">
        <w:rPr>
          <w:rFonts w:ascii="Poppins" w:hAnsi="Poppins"/>
          <w:color w:val="auto"/>
          <w:rPrChange w:id="1326" w:author="Stuart McLarnon (NESO)" w:date="2024-11-20T15:15:00Z">
            <w:rPr>
              <w:color w:val="auto"/>
            </w:rPr>
          </w:rPrChange>
        </w:rPr>
        <w:t xml:space="preserve"> </w:t>
      </w:r>
      <w:r w:rsidR="009C6475" w:rsidRPr="00037098">
        <w:rPr>
          <w:rFonts w:ascii="Poppins" w:hAnsi="Poppins"/>
          <w:i/>
          <w:color w:val="auto"/>
          <w:rPrChange w:id="1327" w:author="Stuart McLarnon (NESO)" w:date="2024-11-20T15:15:00Z">
            <w:rPr>
              <w:i/>
              <w:color w:val="auto"/>
            </w:rPr>
          </w:rPrChange>
        </w:rPr>
        <w:t>European Compliance Processes (ECP’s)</w:t>
      </w:r>
      <w:r w:rsidR="009C6475" w:rsidRPr="00037098">
        <w:rPr>
          <w:rFonts w:ascii="Poppins" w:hAnsi="Poppins"/>
          <w:color w:val="auto"/>
          <w:rPrChange w:id="1328" w:author="Stuart McLarnon (NESO)" w:date="2024-11-20T15:15:00Z">
            <w:rPr>
              <w:color w:val="auto"/>
            </w:rPr>
          </w:rPrChange>
        </w:rPr>
        <w:t xml:space="preserve">, </w:t>
      </w:r>
      <w:r w:rsidR="009C6475" w:rsidRPr="00037098">
        <w:rPr>
          <w:rFonts w:ascii="Poppins" w:hAnsi="Poppins"/>
          <w:i/>
          <w:color w:val="auto"/>
          <w:rPrChange w:id="1329" w:author="Stuart McLarnon (NESO)" w:date="2024-11-20T15:15:00Z">
            <w:rPr>
              <w:i/>
              <w:color w:val="auto"/>
            </w:rPr>
          </w:rPrChange>
        </w:rPr>
        <w:t>Operating Code 5 (OC5</w:t>
      </w:r>
      <w:del w:id="1330" w:author="Stuart McLarnon (NESO)" w:date="2024-11-20T15:15:00Z">
        <w:r w:rsidR="009C6475" w:rsidRPr="00A0057D">
          <w:rPr>
            <w:i/>
            <w:color w:val="auto"/>
          </w:rPr>
          <w:delText>)</w:delText>
        </w:r>
      </w:del>
      <w:ins w:id="1331" w:author="Stuart McLarnon (NESO)" w:date="2024-11-20T15:15:00Z">
        <w:r w:rsidR="009C6475" w:rsidRPr="00037098">
          <w:rPr>
            <w:rFonts w:ascii="Poppins" w:hAnsi="Poppins" w:cs="Poppins"/>
            <w:i/>
            <w:color w:val="auto"/>
          </w:rPr>
          <w:t>)</w:t>
        </w:r>
        <w:r w:rsidR="004B5485">
          <w:rPr>
            <w:rFonts w:ascii="Poppins" w:hAnsi="Poppins" w:cs="Poppins"/>
            <w:i/>
            <w:color w:val="auto"/>
          </w:rPr>
          <w:t>,</w:t>
        </w:r>
      </w:ins>
      <w:r w:rsidR="004B5485">
        <w:rPr>
          <w:rFonts w:ascii="Poppins" w:hAnsi="Poppins"/>
          <w:i/>
          <w:color w:val="auto"/>
          <w:rPrChange w:id="1332" w:author="Stuart McLarnon (NESO)" w:date="2024-11-20T15:15:00Z">
            <w:rPr>
              <w:color w:val="auto"/>
            </w:rPr>
          </w:rPrChange>
        </w:rPr>
        <w:t xml:space="preserve"> Operating Code 9</w:t>
      </w:r>
      <w:r w:rsidR="0002179F">
        <w:rPr>
          <w:rFonts w:ascii="Poppins" w:hAnsi="Poppins"/>
          <w:i/>
          <w:color w:val="auto"/>
          <w:rPrChange w:id="1333" w:author="Stuart McLarnon (NESO)" w:date="2024-11-20T15:15:00Z">
            <w:rPr>
              <w:color w:val="auto"/>
            </w:rPr>
          </w:rPrChange>
        </w:rPr>
        <w:t xml:space="preserve"> </w:t>
      </w:r>
      <w:r w:rsidR="0002179F">
        <w:rPr>
          <w:rFonts w:ascii="Poppins" w:hAnsi="Poppins"/>
          <w:i/>
          <w:color w:val="auto"/>
          <w:rPrChange w:id="1334" w:author="Stuart McLarnon (NESO)" w:date="2024-11-20T15:15:00Z">
            <w:rPr>
              <w:i/>
              <w:color w:val="auto"/>
            </w:rPr>
          </w:rPrChange>
        </w:rPr>
        <w:t>(</w:t>
      </w:r>
      <w:r w:rsidR="00C91AC6">
        <w:rPr>
          <w:rFonts w:ascii="Poppins" w:hAnsi="Poppins"/>
          <w:i/>
          <w:color w:val="auto"/>
          <w:rPrChange w:id="1335" w:author="Stuart McLarnon (NESO)" w:date="2024-11-20T15:15:00Z">
            <w:rPr>
              <w:i/>
              <w:color w:val="auto"/>
            </w:rPr>
          </w:rPrChange>
        </w:rPr>
        <w:t>OC9)</w:t>
      </w:r>
      <w:r w:rsidR="009C6475" w:rsidRPr="00037098">
        <w:rPr>
          <w:rFonts w:ascii="Poppins" w:hAnsi="Poppins"/>
          <w:color w:val="auto"/>
          <w:rPrChange w:id="1336" w:author="Stuart McLarnon (NESO)" w:date="2024-11-20T15:15:00Z">
            <w:rPr>
              <w:color w:val="auto"/>
            </w:rPr>
          </w:rPrChange>
        </w:rPr>
        <w:t xml:space="preserve"> and </w:t>
      </w:r>
      <w:r w:rsidR="00BA6053" w:rsidRPr="00037098">
        <w:rPr>
          <w:rFonts w:ascii="Poppins" w:hAnsi="Poppins"/>
          <w:i/>
          <w:color w:val="auto"/>
          <w:rPrChange w:id="1337" w:author="Stuart McLarnon (NESO)" w:date="2024-11-20T15:15:00Z">
            <w:rPr>
              <w:i/>
              <w:color w:val="auto"/>
            </w:rPr>
          </w:rPrChange>
        </w:rPr>
        <w:t>Operating Code 12 (OC12)</w:t>
      </w:r>
      <w:r w:rsidR="00BA6053" w:rsidRPr="00037098">
        <w:rPr>
          <w:rFonts w:ascii="Poppins" w:hAnsi="Poppins"/>
          <w:color w:val="auto"/>
          <w:rPrChange w:id="1338" w:author="Stuart McLarnon (NESO)" w:date="2024-11-20T15:15:00Z">
            <w:rPr>
              <w:color w:val="auto"/>
            </w:rPr>
          </w:rPrChange>
        </w:rPr>
        <w:t>.</w:t>
      </w:r>
    </w:p>
    <w:p w14:paraId="107BD5FA" w14:textId="116A9876" w:rsidR="000226A1" w:rsidRPr="00037098" w:rsidRDefault="006E4D3E" w:rsidP="000226A1">
      <w:pPr>
        <w:ind w:left="720" w:hanging="720"/>
        <w:jc w:val="both"/>
        <w:rPr>
          <w:rFonts w:ascii="Poppins" w:hAnsi="Poppins"/>
          <w:rPrChange w:id="1339" w:author="Stuart McLarnon (NESO)" w:date="2024-11-20T15:15:00Z">
            <w:rPr/>
          </w:rPrChange>
        </w:rPr>
      </w:pPr>
      <w:r w:rsidRPr="00037098">
        <w:rPr>
          <w:rFonts w:ascii="Poppins" w:hAnsi="Poppins"/>
          <w:color w:val="auto"/>
          <w:rPrChange w:id="1340" w:author="Stuart McLarnon (NESO)" w:date="2024-11-20T15:15:00Z">
            <w:rPr>
              <w:color w:val="auto"/>
            </w:rPr>
          </w:rPrChange>
        </w:rPr>
        <w:t>5</w:t>
      </w:r>
      <w:r w:rsidR="000226A1" w:rsidRPr="00037098">
        <w:rPr>
          <w:rFonts w:ascii="Poppins" w:hAnsi="Poppins"/>
          <w:color w:val="auto"/>
          <w:rPrChange w:id="1341" w:author="Stuart McLarnon (NESO)" w:date="2024-11-20T15:15:00Z">
            <w:rPr>
              <w:color w:val="auto"/>
            </w:rPr>
          </w:rPrChange>
        </w:rPr>
        <w:t>.1.3</w:t>
      </w:r>
      <w:r w:rsidR="000226A1" w:rsidRPr="00037098">
        <w:rPr>
          <w:rFonts w:ascii="Poppins" w:hAnsi="Poppins"/>
          <w:color w:val="auto"/>
          <w:rPrChange w:id="1342" w:author="Stuart McLarnon (NESO)" w:date="2024-11-20T15:15:00Z">
            <w:rPr>
              <w:color w:val="auto"/>
            </w:rPr>
          </w:rPrChange>
        </w:rPr>
        <w:tab/>
      </w:r>
      <w:r w:rsidR="00445540" w:rsidRPr="00037098">
        <w:rPr>
          <w:rFonts w:ascii="Poppins" w:hAnsi="Poppins"/>
          <w:color w:val="auto"/>
          <w:rPrChange w:id="1343" w:author="Stuart McLarnon (NESO)" w:date="2024-11-20T15:15:00Z">
            <w:rPr>
              <w:color w:val="auto"/>
            </w:rPr>
          </w:rPrChange>
        </w:rPr>
        <w:t>In addition</w:t>
      </w:r>
      <w:r w:rsidR="00F93805" w:rsidRPr="00037098">
        <w:rPr>
          <w:rFonts w:ascii="Poppins" w:hAnsi="Poppins"/>
          <w:color w:val="auto"/>
          <w:rPrChange w:id="1344" w:author="Stuart McLarnon (NESO)" w:date="2024-11-20T15:15:00Z">
            <w:rPr>
              <w:color w:val="auto"/>
            </w:rPr>
          </w:rPrChange>
        </w:rPr>
        <w:t>,</w:t>
      </w:r>
      <w:r w:rsidR="00445540" w:rsidRPr="00037098">
        <w:rPr>
          <w:rFonts w:ascii="Poppins" w:hAnsi="Poppins"/>
          <w:color w:val="auto"/>
          <w:rPrChange w:id="1345" w:author="Stuart McLarnon (NESO)" w:date="2024-11-20T15:15:00Z">
            <w:rPr>
              <w:color w:val="auto"/>
            </w:rPr>
          </w:rPrChange>
        </w:rPr>
        <w:t xml:space="preserve"> </w:t>
      </w:r>
      <w:r w:rsidR="00F93805" w:rsidRPr="00037098">
        <w:rPr>
          <w:rFonts w:ascii="Poppins" w:hAnsi="Poppins"/>
          <w:color w:val="auto"/>
          <w:rPrChange w:id="1346" w:author="Stuart McLarnon (NESO)" w:date="2024-11-20T15:15:00Z">
            <w:rPr>
              <w:color w:val="auto"/>
            </w:rPr>
          </w:rPrChange>
        </w:rPr>
        <w:t xml:space="preserve">through the </w:t>
      </w:r>
      <w:r w:rsidR="00F93805" w:rsidRPr="00037098">
        <w:rPr>
          <w:rFonts w:ascii="Poppins" w:hAnsi="Poppins"/>
          <w:i/>
          <w:color w:val="auto"/>
          <w:rPrChange w:id="1347" w:author="Stuart McLarnon (NESO)" w:date="2024-11-20T15:15:00Z">
            <w:rPr>
              <w:i/>
              <w:color w:val="auto"/>
            </w:rPr>
          </w:rPrChange>
        </w:rPr>
        <w:t>European Compliance Processes (ECP’s)</w:t>
      </w:r>
      <w:r w:rsidR="00F93805" w:rsidRPr="00037098">
        <w:rPr>
          <w:rFonts w:ascii="Poppins" w:hAnsi="Poppins"/>
          <w:color w:val="auto"/>
          <w:rPrChange w:id="1348" w:author="Stuart McLarnon (NESO)" w:date="2024-11-20T15:15:00Z">
            <w:rPr>
              <w:color w:val="auto"/>
            </w:rPr>
          </w:rPrChange>
        </w:rPr>
        <w:t>, compliance with Article 41(2) of Regulation (EU) 2016/631 (Requirements for Generators</w:t>
      </w:r>
      <w:r w:rsidR="00D262A4" w:rsidRPr="00037098">
        <w:rPr>
          <w:rFonts w:ascii="Poppins" w:hAnsi="Poppins"/>
          <w:color w:val="auto"/>
          <w:rPrChange w:id="1349" w:author="Stuart McLarnon (NESO)" w:date="2024-11-20T15:15:00Z">
            <w:rPr>
              <w:color w:val="auto"/>
            </w:rPr>
          </w:rPrChange>
        </w:rPr>
        <w:t xml:space="preserve"> under ECP8.1</w:t>
      </w:r>
      <w:r w:rsidR="00F93805" w:rsidRPr="00037098">
        <w:rPr>
          <w:rFonts w:ascii="Poppins" w:hAnsi="Poppins"/>
          <w:color w:val="auto"/>
          <w:rPrChange w:id="1350" w:author="Stuart McLarnon (NESO)" w:date="2024-11-20T15:15:00Z">
            <w:rPr>
              <w:color w:val="auto"/>
            </w:rPr>
          </w:rPrChange>
        </w:rPr>
        <w:t>), Article 35(2) of Regulation (EU) 2016/1388 (Demand Connection Code</w:t>
      </w:r>
      <w:r w:rsidR="00D262A4" w:rsidRPr="00037098">
        <w:rPr>
          <w:rFonts w:ascii="Poppins" w:hAnsi="Poppins"/>
          <w:color w:val="auto"/>
          <w:rPrChange w:id="1351" w:author="Stuart McLarnon (NESO)" w:date="2024-11-20T15:15:00Z">
            <w:rPr>
              <w:color w:val="auto"/>
            </w:rPr>
          </w:rPrChange>
        </w:rPr>
        <w:t xml:space="preserve"> under DRSC.11.3.2.2</w:t>
      </w:r>
      <w:r w:rsidR="00F93805" w:rsidRPr="00037098">
        <w:rPr>
          <w:rFonts w:ascii="Poppins" w:hAnsi="Poppins"/>
          <w:color w:val="auto"/>
          <w:rPrChange w:id="1352" w:author="Stuart McLarnon (NESO)" w:date="2024-11-20T15:15:00Z">
            <w:rPr>
              <w:color w:val="auto"/>
            </w:rPr>
          </w:rPrChange>
        </w:rPr>
        <w:t xml:space="preserve">) and Article 69(1) and (2) of Regulation </w:t>
      </w:r>
      <w:r w:rsidR="00D262A4" w:rsidRPr="00037098">
        <w:rPr>
          <w:rFonts w:ascii="Poppins" w:hAnsi="Poppins"/>
          <w:color w:val="auto"/>
          <w:rPrChange w:id="1353" w:author="Stuart McLarnon (NESO)" w:date="2024-11-20T15:15:00Z">
            <w:rPr>
              <w:color w:val="auto"/>
            </w:rPr>
          </w:rPrChange>
        </w:rPr>
        <w:t>(EU) 2016/</w:t>
      </w:r>
      <w:r w:rsidR="00F93805" w:rsidRPr="00037098">
        <w:rPr>
          <w:rFonts w:ascii="Poppins" w:hAnsi="Poppins"/>
          <w:color w:val="auto"/>
          <w:rPrChange w:id="1354" w:author="Stuart McLarnon (NESO)" w:date="2024-11-20T15:15:00Z">
            <w:rPr>
              <w:color w:val="auto"/>
            </w:rPr>
          </w:rPrChange>
        </w:rPr>
        <w:t xml:space="preserve">1447 </w:t>
      </w:r>
      <w:r w:rsidR="00D262A4" w:rsidRPr="00037098">
        <w:rPr>
          <w:rFonts w:ascii="Poppins" w:hAnsi="Poppins"/>
          <w:color w:val="auto"/>
          <w:rPrChange w:id="1355" w:author="Stuart McLarnon (NESO)" w:date="2024-11-20T15:15:00Z">
            <w:rPr>
              <w:color w:val="auto"/>
            </w:rPr>
          </w:rPrChange>
        </w:rPr>
        <w:t xml:space="preserve">(HVDC Code under ECP1.1) </w:t>
      </w:r>
      <w:r w:rsidR="00F93805" w:rsidRPr="00037098">
        <w:rPr>
          <w:rFonts w:ascii="Poppins" w:hAnsi="Poppins"/>
          <w:color w:val="auto"/>
          <w:rPrChange w:id="1356" w:author="Stuart McLarnon (NESO)" w:date="2024-11-20T15:15:00Z">
            <w:rPr>
              <w:color w:val="auto"/>
            </w:rPr>
          </w:rPrChange>
        </w:rPr>
        <w:t xml:space="preserve">is assured. </w:t>
      </w:r>
    </w:p>
    <w:p w14:paraId="79CC8A2B" w14:textId="44210DB7" w:rsidR="000226A1" w:rsidRPr="00037098" w:rsidRDefault="006E4D3E" w:rsidP="00FF7D32">
      <w:pPr>
        <w:ind w:left="720" w:hanging="720"/>
        <w:jc w:val="both"/>
        <w:rPr>
          <w:rFonts w:ascii="Poppins" w:hAnsi="Poppins"/>
          <w:color w:val="auto"/>
          <w:rPrChange w:id="1357" w:author="Stuart McLarnon (NESO)" w:date="2024-11-20T15:15:00Z">
            <w:rPr>
              <w:color w:val="auto"/>
            </w:rPr>
          </w:rPrChange>
        </w:rPr>
      </w:pPr>
      <w:r w:rsidRPr="00037098">
        <w:rPr>
          <w:rFonts w:ascii="Poppins" w:hAnsi="Poppins"/>
          <w:color w:val="auto"/>
          <w:rPrChange w:id="1358" w:author="Stuart McLarnon (NESO)" w:date="2024-11-20T15:15:00Z">
            <w:rPr>
              <w:color w:val="auto"/>
            </w:rPr>
          </w:rPrChange>
        </w:rPr>
        <w:t>5</w:t>
      </w:r>
      <w:r w:rsidR="000226A1" w:rsidRPr="00037098">
        <w:rPr>
          <w:rFonts w:ascii="Poppins" w:hAnsi="Poppins"/>
          <w:color w:val="auto"/>
          <w:rPrChange w:id="1359" w:author="Stuart McLarnon (NESO)" w:date="2024-11-20T15:15:00Z">
            <w:rPr>
              <w:color w:val="auto"/>
            </w:rPr>
          </w:rPrChange>
        </w:rPr>
        <w:t>.1.4</w:t>
      </w:r>
      <w:r w:rsidR="000226A1" w:rsidRPr="00037098">
        <w:rPr>
          <w:rFonts w:ascii="Poppins" w:hAnsi="Poppins"/>
          <w:i/>
          <w:color w:val="auto"/>
          <w:rPrChange w:id="1360" w:author="Stuart McLarnon (NESO)" w:date="2024-11-20T15:15:00Z">
            <w:rPr>
              <w:i/>
              <w:color w:val="auto"/>
            </w:rPr>
          </w:rPrChange>
        </w:rPr>
        <w:tab/>
      </w:r>
      <w:r w:rsidR="0054734C" w:rsidRPr="00037098">
        <w:rPr>
          <w:rFonts w:ascii="Poppins" w:hAnsi="Poppins"/>
          <w:color w:val="auto"/>
          <w:rPrChange w:id="1361" w:author="Stuart McLarnon (NESO)" w:date="2024-11-20T15:15:00Z">
            <w:rPr>
              <w:color w:val="auto"/>
            </w:rPr>
          </w:rPrChange>
        </w:rPr>
        <w:t xml:space="preserve">Article </w:t>
      </w:r>
      <w:r w:rsidR="00A4174F" w:rsidRPr="00037098">
        <w:rPr>
          <w:rFonts w:ascii="Poppins" w:hAnsi="Poppins"/>
          <w:color w:val="auto"/>
          <w:rPrChange w:id="1362" w:author="Stuart McLarnon (NESO)" w:date="2024-11-20T15:15:00Z">
            <w:rPr>
              <w:color w:val="auto"/>
            </w:rPr>
          </w:rPrChange>
        </w:rPr>
        <w:t>43 (2) states</w:t>
      </w:r>
      <w:r w:rsidR="00A86AB0" w:rsidRPr="00037098">
        <w:rPr>
          <w:rFonts w:ascii="Poppins" w:hAnsi="Poppins"/>
          <w:color w:val="auto"/>
          <w:rPrChange w:id="1363" w:author="Stuart McLarnon (NESO)" w:date="2024-11-20T15:15:00Z">
            <w:rPr>
              <w:color w:val="auto"/>
            </w:rPr>
          </w:rPrChange>
        </w:rPr>
        <w:t xml:space="preserve"> “</w:t>
      </w:r>
      <w:r w:rsidR="00A86AB0" w:rsidRPr="00037098">
        <w:rPr>
          <w:rFonts w:ascii="Poppins" w:hAnsi="Poppins"/>
          <w:i/>
          <w:color w:val="auto"/>
          <w:rPrChange w:id="1364" w:author="Stuart McLarnon (NESO)" w:date="2024-11-20T15:15:00Z">
            <w:rPr>
              <w:i/>
              <w:color w:val="auto"/>
            </w:rPr>
          </w:rPrChange>
        </w:rPr>
        <w:t xml:space="preserve">By 18 December 2019 each TSO shall define a test plan in consultation </w:t>
      </w:r>
      <w:del w:id="1365" w:author="Stuart McLarnon (NESO)" w:date="2024-11-20T15:15:00Z">
        <w:r w:rsidR="00A86AB0" w:rsidRPr="00A0057D">
          <w:rPr>
            <w:i/>
            <w:color w:val="auto"/>
          </w:rPr>
          <w:tab/>
        </w:r>
      </w:del>
      <w:r w:rsidR="00A86AB0" w:rsidRPr="00037098">
        <w:rPr>
          <w:rFonts w:ascii="Poppins" w:hAnsi="Poppins"/>
          <w:i/>
          <w:color w:val="auto"/>
          <w:rPrChange w:id="1366" w:author="Stuart McLarnon (NESO)" w:date="2024-11-20T15:15:00Z">
            <w:rPr>
              <w:i/>
              <w:color w:val="auto"/>
            </w:rPr>
          </w:rPrChange>
        </w:rPr>
        <w:t>with the DSOs, the SGUs identified pursuant to Articles 11(4) and 23(4), the defence service providers and the restoration service providers.</w:t>
      </w:r>
      <w:r w:rsidR="00E73D96" w:rsidRPr="00037098">
        <w:rPr>
          <w:rFonts w:ascii="Poppins" w:hAnsi="Poppins"/>
          <w:i/>
          <w:color w:val="auto"/>
          <w:rPrChange w:id="1367" w:author="Stuart McLarnon (NESO)" w:date="2024-11-20T15:15:00Z">
            <w:rPr>
              <w:i/>
              <w:color w:val="auto"/>
            </w:rPr>
          </w:rPrChange>
        </w:rPr>
        <w:t xml:space="preserve"> </w:t>
      </w:r>
      <w:r w:rsidR="00A86AB0" w:rsidRPr="00037098">
        <w:rPr>
          <w:rFonts w:ascii="Poppins" w:hAnsi="Poppins"/>
          <w:i/>
          <w:color w:val="auto"/>
          <w:rPrChange w:id="1368" w:author="Stuart McLarnon (NESO)" w:date="2024-11-20T15:15:00Z">
            <w:rPr>
              <w:i/>
              <w:color w:val="auto"/>
            </w:rPr>
          </w:rPrChange>
        </w:rPr>
        <w:t xml:space="preserve"> The test plan shall identify the equipment and capabilities relevant for the system defence plan and the restoration plan that have to be tested.</w:t>
      </w:r>
    </w:p>
    <w:p w14:paraId="36DD9639" w14:textId="77777777" w:rsidR="000226A1" w:rsidRPr="00037098" w:rsidRDefault="000226A1" w:rsidP="000226A1">
      <w:pPr>
        <w:ind w:left="720" w:hanging="720"/>
        <w:jc w:val="both"/>
        <w:rPr>
          <w:rFonts w:ascii="Poppins" w:hAnsi="Poppins"/>
          <w:rPrChange w:id="1369" w:author="Stuart McLarnon (NESO)" w:date="2024-11-20T15:15:00Z">
            <w:rPr/>
          </w:rPrChange>
        </w:rPr>
      </w:pPr>
    </w:p>
    <w:p w14:paraId="5400DAE2" w14:textId="46B07BEB" w:rsidR="00D71DE6" w:rsidRPr="00037098" w:rsidRDefault="006E4D3E" w:rsidP="000226A1">
      <w:pPr>
        <w:ind w:left="720" w:hanging="720"/>
        <w:jc w:val="both"/>
        <w:rPr>
          <w:rFonts w:ascii="Poppins" w:hAnsi="Poppins"/>
          <w:color w:val="auto"/>
          <w:rPrChange w:id="1370" w:author="Stuart McLarnon (NESO)" w:date="2024-11-20T15:15:00Z">
            <w:rPr>
              <w:color w:val="auto"/>
            </w:rPr>
          </w:rPrChange>
        </w:rPr>
      </w:pPr>
      <w:r w:rsidRPr="00037098">
        <w:rPr>
          <w:rFonts w:ascii="Poppins" w:hAnsi="Poppins"/>
          <w:color w:val="auto"/>
          <w:rPrChange w:id="1371" w:author="Stuart McLarnon (NESO)" w:date="2024-11-20T15:15:00Z">
            <w:rPr>
              <w:color w:val="auto"/>
            </w:rPr>
          </w:rPrChange>
        </w:rPr>
        <w:lastRenderedPageBreak/>
        <w:t>5</w:t>
      </w:r>
      <w:r w:rsidR="000226A1" w:rsidRPr="00037098">
        <w:rPr>
          <w:rFonts w:ascii="Poppins" w:hAnsi="Poppins"/>
          <w:color w:val="auto"/>
          <w:rPrChange w:id="1372" w:author="Stuart McLarnon (NESO)" w:date="2024-11-20T15:15:00Z">
            <w:rPr>
              <w:color w:val="auto"/>
            </w:rPr>
          </w:rPrChange>
        </w:rPr>
        <w:t>.1.5</w:t>
      </w:r>
      <w:r w:rsidR="003C6529" w:rsidRPr="00037098">
        <w:rPr>
          <w:rFonts w:ascii="Poppins" w:hAnsi="Poppins"/>
          <w:color w:val="auto"/>
          <w:rPrChange w:id="1373" w:author="Stuart McLarnon (NESO)" w:date="2024-11-20T15:15:00Z">
            <w:rPr>
              <w:color w:val="auto"/>
            </w:rPr>
          </w:rPrChange>
        </w:rPr>
        <w:tab/>
      </w:r>
      <w:r w:rsidR="00D319B0" w:rsidRPr="00037098">
        <w:rPr>
          <w:rFonts w:ascii="Poppins" w:hAnsi="Poppins"/>
          <w:color w:val="auto"/>
          <w:rPrChange w:id="1374" w:author="Stuart McLarnon (NESO)" w:date="2024-11-20T15:15:00Z">
            <w:rPr>
              <w:color w:val="auto"/>
            </w:rPr>
          </w:rPrChange>
        </w:rPr>
        <w:t xml:space="preserve">Table 1 below shows the </w:t>
      </w:r>
      <w:r w:rsidR="00D275C5" w:rsidRPr="00037098">
        <w:rPr>
          <w:rFonts w:ascii="Poppins" w:hAnsi="Poppins"/>
          <w:color w:val="auto"/>
          <w:rPrChange w:id="1375" w:author="Stuart McLarnon (NESO)" w:date="2024-11-20T15:15:00Z">
            <w:rPr>
              <w:color w:val="auto"/>
            </w:rPr>
          </w:rPrChange>
        </w:rPr>
        <w:t xml:space="preserve">applicable requirements of the </w:t>
      </w:r>
      <w:r w:rsidR="00D25A01" w:rsidRPr="00037098">
        <w:rPr>
          <w:rFonts w:ascii="Poppins" w:hAnsi="Poppins"/>
          <w:color w:val="auto"/>
          <w:rPrChange w:id="1376" w:author="Stuart McLarnon (NESO)" w:date="2024-11-20T15:15:00Z">
            <w:rPr>
              <w:color w:val="auto"/>
            </w:rPr>
          </w:rPrChange>
        </w:rPr>
        <w:t>EU NCER</w:t>
      </w:r>
      <w:r w:rsidR="00D275C5" w:rsidRPr="00037098">
        <w:rPr>
          <w:rFonts w:ascii="Poppins" w:hAnsi="Poppins"/>
          <w:color w:val="auto"/>
          <w:rPrChange w:id="1377" w:author="Stuart McLarnon (NESO)" w:date="2024-11-20T15:15:00Z">
            <w:rPr>
              <w:color w:val="auto"/>
            </w:rPr>
          </w:rPrChange>
        </w:rPr>
        <w:t xml:space="preserve"> </w:t>
      </w:r>
      <w:r w:rsidR="00D55711" w:rsidRPr="00037098">
        <w:rPr>
          <w:rFonts w:ascii="Poppins" w:hAnsi="Poppins"/>
          <w:color w:val="auto"/>
          <w:rPrChange w:id="1378" w:author="Stuart McLarnon (NESO)" w:date="2024-11-20T15:15:00Z">
            <w:rPr>
              <w:color w:val="auto"/>
            </w:rPr>
          </w:rPrChange>
        </w:rPr>
        <w:t xml:space="preserve">which </w:t>
      </w:r>
      <w:r w:rsidR="009F5523" w:rsidRPr="00037098">
        <w:rPr>
          <w:rFonts w:ascii="Poppins" w:hAnsi="Poppins"/>
          <w:color w:val="auto"/>
          <w:rPrChange w:id="1379" w:author="Stuart McLarnon (NESO)" w:date="2024-11-20T15:15:00Z">
            <w:rPr>
              <w:color w:val="auto"/>
            </w:rPr>
          </w:rPrChange>
        </w:rPr>
        <w:t>are</w:t>
      </w:r>
      <w:r w:rsidR="00D275C5" w:rsidRPr="00037098">
        <w:rPr>
          <w:rFonts w:ascii="Poppins" w:hAnsi="Poppins"/>
          <w:color w:val="auto"/>
          <w:rPrChange w:id="1380" w:author="Stuart McLarnon (NESO)" w:date="2024-11-20T15:15:00Z">
            <w:rPr>
              <w:color w:val="auto"/>
            </w:rPr>
          </w:rPrChange>
        </w:rPr>
        <w:t xml:space="preserve"> implemented in the </w:t>
      </w:r>
      <w:r w:rsidR="00043FC1">
        <w:rPr>
          <w:rFonts w:ascii="Poppins" w:hAnsi="Poppins"/>
          <w:color w:val="auto"/>
          <w:rPrChange w:id="1381" w:author="Stuart McLarnon (NESO)" w:date="2024-11-20T15:15:00Z">
            <w:rPr>
              <w:color w:val="auto"/>
            </w:rPr>
          </w:rPrChange>
        </w:rPr>
        <w:t>Grid Code</w:t>
      </w:r>
      <w:r w:rsidR="00D55711" w:rsidRPr="00037098">
        <w:rPr>
          <w:rFonts w:ascii="Poppins" w:hAnsi="Poppins"/>
          <w:color w:val="auto"/>
          <w:rPrChange w:id="1382" w:author="Stuart McLarnon (NESO)" w:date="2024-11-20T15:15:00Z">
            <w:rPr>
              <w:color w:val="auto"/>
            </w:rPr>
          </w:rPrChange>
        </w:rPr>
        <w:t xml:space="preserve">, all of which are </w:t>
      </w:r>
      <w:r w:rsidR="009F5523" w:rsidRPr="00037098">
        <w:rPr>
          <w:rFonts w:ascii="Poppins" w:hAnsi="Poppins"/>
          <w:color w:val="auto"/>
          <w:rPrChange w:id="1383" w:author="Stuart McLarnon (NESO)" w:date="2024-11-20T15:15:00Z">
            <w:rPr>
              <w:color w:val="auto"/>
            </w:rPr>
          </w:rPrChange>
        </w:rPr>
        <w:t>necessary</w:t>
      </w:r>
      <w:r w:rsidR="00D55711" w:rsidRPr="00037098">
        <w:rPr>
          <w:rFonts w:ascii="Poppins" w:hAnsi="Poppins"/>
          <w:color w:val="auto"/>
          <w:rPrChange w:id="1384" w:author="Stuart McLarnon (NESO)" w:date="2024-11-20T15:15:00Z">
            <w:rPr>
              <w:color w:val="auto"/>
            </w:rPr>
          </w:rPrChange>
        </w:rPr>
        <w:t xml:space="preserve"> for compliance purposes.</w:t>
      </w:r>
    </w:p>
    <w:p w14:paraId="3D8F1E11" w14:textId="77777777" w:rsidR="00463EED" w:rsidRPr="00037098" w:rsidRDefault="00463EED" w:rsidP="000226A1">
      <w:pPr>
        <w:ind w:left="720" w:hanging="720"/>
        <w:jc w:val="both"/>
        <w:rPr>
          <w:rFonts w:ascii="Poppins" w:hAnsi="Poppins"/>
          <w:rPrChange w:id="1385" w:author="Stuart McLarnon (NESO)" w:date="2024-11-20T15:15:00Z">
            <w:rPr/>
          </w:rPrChange>
        </w:rPr>
      </w:pPr>
    </w:p>
    <w:p w14:paraId="172BC203" w14:textId="2FF797B4" w:rsidR="00D85C69" w:rsidRPr="00037098" w:rsidRDefault="007C48D6" w:rsidP="000226A1">
      <w:pPr>
        <w:ind w:left="720" w:hanging="720"/>
        <w:jc w:val="both"/>
        <w:rPr>
          <w:rFonts w:ascii="Poppins" w:hAnsi="Poppins"/>
          <w:color w:val="auto"/>
          <w:rPrChange w:id="1386" w:author="Stuart McLarnon (NESO)" w:date="2024-11-20T15:15:00Z">
            <w:rPr>
              <w:color w:val="auto"/>
            </w:rPr>
          </w:rPrChange>
        </w:rPr>
      </w:pPr>
      <w:r w:rsidRPr="00037098">
        <w:rPr>
          <w:rFonts w:ascii="Poppins" w:hAnsi="Poppins"/>
          <w:rPrChange w:id="1387" w:author="Stuart McLarnon (NESO)" w:date="2024-11-20T15:15:00Z">
            <w:rPr/>
          </w:rPrChange>
        </w:rPr>
        <w:tab/>
      </w:r>
      <w:r w:rsidR="00D85C69" w:rsidRPr="00037098">
        <w:rPr>
          <w:rFonts w:ascii="Poppins" w:hAnsi="Poppins"/>
          <w:b/>
          <w:color w:val="auto"/>
          <w:rPrChange w:id="1388" w:author="Stuart McLarnon (NESO)" w:date="2024-11-20T15:15:00Z">
            <w:rPr>
              <w:b/>
              <w:color w:val="auto"/>
            </w:rPr>
          </w:rPrChange>
        </w:rPr>
        <w:t>Requirement</w:t>
      </w:r>
      <w:r w:rsidR="00D85C69" w:rsidRPr="00037098">
        <w:rPr>
          <w:rFonts w:ascii="Poppins" w:hAnsi="Poppins"/>
          <w:color w:val="auto"/>
          <w:rPrChange w:id="1389" w:author="Stuart McLarnon (NESO)" w:date="2024-11-20T15:15:00Z">
            <w:rPr>
              <w:color w:val="auto"/>
            </w:rPr>
          </w:rPrChange>
        </w:rPr>
        <w:tab/>
      </w:r>
      <w:r w:rsidR="00D85C69" w:rsidRPr="00037098">
        <w:rPr>
          <w:rFonts w:ascii="Poppins" w:hAnsi="Poppins"/>
          <w:color w:val="auto"/>
          <w:rPrChange w:id="1390" w:author="Stuart McLarnon (NESO)" w:date="2024-11-20T15:15:00Z">
            <w:rPr>
              <w:color w:val="auto"/>
            </w:rPr>
          </w:rPrChange>
        </w:rPr>
        <w:tab/>
      </w:r>
      <w:r w:rsidR="00D85C69" w:rsidRPr="00037098">
        <w:rPr>
          <w:rFonts w:ascii="Poppins" w:hAnsi="Poppins"/>
          <w:color w:val="auto"/>
          <w:rPrChange w:id="1391" w:author="Stuart McLarnon (NESO)" w:date="2024-11-20T15:15:00Z">
            <w:rPr>
              <w:color w:val="auto"/>
            </w:rPr>
          </w:rPrChange>
        </w:rPr>
        <w:tab/>
      </w:r>
      <w:r w:rsidR="00D85C69" w:rsidRPr="00037098">
        <w:rPr>
          <w:rFonts w:ascii="Poppins" w:hAnsi="Poppins"/>
          <w:color w:val="auto"/>
          <w:rPrChange w:id="1392" w:author="Stuart McLarnon (NESO)" w:date="2024-11-20T15:15:00Z">
            <w:rPr>
              <w:color w:val="auto"/>
            </w:rPr>
          </w:rPrChange>
        </w:rPr>
        <w:tab/>
      </w:r>
      <w:r w:rsidR="00043FC1">
        <w:rPr>
          <w:rFonts w:ascii="Poppins" w:hAnsi="Poppins"/>
          <w:b/>
          <w:color w:val="auto"/>
          <w:rPrChange w:id="1393" w:author="Stuart McLarnon (NESO)" w:date="2024-11-20T15:15:00Z">
            <w:rPr>
              <w:b/>
              <w:color w:val="auto"/>
            </w:rPr>
          </w:rPrChange>
        </w:rPr>
        <w:t>Grid Code</w:t>
      </w:r>
      <w:r w:rsidR="00D85C69" w:rsidRPr="00037098">
        <w:rPr>
          <w:rFonts w:ascii="Poppins" w:hAnsi="Poppins"/>
          <w:b/>
          <w:color w:val="auto"/>
          <w:rPrChange w:id="1394" w:author="Stuart McLarnon (NESO)" w:date="2024-11-20T15:15:00Z">
            <w:rPr>
              <w:b/>
              <w:color w:val="auto"/>
            </w:rPr>
          </w:rPrChange>
        </w:rPr>
        <w:t xml:space="preserve"> Clause</w:t>
      </w:r>
    </w:p>
    <w:tbl>
      <w:tblPr>
        <w:tblStyle w:val="NationalGrid"/>
        <w:tblW w:w="7077" w:type="dxa"/>
        <w:tblInd w:w="720" w:type="dxa"/>
        <w:tblBorders>
          <w:top w:val="single" w:sz="4" w:space="0" w:color="3F0731"/>
          <w:bottom w:val="single" w:sz="4" w:space="0" w:color="3F0731"/>
          <w:insideH w:val="single" w:sz="4" w:space="0" w:color="3F0731"/>
        </w:tblBorders>
        <w:tblLook w:val="04A0" w:firstRow="1" w:lastRow="0" w:firstColumn="1" w:lastColumn="0" w:noHBand="0" w:noVBand="1"/>
        <w:tblPrChange w:id="1395" w:author="Stuart McLarnon (NESO)" w:date="2025-01-22T14:05:00Z" w16du:dateUtc="2025-01-22T14:05:00Z">
          <w:tblPr>
            <w:tblStyle w:val="NationalGrid"/>
            <w:tblW w:w="7077" w:type="dxa"/>
            <w:tblInd w:w="720" w:type="dxa"/>
            <w:tblLook w:val="04A0" w:firstRow="1" w:lastRow="0" w:firstColumn="1" w:lastColumn="0" w:noHBand="0" w:noVBand="1"/>
          </w:tblPr>
        </w:tblPrChange>
      </w:tblPr>
      <w:tblGrid>
        <w:gridCol w:w="3662"/>
        <w:gridCol w:w="3415"/>
        <w:tblGridChange w:id="1396">
          <w:tblGrid>
            <w:gridCol w:w="3662"/>
            <w:gridCol w:w="77"/>
            <w:gridCol w:w="3338"/>
          </w:tblGrid>
        </w:tblGridChange>
      </w:tblGrid>
      <w:tr w:rsidR="00857F94" w:rsidRPr="00037098" w14:paraId="66BA83FB" w14:textId="77777777" w:rsidTr="00D71ED9">
        <w:trPr>
          <w:cnfStyle w:val="100000000000" w:firstRow="1" w:lastRow="0" w:firstColumn="0" w:lastColumn="0" w:oddVBand="0" w:evenVBand="0" w:oddHBand="0" w:evenHBand="0" w:firstRowFirstColumn="0" w:firstRowLastColumn="0" w:lastRowFirstColumn="0" w:lastRowLastColumn="0"/>
        </w:trPr>
        <w:tc>
          <w:tcPr>
            <w:tcW w:w="3662" w:type="dxa"/>
            <w:tcPrChange w:id="1397" w:author="Stuart McLarnon (NESO)" w:date="2025-01-22T14:05:00Z" w16du:dateUtc="2025-01-22T14:05:00Z">
              <w:tcPr>
                <w:tcW w:w="0" w:type="dxa"/>
                <w:gridSpan w:val="2"/>
              </w:tcPr>
            </w:tcPrChange>
          </w:tcPr>
          <w:p w14:paraId="5F10A386" w14:textId="4433F36C" w:rsidR="00D85C69" w:rsidRPr="00037098" w:rsidRDefault="00D85C69" w:rsidP="000226A1">
            <w:pPr>
              <w:jc w:val="both"/>
              <w:cnfStyle w:val="100000000000" w:firstRow="1" w:lastRow="0" w:firstColumn="0" w:lastColumn="0" w:oddVBand="0" w:evenVBand="0" w:oddHBand="0" w:evenHBand="0" w:firstRowFirstColumn="0" w:firstRowLastColumn="0" w:lastRowFirstColumn="0" w:lastRowLastColumn="0"/>
              <w:rPr>
                <w:rFonts w:ascii="Poppins" w:hAnsi="Poppins"/>
                <w:color w:val="auto"/>
                <w:rPrChange w:id="1398" w:author="Stuart McLarnon (NESO)" w:date="2024-11-20T15:15:00Z">
                  <w:rPr>
                    <w:color w:val="auto"/>
                  </w:rPr>
                </w:rPrChange>
              </w:rPr>
            </w:pPr>
            <w:r w:rsidRPr="00037098">
              <w:rPr>
                <w:rFonts w:ascii="Poppins" w:hAnsi="Poppins"/>
                <w:color w:val="auto"/>
                <w:rPrChange w:id="1399" w:author="Stuart McLarnon (NESO)" w:date="2024-11-20T15:15:00Z">
                  <w:rPr>
                    <w:color w:val="auto"/>
                  </w:rPr>
                </w:rPrChange>
              </w:rPr>
              <w:t>Connection Requirements</w:t>
            </w:r>
          </w:p>
        </w:tc>
        <w:tc>
          <w:tcPr>
            <w:tcW w:w="3415" w:type="dxa"/>
            <w:tcPrChange w:id="1400" w:author="Stuart McLarnon (NESO)" w:date="2025-01-22T14:05:00Z" w16du:dateUtc="2025-01-22T14:05:00Z">
              <w:tcPr>
                <w:tcW w:w="0" w:type="dxa"/>
              </w:tcPr>
            </w:tcPrChange>
          </w:tcPr>
          <w:p w14:paraId="1C5E3F99" w14:textId="28287D26" w:rsidR="00D85C69" w:rsidRPr="00037098" w:rsidRDefault="00D85C69" w:rsidP="000226A1">
            <w:pPr>
              <w:jc w:val="both"/>
              <w:cnfStyle w:val="100000000000" w:firstRow="1" w:lastRow="0" w:firstColumn="0" w:lastColumn="0" w:oddVBand="0" w:evenVBand="0" w:oddHBand="0" w:evenHBand="0" w:firstRowFirstColumn="0" w:firstRowLastColumn="0" w:lastRowFirstColumn="0" w:lastRowLastColumn="0"/>
              <w:rPr>
                <w:rFonts w:ascii="Poppins" w:hAnsi="Poppins"/>
                <w:i/>
                <w:color w:val="auto"/>
                <w:rPrChange w:id="1401" w:author="Stuart McLarnon (NESO)" w:date="2024-11-20T15:15:00Z">
                  <w:rPr>
                    <w:i/>
                    <w:color w:val="auto"/>
                  </w:rPr>
                </w:rPrChange>
              </w:rPr>
            </w:pPr>
            <w:r w:rsidRPr="00037098">
              <w:rPr>
                <w:rFonts w:ascii="Poppins" w:hAnsi="Poppins"/>
                <w:i/>
                <w:color w:val="auto"/>
                <w:rPrChange w:id="1402" w:author="Stuart McLarnon (NESO)" w:date="2024-11-20T15:15:00Z">
                  <w:rPr>
                    <w:i/>
                    <w:color w:val="auto"/>
                  </w:rPr>
                </w:rPrChange>
              </w:rPr>
              <w:t>CC/ECC.6.3</w:t>
            </w:r>
            <w:r w:rsidR="00555275">
              <w:rPr>
                <w:rFonts w:ascii="Poppins" w:hAnsi="Poppins"/>
                <w:i/>
                <w:color w:val="auto"/>
                <w:rPrChange w:id="1403" w:author="Stuart McLarnon (NESO)" w:date="2024-11-20T15:15:00Z">
                  <w:rPr>
                    <w:i/>
                    <w:color w:val="auto"/>
                  </w:rPr>
                </w:rPrChange>
              </w:rPr>
              <w:t>, OC5</w:t>
            </w:r>
            <w:r w:rsidR="00E74E16" w:rsidRPr="00037098">
              <w:rPr>
                <w:rFonts w:ascii="Poppins" w:hAnsi="Poppins"/>
                <w:i/>
                <w:color w:val="auto"/>
                <w:rPrChange w:id="1404" w:author="Stuart McLarnon (NESO)" w:date="2024-11-20T15:15:00Z">
                  <w:rPr>
                    <w:i/>
                    <w:color w:val="auto"/>
                  </w:rPr>
                </w:rPrChange>
              </w:rPr>
              <w:t xml:space="preserve"> and OC</w:t>
            </w:r>
            <w:r w:rsidR="004B5485">
              <w:rPr>
                <w:rFonts w:ascii="Poppins" w:hAnsi="Poppins"/>
                <w:i/>
                <w:color w:val="auto"/>
                <w:rPrChange w:id="1405" w:author="Stuart McLarnon (NESO)" w:date="2024-11-20T15:15:00Z">
                  <w:rPr>
                    <w:i/>
                    <w:color w:val="auto"/>
                  </w:rPr>
                </w:rPrChange>
              </w:rPr>
              <w:t>9</w:t>
            </w:r>
          </w:p>
        </w:tc>
      </w:tr>
      <w:tr w:rsidR="00857F94" w:rsidRPr="00037098" w14:paraId="180E37B1" w14:textId="77777777" w:rsidTr="00D71ED9">
        <w:tc>
          <w:tcPr>
            <w:tcW w:w="3662" w:type="dxa"/>
            <w:tcPrChange w:id="1406" w:author="Stuart McLarnon (NESO)" w:date="2025-01-22T14:05:00Z" w16du:dateUtc="2025-01-22T14:05:00Z">
              <w:tcPr>
                <w:tcW w:w="0" w:type="dxa"/>
                <w:gridSpan w:val="2"/>
              </w:tcPr>
            </w:tcPrChange>
          </w:tcPr>
          <w:p w14:paraId="1C662541" w14:textId="62998036" w:rsidR="00D85C69" w:rsidRPr="00037098" w:rsidRDefault="00D85C69" w:rsidP="00D85C69">
            <w:pPr>
              <w:rPr>
                <w:rFonts w:ascii="Poppins" w:hAnsi="Poppins"/>
                <w:color w:val="auto"/>
                <w:rPrChange w:id="1407" w:author="Stuart McLarnon (NESO)" w:date="2024-11-20T15:15:00Z">
                  <w:rPr>
                    <w:color w:val="auto"/>
                  </w:rPr>
                </w:rPrChange>
              </w:rPr>
            </w:pPr>
            <w:r w:rsidRPr="00037098">
              <w:rPr>
                <w:rFonts w:ascii="Poppins" w:hAnsi="Poppins"/>
                <w:color w:val="auto"/>
                <w:rPrChange w:id="1408" w:author="Stuart McLarnon (NESO)" w:date="2024-11-20T15:15:00Z">
                  <w:rPr>
                    <w:color w:val="auto"/>
                  </w:rPr>
                </w:rPrChange>
              </w:rPr>
              <w:t>Compliance Requirements against the Connection Conditions and European Connection Conditions</w:t>
            </w:r>
            <w:ins w:id="1409" w:author="Stuart McLarnon (NESO)" w:date="2025-03-12T10:23:00Z" w16du:dateUtc="2025-03-12T10:23:00Z">
              <w:r w:rsidR="00D02662">
                <w:rPr>
                  <w:rFonts w:ascii="Poppins" w:hAnsi="Poppins"/>
                  <w:color w:val="auto"/>
                </w:rPr>
                <w:t>.</w:t>
              </w:r>
            </w:ins>
          </w:p>
        </w:tc>
        <w:tc>
          <w:tcPr>
            <w:tcW w:w="3415" w:type="dxa"/>
            <w:tcPrChange w:id="1410" w:author="Stuart McLarnon (NESO)" w:date="2025-01-22T14:05:00Z" w16du:dateUtc="2025-01-22T14:05:00Z">
              <w:tcPr>
                <w:tcW w:w="0" w:type="dxa"/>
              </w:tcPr>
            </w:tcPrChange>
          </w:tcPr>
          <w:p w14:paraId="15AFE5C3" w14:textId="27128A63" w:rsidR="00D85C69" w:rsidRPr="00037098" w:rsidRDefault="00A574EF" w:rsidP="00A64583">
            <w:pPr>
              <w:rPr>
                <w:rFonts w:ascii="Poppins" w:hAnsi="Poppins"/>
                <w:i/>
                <w:color w:val="auto"/>
                <w:rPrChange w:id="1411" w:author="Stuart McLarnon (NESO)" w:date="2024-11-20T15:15:00Z">
                  <w:rPr>
                    <w:i/>
                    <w:color w:val="auto"/>
                  </w:rPr>
                </w:rPrChange>
              </w:rPr>
            </w:pPr>
            <w:r w:rsidRPr="00A574EF">
              <w:rPr>
                <w:rFonts w:ascii="Poppins" w:hAnsi="Poppins"/>
                <w:i/>
                <w:color w:val="auto"/>
                <w:rPrChange w:id="1412" w:author="Stuart McLarnon (NESO)" w:date="2024-11-20T15:15:00Z">
                  <w:rPr>
                    <w:i/>
                    <w:color w:val="auto"/>
                  </w:rPr>
                </w:rPrChange>
              </w:rPr>
              <w:t>CP/ECP.A.3, CP/ECP.A.5, CP/ECP.A.6 and CP/ECP.A.7</w:t>
            </w:r>
          </w:p>
        </w:tc>
      </w:tr>
      <w:tr w:rsidR="00857F94" w:rsidRPr="00037098" w14:paraId="540C5DA1" w14:textId="77777777" w:rsidTr="00D71ED9">
        <w:tc>
          <w:tcPr>
            <w:tcW w:w="3662" w:type="dxa"/>
            <w:tcPrChange w:id="1413" w:author="Stuart McLarnon (NESO)" w:date="2025-01-22T14:05:00Z" w16du:dateUtc="2025-01-22T14:05:00Z">
              <w:tcPr>
                <w:tcW w:w="0" w:type="dxa"/>
                <w:gridSpan w:val="2"/>
              </w:tcPr>
            </w:tcPrChange>
          </w:tcPr>
          <w:p w14:paraId="747B5092" w14:textId="0E6B7C03" w:rsidR="00D85C69" w:rsidRPr="00037098" w:rsidRDefault="009F0EBD" w:rsidP="00A64583">
            <w:pPr>
              <w:rPr>
                <w:rFonts w:ascii="Poppins" w:hAnsi="Poppins"/>
                <w:color w:val="auto"/>
                <w:rPrChange w:id="1414" w:author="Stuart McLarnon (NESO)" w:date="2024-11-20T15:15:00Z">
                  <w:rPr>
                    <w:color w:val="auto"/>
                  </w:rPr>
                </w:rPrChange>
              </w:rPr>
            </w:pPr>
            <w:r w:rsidRPr="00037098">
              <w:rPr>
                <w:rFonts w:ascii="Poppins" w:hAnsi="Poppins"/>
                <w:color w:val="auto"/>
                <w:rPrChange w:id="1415" w:author="Stuart McLarnon (NESO)" w:date="2024-11-20T15:15:00Z">
                  <w:rPr>
                    <w:color w:val="auto"/>
                  </w:rPr>
                </w:rPrChange>
              </w:rPr>
              <w:t>Power Generating Module</w:t>
            </w:r>
            <w:r w:rsidR="0089355C">
              <w:rPr>
                <w:rFonts w:ascii="Poppins" w:hAnsi="Poppins"/>
                <w:color w:val="auto"/>
                <w:rPrChange w:id="1416" w:author="Stuart McLarnon (NESO)" w:date="2024-11-20T15:15:00Z">
                  <w:rPr>
                    <w:color w:val="auto"/>
                  </w:rPr>
                </w:rPrChange>
              </w:rPr>
              <w:t xml:space="preserve"> Restoration Capability</w:t>
            </w:r>
            <w:ins w:id="1417" w:author="Stuart McLarnon (NESO)" w:date="2024-11-20T15:15:00Z">
              <w:r w:rsidR="00866F46" w:rsidRPr="00037098">
                <w:rPr>
                  <w:rFonts w:ascii="Poppins" w:hAnsi="Poppins" w:cs="Poppins"/>
                  <w:color w:val="auto"/>
                </w:rPr>
                <w:t>,</w:t>
              </w:r>
            </w:ins>
            <w:r w:rsidR="004B2AFC" w:rsidRPr="00037098">
              <w:rPr>
                <w:rFonts w:ascii="Poppins" w:hAnsi="Poppins"/>
                <w:color w:val="auto"/>
                <w:rPrChange w:id="1418" w:author="Stuart McLarnon (NESO)" w:date="2024-11-20T15:15:00Z">
                  <w:rPr>
                    <w:color w:val="auto"/>
                  </w:rPr>
                </w:rPrChange>
              </w:rPr>
              <w:t xml:space="preserve"> </w:t>
            </w:r>
            <w:r w:rsidR="00D85C69" w:rsidRPr="00037098">
              <w:rPr>
                <w:rFonts w:ascii="Poppins" w:hAnsi="Poppins"/>
                <w:color w:val="auto"/>
                <w:rPrChange w:id="1419" w:author="Stuart McLarnon (NESO)" w:date="2024-11-20T15:15:00Z">
                  <w:rPr>
                    <w:color w:val="auto"/>
                  </w:rPr>
                </w:rPrChange>
              </w:rPr>
              <w:t>testing every three years</w:t>
            </w:r>
            <w:r w:rsidR="00EC2239" w:rsidRPr="00037098">
              <w:rPr>
                <w:rFonts w:ascii="Poppins" w:hAnsi="Poppins"/>
                <w:color w:val="auto"/>
                <w:rPrChange w:id="1420" w:author="Stuart McLarnon (NESO)" w:date="2024-11-20T15:15:00Z">
                  <w:rPr>
                    <w:color w:val="auto"/>
                  </w:rPr>
                </w:rPrChange>
              </w:rPr>
              <w:t xml:space="preserve"> as required under NCER Art 44(1)</w:t>
            </w:r>
            <w:ins w:id="1421" w:author="Stuart McLarnon (NESO)" w:date="2025-03-12T10:23:00Z" w16du:dateUtc="2025-03-12T10:23:00Z">
              <w:r w:rsidR="00D02662">
                <w:rPr>
                  <w:rFonts w:ascii="Poppins" w:hAnsi="Poppins"/>
                  <w:color w:val="auto"/>
                </w:rPr>
                <w:t>.</w:t>
              </w:r>
            </w:ins>
          </w:p>
        </w:tc>
        <w:tc>
          <w:tcPr>
            <w:tcW w:w="3415" w:type="dxa"/>
            <w:tcPrChange w:id="1422" w:author="Stuart McLarnon (NESO)" w:date="2025-01-22T14:05:00Z" w16du:dateUtc="2025-01-22T14:05:00Z">
              <w:tcPr>
                <w:tcW w:w="0" w:type="dxa"/>
              </w:tcPr>
            </w:tcPrChange>
          </w:tcPr>
          <w:p w14:paraId="39CEF7FC" w14:textId="7C2ACF69" w:rsidR="00D85C69" w:rsidRPr="00037098" w:rsidRDefault="00425C51" w:rsidP="00A64583">
            <w:pPr>
              <w:rPr>
                <w:rFonts w:ascii="Poppins" w:hAnsi="Poppins"/>
                <w:i/>
                <w:color w:val="auto"/>
                <w:rPrChange w:id="1423" w:author="Stuart McLarnon (NESO)" w:date="2024-11-20T15:15:00Z">
                  <w:rPr>
                    <w:i/>
                    <w:color w:val="auto"/>
                  </w:rPr>
                </w:rPrChange>
              </w:rPr>
            </w:pPr>
            <w:r w:rsidRPr="00425C51">
              <w:rPr>
                <w:rFonts w:ascii="Poppins" w:hAnsi="Poppins"/>
                <w:i/>
                <w:color w:val="auto"/>
                <w:rPrChange w:id="1424" w:author="Stuart McLarnon (NESO)" w:date="2024-11-20T15:15:00Z">
                  <w:rPr>
                    <w:i/>
                    <w:color w:val="auto"/>
                  </w:rPr>
                </w:rPrChange>
              </w:rPr>
              <w:t>OC5.7.1 / OC5.7.2 /OC.5.7.4 / OC5.7.5</w:t>
            </w:r>
          </w:p>
        </w:tc>
      </w:tr>
      <w:tr w:rsidR="00857F94" w:rsidRPr="00037098" w14:paraId="03EF3BCE" w14:textId="77777777" w:rsidTr="00D71ED9">
        <w:tc>
          <w:tcPr>
            <w:tcW w:w="3662" w:type="dxa"/>
            <w:tcPrChange w:id="1425" w:author="Stuart McLarnon (NESO)" w:date="2025-01-22T14:05:00Z" w16du:dateUtc="2025-01-22T14:05:00Z">
              <w:tcPr>
                <w:tcW w:w="0" w:type="dxa"/>
                <w:gridSpan w:val="2"/>
              </w:tcPr>
            </w:tcPrChange>
          </w:tcPr>
          <w:p w14:paraId="7970D695" w14:textId="451C0F91" w:rsidR="00D85C69" w:rsidRPr="00037098" w:rsidRDefault="00B80FED" w:rsidP="00A64583">
            <w:pPr>
              <w:rPr>
                <w:rFonts w:ascii="Poppins" w:hAnsi="Poppins"/>
                <w:color w:val="auto"/>
                <w:rPrChange w:id="1426" w:author="Stuart McLarnon (NESO)" w:date="2024-11-20T15:15:00Z">
                  <w:rPr>
                    <w:color w:val="auto"/>
                  </w:rPr>
                </w:rPrChange>
              </w:rPr>
            </w:pPr>
            <w:r w:rsidRPr="00037098">
              <w:rPr>
                <w:rFonts w:ascii="Poppins" w:hAnsi="Poppins"/>
                <w:color w:val="auto"/>
                <w:rPrChange w:id="1427" w:author="Stuart McLarnon (NESO)" w:date="2024-11-20T15:15:00Z">
                  <w:rPr>
                    <w:color w:val="auto"/>
                  </w:rPr>
                </w:rPrChange>
              </w:rPr>
              <w:t xml:space="preserve">Type C and Type D </w:t>
            </w:r>
            <w:r w:rsidR="00AA753E" w:rsidRPr="00037098">
              <w:rPr>
                <w:rFonts w:ascii="Poppins" w:hAnsi="Poppins"/>
                <w:color w:val="auto"/>
                <w:rPrChange w:id="1428" w:author="Stuart McLarnon (NESO)" w:date="2024-11-20T15:15:00Z">
                  <w:rPr>
                    <w:color w:val="auto"/>
                  </w:rPr>
                </w:rPrChange>
              </w:rPr>
              <w:t xml:space="preserve">Power Generating </w:t>
            </w:r>
            <w:r w:rsidR="007A6F93" w:rsidRPr="00037098">
              <w:rPr>
                <w:rFonts w:ascii="Poppins" w:hAnsi="Poppins"/>
                <w:color w:val="auto"/>
                <w:rPrChange w:id="1429" w:author="Stuart McLarnon (NESO)" w:date="2024-11-20T15:15:00Z">
                  <w:rPr>
                    <w:color w:val="auto"/>
                  </w:rPr>
                </w:rPrChange>
              </w:rPr>
              <w:t xml:space="preserve">Module </w:t>
            </w:r>
            <w:r w:rsidRPr="00037098">
              <w:rPr>
                <w:rFonts w:ascii="Poppins" w:hAnsi="Poppins"/>
                <w:color w:val="auto"/>
                <w:rPrChange w:id="1430" w:author="Stuart McLarnon (NESO)" w:date="2024-11-20T15:15:00Z">
                  <w:rPr>
                    <w:color w:val="auto"/>
                  </w:rPr>
                </w:rPrChange>
              </w:rPr>
              <w:t xml:space="preserve">and </w:t>
            </w:r>
            <w:r w:rsidR="007A6F93" w:rsidRPr="00037098">
              <w:rPr>
                <w:rFonts w:ascii="Poppins" w:hAnsi="Poppins"/>
                <w:color w:val="auto"/>
                <w:rPrChange w:id="1431" w:author="Stuart McLarnon (NESO)" w:date="2024-11-20T15:15:00Z">
                  <w:rPr>
                    <w:color w:val="auto"/>
                  </w:rPr>
                </w:rPrChange>
              </w:rPr>
              <w:t>quick</w:t>
            </w:r>
            <w:r w:rsidR="00AA753E" w:rsidRPr="00037098">
              <w:rPr>
                <w:rFonts w:ascii="Poppins" w:hAnsi="Poppins"/>
                <w:color w:val="auto"/>
                <w:rPrChange w:id="1432" w:author="Stuart McLarnon (NESO)" w:date="2024-11-20T15:15:00Z">
                  <w:rPr>
                    <w:color w:val="auto"/>
                  </w:rPr>
                </w:rPrChange>
              </w:rPr>
              <w:t xml:space="preserve"> Resynchronisation tests required after two unsuccessful operations in real time </w:t>
            </w:r>
            <w:r w:rsidR="00EC2239" w:rsidRPr="00037098">
              <w:rPr>
                <w:rFonts w:ascii="Poppins" w:hAnsi="Poppins"/>
                <w:color w:val="auto"/>
                <w:rPrChange w:id="1433" w:author="Stuart McLarnon (NESO)" w:date="2024-11-20T15:15:00Z">
                  <w:rPr>
                    <w:color w:val="auto"/>
                  </w:rPr>
                </w:rPrChange>
              </w:rPr>
              <w:t>as required under NCER Art 44(2)</w:t>
            </w:r>
            <w:ins w:id="1434" w:author="Stuart McLarnon (NESO)" w:date="2025-03-12T10:23:00Z" w16du:dateUtc="2025-03-12T10:23:00Z">
              <w:r w:rsidR="00D02662">
                <w:rPr>
                  <w:rFonts w:ascii="Poppins" w:hAnsi="Poppins"/>
                  <w:color w:val="auto"/>
                </w:rPr>
                <w:t>.</w:t>
              </w:r>
            </w:ins>
          </w:p>
        </w:tc>
        <w:tc>
          <w:tcPr>
            <w:tcW w:w="3415" w:type="dxa"/>
            <w:tcPrChange w:id="1435" w:author="Stuart McLarnon (NESO)" w:date="2025-01-22T14:05:00Z" w16du:dateUtc="2025-01-22T14:05:00Z">
              <w:tcPr>
                <w:tcW w:w="0" w:type="dxa"/>
              </w:tcPr>
            </w:tcPrChange>
          </w:tcPr>
          <w:p w14:paraId="78E4FDF3" w14:textId="4317EF49" w:rsidR="00D85C69" w:rsidRPr="00037098" w:rsidRDefault="005D74A6" w:rsidP="00A64583">
            <w:pPr>
              <w:rPr>
                <w:rFonts w:ascii="Poppins" w:hAnsi="Poppins"/>
                <w:i/>
                <w:color w:val="auto"/>
                <w:rPrChange w:id="1436" w:author="Stuart McLarnon (NESO)" w:date="2024-11-20T15:15:00Z">
                  <w:rPr>
                    <w:i/>
                    <w:color w:val="auto"/>
                  </w:rPr>
                </w:rPrChange>
              </w:rPr>
            </w:pPr>
            <w:r w:rsidRPr="005D74A6">
              <w:rPr>
                <w:rFonts w:ascii="Poppins" w:hAnsi="Poppins"/>
                <w:i/>
                <w:color w:val="auto"/>
                <w:rPrChange w:id="1437" w:author="Stuart McLarnon (NESO)" w:date="2024-11-20T15:15:00Z">
                  <w:rPr>
                    <w:i/>
                    <w:color w:val="auto"/>
                  </w:rPr>
                </w:rPrChange>
              </w:rPr>
              <w:t xml:space="preserve">ECC.6.3.5.6 / OC5.7.1(a)(iii) / OC5.7.1(b)(iv) / </w:t>
            </w:r>
            <w:r w:rsidRPr="005D74A6">
              <w:rPr>
                <w:rFonts w:ascii="Poppins" w:hAnsi="Poppins"/>
                <w:i/>
                <w:color w:val="auto"/>
                <w:rPrChange w:id="1438" w:author="Stuart McLarnon (NESO)" w:date="2024-11-20T15:15:00Z">
                  <w:rPr>
                    <w:i/>
                    <w:color w:val="auto"/>
                    <w:sz w:val="19"/>
                  </w:rPr>
                </w:rPrChange>
              </w:rPr>
              <w:t>OC5.7.2.5 /</w:t>
            </w:r>
            <w:del w:id="1439" w:author="Stuart McLarnon (NESO)" w:date="2024-11-20T15:15:00Z">
              <w:r w:rsidR="0090636F" w:rsidRPr="005550F9">
                <w:rPr>
                  <w:i/>
                  <w:iCs/>
                  <w:color w:val="auto"/>
                  <w:sz w:val="19"/>
                  <w:szCs w:val="19"/>
                </w:rPr>
                <w:delText xml:space="preserve"> </w:delText>
              </w:r>
            </w:del>
          </w:p>
        </w:tc>
      </w:tr>
      <w:tr w:rsidR="00857F94" w:rsidRPr="00037098" w14:paraId="51865ED1" w14:textId="77777777" w:rsidTr="00D71ED9">
        <w:tc>
          <w:tcPr>
            <w:tcW w:w="3662" w:type="dxa"/>
            <w:tcPrChange w:id="1440" w:author="Stuart McLarnon (NESO)" w:date="2025-01-22T14:05:00Z" w16du:dateUtc="2025-01-22T14:05:00Z">
              <w:tcPr>
                <w:tcW w:w="0" w:type="dxa"/>
                <w:gridSpan w:val="2"/>
              </w:tcPr>
            </w:tcPrChange>
          </w:tcPr>
          <w:p w14:paraId="0BD6104D" w14:textId="01531453" w:rsidR="00D85C69" w:rsidRPr="00037098" w:rsidRDefault="00EC2239" w:rsidP="00A64583">
            <w:pPr>
              <w:rPr>
                <w:rFonts w:ascii="Poppins" w:hAnsi="Poppins"/>
                <w:color w:val="auto"/>
                <w:rPrChange w:id="1441" w:author="Stuart McLarnon (NESO)" w:date="2024-11-20T15:15:00Z">
                  <w:rPr>
                    <w:color w:val="auto"/>
                  </w:rPr>
                </w:rPrChange>
              </w:rPr>
            </w:pPr>
            <w:r w:rsidRPr="00037098">
              <w:rPr>
                <w:rFonts w:ascii="Poppins" w:hAnsi="Poppins"/>
                <w:color w:val="auto"/>
                <w:rPrChange w:id="1442" w:author="Stuart McLarnon (NESO)" w:date="2024-11-20T15:15:00Z">
                  <w:rPr>
                    <w:color w:val="auto"/>
                  </w:rPr>
                </w:rPrChange>
              </w:rPr>
              <w:t>Demand Modification Tests required after two unsuccessful operations in real time or at least every year as required under NCER Art 45(1)</w:t>
            </w:r>
            <w:ins w:id="1443" w:author="Stuart McLarnon (NESO)" w:date="2025-03-12T10:23:00Z" w16du:dateUtc="2025-03-12T10:23:00Z">
              <w:r w:rsidR="00D02662">
                <w:rPr>
                  <w:rFonts w:ascii="Poppins" w:hAnsi="Poppins"/>
                  <w:color w:val="auto"/>
                </w:rPr>
                <w:t>.</w:t>
              </w:r>
            </w:ins>
          </w:p>
        </w:tc>
        <w:tc>
          <w:tcPr>
            <w:tcW w:w="3415" w:type="dxa"/>
            <w:tcPrChange w:id="1444" w:author="Stuart McLarnon (NESO)" w:date="2025-01-22T14:05:00Z" w16du:dateUtc="2025-01-22T14:05:00Z">
              <w:tcPr>
                <w:tcW w:w="0" w:type="dxa"/>
              </w:tcPr>
            </w:tcPrChange>
          </w:tcPr>
          <w:p w14:paraId="2E3C11DF" w14:textId="28CDA6CA" w:rsidR="00D85C69" w:rsidRPr="00037098" w:rsidRDefault="00EC2239" w:rsidP="00A64583">
            <w:pPr>
              <w:rPr>
                <w:rFonts w:ascii="Poppins" w:hAnsi="Poppins"/>
                <w:i/>
                <w:color w:val="auto"/>
                <w:rPrChange w:id="1445" w:author="Stuart McLarnon (NESO)" w:date="2024-11-20T15:15:00Z">
                  <w:rPr>
                    <w:i/>
                    <w:color w:val="auto"/>
                  </w:rPr>
                </w:rPrChange>
              </w:rPr>
            </w:pPr>
            <w:r w:rsidRPr="00037098">
              <w:rPr>
                <w:rFonts w:ascii="Poppins" w:hAnsi="Poppins"/>
                <w:i/>
                <w:color w:val="auto"/>
                <w:rPrChange w:id="1446" w:author="Stuart McLarnon (NESO)" w:date="2024-11-20T15:15:00Z">
                  <w:rPr>
                    <w:i/>
                    <w:color w:val="auto"/>
                  </w:rPr>
                </w:rPrChange>
              </w:rPr>
              <w:t xml:space="preserve">DRSC11.7.1 </w:t>
            </w:r>
          </w:p>
        </w:tc>
      </w:tr>
      <w:tr w:rsidR="00857F94" w:rsidRPr="00037098" w14:paraId="3FB6315B" w14:textId="77777777" w:rsidTr="00D71ED9">
        <w:tc>
          <w:tcPr>
            <w:tcW w:w="3662" w:type="dxa"/>
            <w:tcPrChange w:id="1447" w:author="Stuart McLarnon (NESO)" w:date="2025-01-22T14:05:00Z" w16du:dateUtc="2025-01-22T14:05:00Z">
              <w:tcPr>
                <w:tcW w:w="0" w:type="dxa"/>
                <w:gridSpan w:val="2"/>
              </w:tcPr>
            </w:tcPrChange>
          </w:tcPr>
          <w:p w14:paraId="2AF06AB8" w14:textId="581B4531" w:rsidR="00D85C69" w:rsidRPr="00037098" w:rsidRDefault="00EC2239" w:rsidP="00A64583">
            <w:pPr>
              <w:rPr>
                <w:rFonts w:ascii="Poppins" w:hAnsi="Poppins"/>
                <w:color w:val="auto"/>
                <w:rPrChange w:id="1448" w:author="Stuart McLarnon (NESO)" w:date="2024-11-20T15:15:00Z">
                  <w:rPr>
                    <w:color w:val="auto"/>
                  </w:rPr>
                </w:rPrChange>
              </w:rPr>
            </w:pPr>
            <w:r w:rsidRPr="00037098">
              <w:rPr>
                <w:rFonts w:ascii="Poppins" w:hAnsi="Poppins"/>
                <w:color w:val="auto"/>
                <w:rPrChange w:id="1449" w:author="Stuart McLarnon (NESO)" w:date="2024-11-20T15:15:00Z">
                  <w:rPr>
                    <w:color w:val="auto"/>
                  </w:rPr>
                </w:rPrChange>
              </w:rPr>
              <w:t xml:space="preserve">Low </w:t>
            </w:r>
            <w:r w:rsidR="00C2651A" w:rsidRPr="00037098">
              <w:rPr>
                <w:rFonts w:ascii="Poppins" w:hAnsi="Poppins"/>
                <w:color w:val="auto"/>
                <w:rPrChange w:id="1450" w:author="Stuart McLarnon (NESO)" w:date="2024-11-20T15:15:00Z">
                  <w:rPr>
                    <w:color w:val="auto"/>
                  </w:rPr>
                </w:rPrChange>
              </w:rPr>
              <w:t>F</w:t>
            </w:r>
            <w:r w:rsidRPr="00037098">
              <w:rPr>
                <w:rFonts w:ascii="Poppins" w:hAnsi="Poppins"/>
                <w:color w:val="auto"/>
                <w:rPrChange w:id="1451" w:author="Stuart McLarnon (NESO)" w:date="2024-11-20T15:15:00Z">
                  <w:rPr>
                    <w:color w:val="auto"/>
                  </w:rPr>
                </w:rPrChange>
              </w:rPr>
              <w:t xml:space="preserve">requency </w:t>
            </w:r>
            <w:r w:rsidR="00C2651A" w:rsidRPr="00037098">
              <w:rPr>
                <w:rFonts w:ascii="Poppins" w:hAnsi="Poppins"/>
                <w:color w:val="auto"/>
                <w:rPrChange w:id="1452" w:author="Stuart McLarnon (NESO)" w:date="2024-11-20T15:15:00Z">
                  <w:rPr>
                    <w:color w:val="auto"/>
                  </w:rPr>
                </w:rPrChange>
              </w:rPr>
              <w:t>D</w:t>
            </w:r>
            <w:r w:rsidR="00A921AC" w:rsidRPr="00037098">
              <w:rPr>
                <w:rFonts w:ascii="Poppins" w:hAnsi="Poppins"/>
                <w:color w:val="auto"/>
                <w:rPrChange w:id="1453" w:author="Stuart McLarnon (NESO)" w:date="2024-11-20T15:15:00Z">
                  <w:rPr>
                    <w:color w:val="auto"/>
                  </w:rPr>
                </w:rPrChange>
              </w:rPr>
              <w:t xml:space="preserve">emand </w:t>
            </w:r>
            <w:r w:rsidR="00C2651A" w:rsidRPr="00037098">
              <w:rPr>
                <w:rFonts w:ascii="Poppins" w:hAnsi="Poppins"/>
                <w:color w:val="auto"/>
                <w:rPrChange w:id="1454" w:author="Stuart McLarnon (NESO)" w:date="2024-11-20T15:15:00Z">
                  <w:rPr>
                    <w:color w:val="auto"/>
                  </w:rPr>
                </w:rPrChange>
              </w:rPr>
              <w:t>D</w:t>
            </w:r>
            <w:r w:rsidR="00A921AC" w:rsidRPr="00037098">
              <w:rPr>
                <w:rFonts w:ascii="Poppins" w:hAnsi="Poppins"/>
                <w:color w:val="auto"/>
                <w:rPrChange w:id="1455" w:author="Stuart McLarnon (NESO)" w:date="2024-11-20T15:15:00Z">
                  <w:rPr>
                    <w:color w:val="auto"/>
                  </w:rPr>
                </w:rPrChange>
              </w:rPr>
              <w:t>isconnection</w:t>
            </w:r>
            <w:r w:rsidRPr="00037098">
              <w:rPr>
                <w:rFonts w:ascii="Poppins" w:hAnsi="Poppins"/>
                <w:color w:val="auto"/>
                <w:rPrChange w:id="1456" w:author="Stuart McLarnon (NESO)" w:date="2024-11-20T15:15:00Z">
                  <w:rPr>
                    <w:color w:val="auto"/>
                  </w:rPr>
                </w:rPrChange>
              </w:rPr>
              <w:t xml:space="preserve"> Test within a period defined at National Level as required under NCER Art 45(2)</w:t>
            </w:r>
            <w:ins w:id="1457" w:author="Stuart McLarnon (NESO)" w:date="2025-03-12T10:23:00Z" w16du:dateUtc="2025-03-12T10:23:00Z">
              <w:r w:rsidR="00D02662">
                <w:rPr>
                  <w:rFonts w:ascii="Poppins" w:hAnsi="Poppins"/>
                  <w:color w:val="auto"/>
                </w:rPr>
                <w:t>.</w:t>
              </w:r>
            </w:ins>
          </w:p>
        </w:tc>
        <w:tc>
          <w:tcPr>
            <w:tcW w:w="3415" w:type="dxa"/>
            <w:tcPrChange w:id="1458" w:author="Stuart McLarnon (NESO)" w:date="2025-01-22T14:05:00Z" w16du:dateUtc="2025-01-22T14:05:00Z">
              <w:tcPr>
                <w:tcW w:w="0" w:type="dxa"/>
              </w:tcPr>
            </w:tcPrChange>
          </w:tcPr>
          <w:p w14:paraId="643AD2CF" w14:textId="7484547E" w:rsidR="00D85C69" w:rsidRPr="00037098" w:rsidRDefault="00EC2239" w:rsidP="00A64583">
            <w:pPr>
              <w:rPr>
                <w:rFonts w:ascii="Poppins" w:hAnsi="Poppins"/>
                <w:color w:val="auto"/>
                <w:rPrChange w:id="1459" w:author="Stuart McLarnon (NESO)" w:date="2024-11-20T15:15:00Z">
                  <w:rPr>
                    <w:color w:val="auto"/>
                  </w:rPr>
                </w:rPrChange>
              </w:rPr>
            </w:pPr>
            <w:r w:rsidRPr="00037098">
              <w:rPr>
                <w:rFonts w:ascii="Poppins" w:hAnsi="Poppins"/>
                <w:i/>
                <w:color w:val="auto"/>
                <w:rPrChange w:id="1460" w:author="Stuart McLarnon (NESO)" w:date="2024-11-20T15:15:00Z">
                  <w:rPr>
                    <w:i/>
                    <w:color w:val="auto"/>
                  </w:rPr>
                </w:rPrChange>
              </w:rPr>
              <w:t xml:space="preserve">DRSC11.7.2 – The </w:t>
            </w:r>
            <w:r w:rsidR="00C2651A" w:rsidRPr="00037098">
              <w:rPr>
                <w:rFonts w:ascii="Poppins" w:hAnsi="Poppins"/>
                <w:i/>
                <w:color w:val="auto"/>
                <w:rPrChange w:id="1461" w:author="Stuart McLarnon (NESO)" w:date="2024-11-20T15:15:00Z">
                  <w:rPr>
                    <w:i/>
                    <w:color w:val="auto"/>
                  </w:rPr>
                </w:rPrChange>
              </w:rPr>
              <w:t xml:space="preserve">relay </w:t>
            </w:r>
            <w:r w:rsidRPr="00037098">
              <w:rPr>
                <w:rFonts w:ascii="Poppins" w:hAnsi="Poppins"/>
                <w:i/>
                <w:color w:val="auto"/>
                <w:rPrChange w:id="1462" w:author="Stuart McLarnon (NESO)" w:date="2024-11-20T15:15:00Z">
                  <w:rPr>
                    <w:i/>
                    <w:color w:val="auto"/>
                  </w:rPr>
                </w:rPrChange>
              </w:rPr>
              <w:t>test period is defined in GB as every three years</w:t>
            </w:r>
            <w:r w:rsidRPr="00037098">
              <w:rPr>
                <w:rFonts w:ascii="Poppins" w:hAnsi="Poppins"/>
                <w:color w:val="auto"/>
                <w:rPrChange w:id="1463" w:author="Stuart McLarnon (NESO)" w:date="2024-11-20T15:15:00Z">
                  <w:rPr>
                    <w:color w:val="auto"/>
                  </w:rPr>
                </w:rPrChange>
              </w:rPr>
              <w:t xml:space="preserve">.  </w:t>
            </w:r>
          </w:p>
        </w:tc>
      </w:tr>
      <w:tr w:rsidR="00857F94" w:rsidRPr="00037098" w14:paraId="5189B736" w14:textId="77777777" w:rsidTr="00D71ED9">
        <w:tc>
          <w:tcPr>
            <w:tcW w:w="3662" w:type="dxa"/>
            <w:tcPrChange w:id="1464" w:author="Stuart McLarnon (NESO)" w:date="2025-01-22T14:05:00Z" w16du:dateUtc="2025-01-22T14:05:00Z">
              <w:tcPr>
                <w:tcW w:w="0" w:type="dxa"/>
                <w:gridSpan w:val="2"/>
              </w:tcPr>
            </w:tcPrChange>
          </w:tcPr>
          <w:p w14:paraId="6F62D91C" w14:textId="033D4E71" w:rsidR="00EC2239" w:rsidRPr="00037098" w:rsidRDefault="009F0EBD" w:rsidP="00A64583">
            <w:pPr>
              <w:rPr>
                <w:rFonts w:ascii="Poppins" w:hAnsi="Poppins"/>
                <w:color w:val="auto"/>
                <w:rPrChange w:id="1465" w:author="Stuart McLarnon (NESO)" w:date="2024-11-20T15:15:00Z">
                  <w:rPr>
                    <w:color w:val="auto"/>
                  </w:rPr>
                </w:rPrChange>
              </w:rPr>
            </w:pPr>
            <w:r w:rsidRPr="00037098">
              <w:rPr>
                <w:rFonts w:ascii="Poppins" w:hAnsi="Poppins"/>
                <w:color w:val="auto"/>
                <w:rPrChange w:id="1466" w:author="Stuart McLarnon (NESO)" w:date="2024-11-20T15:15:00Z">
                  <w:rPr>
                    <w:color w:val="auto"/>
                  </w:rPr>
                </w:rPrChange>
              </w:rPr>
              <w:t>HVD</w:t>
            </w:r>
            <w:r w:rsidR="004B143C" w:rsidRPr="00037098">
              <w:rPr>
                <w:rFonts w:ascii="Poppins" w:hAnsi="Poppins"/>
                <w:color w:val="auto"/>
                <w:rPrChange w:id="1467" w:author="Stuart McLarnon (NESO)" w:date="2024-11-20T15:15:00Z">
                  <w:rPr>
                    <w:color w:val="auto"/>
                  </w:rPr>
                </w:rPrChange>
              </w:rPr>
              <w:t xml:space="preserve">C </w:t>
            </w:r>
            <w:r w:rsidR="005D74A6">
              <w:rPr>
                <w:rFonts w:ascii="Poppins" w:hAnsi="Poppins"/>
                <w:color w:val="auto"/>
                <w:rPrChange w:id="1468" w:author="Stuart McLarnon (NESO)" w:date="2024-11-20T15:15:00Z">
                  <w:rPr>
                    <w:color w:val="auto"/>
                  </w:rPr>
                </w:rPrChange>
              </w:rPr>
              <w:t>Restoration C</w:t>
            </w:r>
            <w:r w:rsidR="00F370F6">
              <w:rPr>
                <w:rFonts w:ascii="Poppins" w:hAnsi="Poppins"/>
                <w:color w:val="auto"/>
                <w:rPrChange w:id="1469" w:author="Stuart McLarnon (NESO)" w:date="2024-11-20T15:15:00Z">
                  <w:rPr>
                    <w:color w:val="auto"/>
                  </w:rPr>
                </w:rPrChange>
              </w:rPr>
              <w:t>a</w:t>
            </w:r>
            <w:r w:rsidR="005D74A6">
              <w:rPr>
                <w:rFonts w:ascii="Poppins" w:hAnsi="Poppins"/>
                <w:color w:val="auto"/>
                <w:rPrChange w:id="1470" w:author="Stuart McLarnon (NESO)" w:date="2024-11-20T15:15:00Z">
                  <w:rPr>
                    <w:color w:val="auto"/>
                  </w:rPr>
                </w:rPrChange>
              </w:rPr>
              <w:t>pability</w:t>
            </w:r>
            <w:r w:rsidR="004B143C" w:rsidRPr="00037098">
              <w:rPr>
                <w:rFonts w:ascii="Poppins" w:hAnsi="Poppins"/>
                <w:color w:val="auto"/>
                <w:rPrChange w:id="1471" w:author="Stuart McLarnon (NESO)" w:date="2024-11-20T15:15:00Z">
                  <w:rPr>
                    <w:color w:val="auto"/>
                  </w:rPr>
                </w:rPrChange>
              </w:rPr>
              <w:t xml:space="preserve"> Service</w:t>
            </w:r>
            <w:r w:rsidR="00C35B57" w:rsidRPr="00037098">
              <w:rPr>
                <w:rFonts w:ascii="Poppins" w:hAnsi="Poppins"/>
                <w:color w:val="auto"/>
                <w:rPrChange w:id="1472" w:author="Stuart McLarnon (NESO)" w:date="2024-11-20T15:15:00Z">
                  <w:rPr>
                    <w:color w:val="auto"/>
                  </w:rPr>
                </w:rPrChange>
              </w:rPr>
              <w:t xml:space="preserve"> </w:t>
            </w:r>
            <w:r w:rsidR="004B143C" w:rsidRPr="00037098">
              <w:rPr>
                <w:rFonts w:ascii="Poppins" w:hAnsi="Poppins"/>
                <w:color w:val="auto"/>
                <w:rPrChange w:id="1473" w:author="Stuart McLarnon (NESO)" w:date="2024-11-20T15:15:00Z">
                  <w:rPr>
                    <w:color w:val="auto"/>
                  </w:rPr>
                </w:rPrChange>
              </w:rPr>
              <w:t>testing to be carried out every three years in accordance with NCER Art 46</w:t>
            </w:r>
            <w:ins w:id="1474" w:author="Stuart McLarnon (NESO)" w:date="2025-03-12T10:23:00Z" w16du:dateUtc="2025-03-12T10:23:00Z">
              <w:r w:rsidR="00D02662">
                <w:rPr>
                  <w:rFonts w:ascii="Poppins" w:hAnsi="Poppins"/>
                  <w:color w:val="auto"/>
                </w:rPr>
                <w:t>.</w:t>
              </w:r>
            </w:ins>
            <w:del w:id="1475" w:author="Stuart McLarnon (NESO)" w:date="2025-03-12T10:23:00Z" w16du:dateUtc="2025-03-12T10:23:00Z">
              <w:r w:rsidR="004B143C" w:rsidRPr="00037098" w:rsidDel="00D02662">
                <w:rPr>
                  <w:rFonts w:ascii="Poppins" w:hAnsi="Poppins"/>
                  <w:color w:val="auto"/>
                  <w:rPrChange w:id="1476" w:author="Stuart McLarnon (NESO)" w:date="2024-11-20T15:15:00Z">
                    <w:rPr>
                      <w:color w:val="auto"/>
                    </w:rPr>
                  </w:rPrChange>
                </w:rPr>
                <w:delText xml:space="preserve"> </w:delText>
              </w:r>
            </w:del>
          </w:p>
        </w:tc>
        <w:tc>
          <w:tcPr>
            <w:tcW w:w="3415" w:type="dxa"/>
            <w:tcPrChange w:id="1477" w:author="Stuart McLarnon (NESO)" w:date="2025-01-22T14:05:00Z" w16du:dateUtc="2025-01-22T14:05:00Z">
              <w:tcPr>
                <w:tcW w:w="0" w:type="dxa"/>
              </w:tcPr>
            </w:tcPrChange>
          </w:tcPr>
          <w:p w14:paraId="3E2FF9AA" w14:textId="15894210" w:rsidR="00EC2239" w:rsidRPr="00037098" w:rsidRDefault="00FC04AE" w:rsidP="00A64583">
            <w:pPr>
              <w:rPr>
                <w:rFonts w:ascii="Poppins" w:hAnsi="Poppins"/>
                <w:i/>
                <w:color w:val="auto"/>
                <w:rPrChange w:id="1478" w:author="Stuart McLarnon (NESO)" w:date="2024-11-20T15:15:00Z">
                  <w:rPr>
                    <w:i/>
                    <w:color w:val="auto"/>
                  </w:rPr>
                </w:rPrChange>
              </w:rPr>
            </w:pPr>
            <w:r w:rsidRPr="00FC04AE">
              <w:rPr>
                <w:rFonts w:ascii="Poppins" w:hAnsi="Poppins"/>
                <w:i/>
                <w:color w:val="auto"/>
                <w:rPrChange w:id="1479" w:author="Stuart McLarnon (NESO)" w:date="2024-11-20T15:15:00Z">
                  <w:rPr>
                    <w:i/>
                    <w:color w:val="auto"/>
                  </w:rPr>
                </w:rPrChange>
              </w:rPr>
              <w:t>OC5.7.1 / OC5.7.2 / OC5.7.4 / OC5.7.5</w:t>
            </w:r>
          </w:p>
        </w:tc>
      </w:tr>
      <w:tr w:rsidR="00857F94" w:rsidRPr="00037098" w14:paraId="3F81650A" w14:textId="77777777" w:rsidTr="00D71ED9">
        <w:tc>
          <w:tcPr>
            <w:tcW w:w="3662" w:type="dxa"/>
            <w:tcPrChange w:id="1480" w:author="Stuart McLarnon (NESO)" w:date="2025-01-22T14:05:00Z" w16du:dateUtc="2025-01-22T14:05:00Z">
              <w:tcPr>
                <w:tcW w:w="0" w:type="dxa"/>
                <w:gridSpan w:val="2"/>
              </w:tcPr>
            </w:tcPrChange>
          </w:tcPr>
          <w:p w14:paraId="1C91ABC2" w14:textId="5D073BBA" w:rsidR="00051BDA" w:rsidRPr="00037098" w:rsidRDefault="0002147B" w:rsidP="00A64583">
            <w:pPr>
              <w:rPr>
                <w:rFonts w:ascii="Poppins" w:hAnsi="Poppins"/>
                <w:color w:val="auto"/>
                <w:rPrChange w:id="1481" w:author="Stuart McLarnon (NESO)" w:date="2024-11-20T15:15:00Z">
                  <w:rPr>
                    <w:color w:val="auto"/>
                  </w:rPr>
                </w:rPrChange>
              </w:rPr>
            </w:pPr>
            <w:r w:rsidRPr="0002147B">
              <w:rPr>
                <w:rFonts w:ascii="Poppins" w:hAnsi="Poppins"/>
                <w:color w:val="auto"/>
                <w:rPrChange w:id="1482" w:author="Stuart McLarnon (NESO)" w:date="2024-11-20T15:15:00Z">
                  <w:rPr>
                    <w:color w:val="auto"/>
                  </w:rPr>
                </w:rPrChange>
              </w:rPr>
              <w:t>Low Frequency Demand Disconnection Relay testing to be tested within a period defined at National Level as required under NCER Art 47</w:t>
            </w:r>
            <w:ins w:id="1483" w:author="Stuart McLarnon (NESO)" w:date="2025-03-12T10:23:00Z" w16du:dateUtc="2025-03-12T10:23:00Z">
              <w:r w:rsidR="00D02662">
                <w:rPr>
                  <w:rFonts w:ascii="Poppins" w:hAnsi="Poppins"/>
                  <w:color w:val="auto"/>
                </w:rPr>
                <w:t>.</w:t>
              </w:r>
            </w:ins>
          </w:p>
        </w:tc>
        <w:tc>
          <w:tcPr>
            <w:tcW w:w="3415" w:type="dxa"/>
            <w:tcPrChange w:id="1484" w:author="Stuart McLarnon (NESO)" w:date="2025-01-22T14:05:00Z" w16du:dateUtc="2025-01-22T14:05:00Z">
              <w:tcPr>
                <w:tcW w:w="0" w:type="dxa"/>
              </w:tcPr>
            </w:tcPrChange>
          </w:tcPr>
          <w:p w14:paraId="1B770181" w14:textId="5E16AFA6" w:rsidR="00051BDA" w:rsidRPr="00037098" w:rsidRDefault="00B732C7" w:rsidP="00A64583">
            <w:pPr>
              <w:rPr>
                <w:rFonts w:ascii="Poppins" w:hAnsi="Poppins"/>
                <w:i/>
                <w:color w:val="auto"/>
                <w:rPrChange w:id="1485" w:author="Stuart McLarnon (NESO)" w:date="2024-11-20T15:15:00Z">
                  <w:rPr>
                    <w:i/>
                    <w:color w:val="auto"/>
                  </w:rPr>
                </w:rPrChange>
              </w:rPr>
            </w:pPr>
            <w:r w:rsidRPr="00037098">
              <w:rPr>
                <w:rFonts w:ascii="Poppins" w:hAnsi="Poppins"/>
                <w:i/>
                <w:color w:val="auto"/>
                <w:rPrChange w:id="1486" w:author="Stuart McLarnon (NESO)" w:date="2024-11-20T15:15:00Z">
                  <w:rPr>
                    <w:i/>
                    <w:color w:val="auto"/>
                  </w:rPr>
                </w:rPrChange>
              </w:rPr>
              <w:t>CC/ECC.A.5.4.2 and CC/ECC.A.5.4.3 –</w:t>
            </w:r>
            <w:r w:rsidR="00857F94" w:rsidRPr="00037098">
              <w:rPr>
                <w:rFonts w:ascii="Poppins" w:hAnsi="Poppins"/>
                <w:i/>
                <w:color w:val="auto"/>
                <w:rPrChange w:id="1487" w:author="Stuart McLarnon (NESO)" w:date="2024-11-20T15:15:00Z">
                  <w:rPr>
                    <w:i/>
                    <w:color w:val="auto"/>
                  </w:rPr>
                </w:rPrChange>
              </w:rPr>
              <w:t xml:space="preserve"> </w:t>
            </w:r>
            <w:r w:rsidR="00F32C9B" w:rsidRPr="00037098">
              <w:rPr>
                <w:rFonts w:ascii="Poppins" w:hAnsi="Poppins"/>
                <w:i/>
                <w:color w:val="auto"/>
                <w:rPrChange w:id="1488" w:author="Stuart McLarnon (NESO)" w:date="2024-11-20T15:15:00Z">
                  <w:rPr>
                    <w:i/>
                    <w:color w:val="auto"/>
                  </w:rPr>
                </w:rPrChange>
              </w:rPr>
              <w:t>In GB a period of once every three years has been selected.</w:t>
            </w:r>
          </w:p>
        </w:tc>
      </w:tr>
      <w:tr w:rsidR="00857F94" w:rsidRPr="00037098" w14:paraId="6F7C0CCD" w14:textId="77777777" w:rsidTr="00D71ED9">
        <w:tc>
          <w:tcPr>
            <w:tcW w:w="3662" w:type="dxa"/>
            <w:tcPrChange w:id="1489" w:author="Stuart McLarnon (NESO)" w:date="2025-01-22T14:05:00Z" w16du:dateUtc="2025-01-22T14:05:00Z">
              <w:tcPr>
                <w:tcW w:w="0" w:type="dxa"/>
                <w:gridSpan w:val="2"/>
              </w:tcPr>
            </w:tcPrChange>
          </w:tcPr>
          <w:p w14:paraId="58FFF478" w14:textId="101DFA9B" w:rsidR="00F85B90" w:rsidRPr="00037098" w:rsidRDefault="00AD734B" w:rsidP="00A64583">
            <w:pPr>
              <w:rPr>
                <w:rFonts w:ascii="Poppins" w:hAnsi="Poppins"/>
                <w:color w:val="auto"/>
                <w:rPrChange w:id="1490" w:author="Stuart McLarnon (NESO)" w:date="2024-11-20T15:15:00Z">
                  <w:rPr>
                    <w:color w:val="auto"/>
                  </w:rPr>
                </w:rPrChange>
              </w:rPr>
            </w:pPr>
            <w:r w:rsidRPr="00037098">
              <w:rPr>
                <w:rFonts w:ascii="Poppins" w:hAnsi="Poppins"/>
                <w:color w:val="auto"/>
                <w:rPrChange w:id="1491" w:author="Stuart McLarnon (NESO)" w:date="2024-11-20T15:15:00Z">
                  <w:rPr>
                    <w:color w:val="auto"/>
                  </w:rPr>
                </w:rPrChange>
              </w:rPr>
              <w:lastRenderedPageBreak/>
              <w:t>Testing of communication systems and backup power supplies for those communication systems in accordance with NCER Art 48</w:t>
            </w:r>
            <w:ins w:id="1492" w:author="Stuart McLarnon (NESO)" w:date="2025-03-12T10:23:00Z" w16du:dateUtc="2025-03-12T10:23:00Z">
              <w:r w:rsidR="00D02662">
                <w:rPr>
                  <w:rFonts w:ascii="Poppins" w:hAnsi="Poppins"/>
                  <w:color w:val="auto"/>
                </w:rPr>
                <w:t>.</w:t>
              </w:r>
            </w:ins>
          </w:p>
        </w:tc>
        <w:tc>
          <w:tcPr>
            <w:tcW w:w="3415" w:type="dxa"/>
            <w:tcPrChange w:id="1493" w:author="Stuart McLarnon (NESO)" w:date="2025-01-22T14:05:00Z" w16du:dateUtc="2025-01-22T14:05:00Z">
              <w:tcPr>
                <w:tcW w:w="0" w:type="dxa"/>
              </w:tcPr>
            </w:tcPrChange>
          </w:tcPr>
          <w:p w14:paraId="6E5289C4" w14:textId="08439A24" w:rsidR="00F85B90" w:rsidRPr="00037098" w:rsidRDefault="00F45838" w:rsidP="00A64583">
            <w:pPr>
              <w:rPr>
                <w:rFonts w:ascii="Poppins" w:hAnsi="Poppins"/>
                <w:i/>
                <w:color w:val="auto"/>
                <w:rPrChange w:id="1494" w:author="Stuart McLarnon (NESO)" w:date="2024-11-20T15:15:00Z">
                  <w:rPr>
                    <w:i/>
                    <w:color w:val="auto"/>
                  </w:rPr>
                </w:rPrChange>
              </w:rPr>
            </w:pPr>
            <w:r w:rsidRPr="00F45838">
              <w:rPr>
                <w:rFonts w:ascii="Poppins" w:hAnsi="Poppins"/>
                <w:i/>
                <w:color w:val="auto"/>
                <w:rPrChange w:id="1495" w:author="Stuart McLarnon (NESO)" w:date="2024-11-20T15:15:00Z">
                  <w:rPr>
                    <w:i/>
                    <w:color w:val="auto"/>
                  </w:rPr>
                </w:rPrChange>
              </w:rPr>
              <w:t>CC/ECC.6.5.4.4 and OC5.7.5(i) - Testing of inter TSO communications is covered in Section 6.0 below.</w:t>
            </w:r>
            <w:del w:id="1496" w:author="Stuart McLarnon (NESO)" w:date="2024-11-20T15:15:00Z">
              <w:r w:rsidR="002517A5" w:rsidRPr="00A0057D">
                <w:rPr>
                  <w:i/>
                  <w:color w:val="auto"/>
                </w:rPr>
                <w:delText xml:space="preserve"> </w:delText>
              </w:r>
            </w:del>
          </w:p>
        </w:tc>
      </w:tr>
      <w:tr w:rsidR="00857F94" w:rsidRPr="00037098" w:rsidDel="00D71ED9" w14:paraId="1E209F4E" w14:textId="6FE6F18A" w:rsidTr="00D71ED9">
        <w:trPr>
          <w:del w:id="1497" w:author="Stuart McLarnon (NESO)" w:date="2025-01-22T14:05:00Z"/>
        </w:trPr>
        <w:tc>
          <w:tcPr>
            <w:tcW w:w="3662" w:type="dxa"/>
            <w:tcPrChange w:id="1498" w:author="Stuart McLarnon (NESO)" w:date="2025-01-22T14:05:00Z" w16du:dateUtc="2025-01-22T14:05:00Z">
              <w:tcPr>
                <w:tcW w:w="0" w:type="dxa"/>
                <w:gridSpan w:val="2"/>
              </w:tcPr>
            </w:tcPrChange>
          </w:tcPr>
          <w:p w14:paraId="4B9047F3" w14:textId="0AFA2D63" w:rsidR="00D85C69" w:rsidRPr="00037098" w:rsidDel="00D71ED9" w:rsidRDefault="00D85C69" w:rsidP="000226A1">
            <w:pPr>
              <w:jc w:val="both"/>
              <w:rPr>
                <w:del w:id="1499" w:author="Stuart McLarnon (NESO)" w:date="2025-01-22T14:05:00Z" w16du:dateUtc="2025-01-22T14:05:00Z"/>
                <w:rFonts w:ascii="Poppins" w:hAnsi="Poppins"/>
                <w:color w:val="auto"/>
                <w:rPrChange w:id="1500" w:author="Stuart McLarnon (NESO)" w:date="2024-11-20T15:15:00Z">
                  <w:rPr>
                    <w:del w:id="1501" w:author="Stuart McLarnon (NESO)" w:date="2025-01-22T14:05:00Z" w16du:dateUtc="2025-01-22T14:05:00Z"/>
                    <w:color w:val="auto"/>
                  </w:rPr>
                </w:rPrChange>
              </w:rPr>
            </w:pPr>
          </w:p>
        </w:tc>
        <w:tc>
          <w:tcPr>
            <w:tcW w:w="3415" w:type="dxa"/>
            <w:tcPrChange w:id="1502" w:author="Stuart McLarnon (NESO)" w:date="2025-01-22T14:05:00Z" w16du:dateUtc="2025-01-22T14:05:00Z">
              <w:tcPr>
                <w:tcW w:w="0" w:type="dxa"/>
              </w:tcPr>
            </w:tcPrChange>
          </w:tcPr>
          <w:p w14:paraId="79251196" w14:textId="3AABE7C3" w:rsidR="00D85C69" w:rsidRPr="00037098" w:rsidDel="00D71ED9" w:rsidRDefault="00D85C69" w:rsidP="000226A1">
            <w:pPr>
              <w:jc w:val="both"/>
              <w:rPr>
                <w:del w:id="1503" w:author="Stuart McLarnon (NESO)" w:date="2025-01-22T14:05:00Z" w16du:dateUtc="2025-01-22T14:05:00Z"/>
                <w:rFonts w:ascii="Poppins" w:hAnsi="Poppins"/>
                <w:color w:val="auto"/>
                <w:rPrChange w:id="1504" w:author="Stuart McLarnon (NESO)" w:date="2024-11-20T15:15:00Z">
                  <w:rPr>
                    <w:del w:id="1505" w:author="Stuart McLarnon (NESO)" w:date="2025-01-22T14:05:00Z" w16du:dateUtc="2025-01-22T14:05:00Z"/>
                    <w:color w:val="auto"/>
                  </w:rPr>
                </w:rPrChange>
              </w:rPr>
            </w:pPr>
          </w:p>
        </w:tc>
      </w:tr>
    </w:tbl>
    <w:p w14:paraId="6DD8D342" w14:textId="3869739B" w:rsidR="000226A1" w:rsidRPr="00037098" w:rsidRDefault="00370AE0" w:rsidP="000226A1">
      <w:pPr>
        <w:ind w:left="720" w:hanging="720"/>
        <w:jc w:val="both"/>
        <w:rPr>
          <w:rFonts w:ascii="Poppins" w:hAnsi="Poppins"/>
          <w:color w:val="auto"/>
          <w:rPrChange w:id="1506" w:author="Stuart McLarnon (NESO)" w:date="2024-11-20T15:15:00Z">
            <w:rPr>
              <w:color w:val="auto"/>
            </w:rPr>
          </w:rPrChange>
        </w:rPr>
      </w:pPr>
      <w:r w:rsidRPr="00037098">
        <w:rPr>
          <w:rFonts w:ascii="Poppins" w:hAnsi="Poppins"/>
          <w:color w:val="auto"/>
          <w:rPrChange w:id="1507" w:author="Stuart McLarnon (NESO)" w:date="2024-11-20T15:15:00Z">
            <w:rPr>
              <w:color w:val="auto"/>
            </w:rPr>
          </w:rPrChange>
        </w:rPr>
        <w:t xml:space="preserve">  </w:t>
      </w:r>
      <w:r w:rsidR="00294AAD" w:rsidRPr="00037098">
        <w:rPr>
          <w:rFonts w:ascii="Poppins" w:hAnsi="Poppins"/>
          <w:color w:val="auto"/>
          <w:rPrChange w:id="1508" w:author="Stuart McLarnon (NESO)" w:date="2024-11-20T15:15:00Z">
            <w:rPr>
              <w:color w:val="auto"/>
            </w:rPr>
          </w:rPrChange>
        </w:rPr>
        <w:t xml:space="preserve"> </w:t>
      </w:r>
      <w:r w:rsidR="008D3331" w:rsidRPr="00037098">
        <w:rPr>
          <w:rFonts w:ascii="Poppins" w:hAnsi="Poppins"/>
          <w:color w:val="auto"/>
          <w:rPrChange w:id="1509" w:author="Stuart McLarnon (NESO)" w:date="2024-11-20T15:15:00Z">
            <w:rPr>
              <w:color w:val="auto"/>
            </w:rPr>
          </w:rPrChange>
        </w:rPr>
        <w:t xml:space="preserve"> </w:t>
      </w:r>
    </w:p>
    <w:p w14:paraId="4084C352" w14:textId="7F0E9385" w:rsidR="00E74E16" w:rsidRPr="00037098" w:rsidRDefault="00E74E16" w:rsidP="00E74E16">
      <w:pPr>
        <w:ind w:left="720" w:hanging="720"/>
        <w:jc w:val="center"/>
        <w:rPr>
          <w:rFonts w:ascii="Poppins" w:hAnsi="Poppins"/>
          <w:color w:val="auto"/>
          <w:rPrChange w:id="1510" w:author="Stuart McLarnon (NESO)" w:date="2024-11-20T15:15:00Z">
            <w:rPr>
              <w:color w:val="auto"/>
            </w:rPr>
          </w:rPrChange>
        </w:rPr>
      </w:pPr>
      <w:r w:rsidRPr="00037098">
        <w:rPr>
          <w:rFonts w:ascii="Poppins" w:hAnsi="Poppins"/>
          <w:color w:val="auto"/>
          <w:rPrChange w:id="1511" w:author="Stuart McLarnon (NESO)" w:date="2024-11-20T15:15:00Z">
            <w:rPr>
              <w:color w:val="auto"/>
            </w:rPr>
          </w:rPrChange>
        </w:rPr>
        <w:t>Table 1</w:t>
      </w:r>
    </w:p>
    <w:p w14:paraId="6D3E5105" w14:textId="77777777" w:rsidR="00E74E16" w:rsidRPr="00037098" w:rsidRDefault="00E74E16" w:rsidP="00E74E16">
      <w:pPr>
        <w:ind w:left="720" w:hanging="720"/>
        <w:jc w:val="center"/>
        <w:rPr>
          <w:rFonts w:ascii="Poppins" w:hAnsi="Poppins"/>
          <w:rPrChange w:id="1512" w:author="Stuart McLarnon (NESO)" w:date="2024-11-20T15:15:00Z">
            <w:rPr/>
          </w:rPrChange>
        </w:rPr>
      </w:pPr>
    </w:p>
    <w:p w14:paraId="2346A65B" w14:textId="6DB1D1C6" w:rsidR="00963958" w:rsidRPr="00037098" w:rsidRDefault="006E4D3E" w:rsidP="00963958">
      <w:pPr>
        <w:ind w:left="720" w:hanging="720"/>
        <w:jc w:val="both"/>
        <w:rPr>
          <w:rFonts w:ascii="Poppins" w:hAnsi="Poppins"/>
          <w:i/>
          <w:color w:val="auto"/>
          <w:rPrChange w:id="1513" w:author="Stuart McLarnon (NESO)" w:date="2024-11-20T15:15:00Z">
            <w:rPr>
              <w:i/>
              <w:color w:val="auto"/>
            </w:rPr>
          </w:rPrChange>
        </w:rPr>
      </w:pPr>
      <w:r w:rsidRPr="00037098">
        <w:rPr>
          <w:rFonts w:ascii="Poppins" w:hAnsi="Poppins"/>
          <w:color w:val="auto"/>
          <w:rPrChange w:id="1514" w:author="Stuart McLarnon (NESO)" w:date="2024-11-20T15:15:00Z">
            <w:rPr>
              <w:color w:val="auto"/>
            </w:rPr>
          </w:rPrChange>
        </w:rPr>
        <w:t>5</w:t>
      </w:r>
      <w:r w:rsidR="00963958" w:rsidRPr="00037098">
        <w:rPr>
          <w:rFonts w:ascii="Poppins" w:hAnsi="Poppins"/>
          <w:color w:val="auto"/>
          <w:rPrChange w:id="1515" w:author="Stuart McLarnon (NESO)" w:date="2024-11-20T15:15:00Z">
            <w:rPr>
              <w:color w:val="auto"/>
            </w:rPr>
          </w:rPrChange>
        </w:rPr>
        <w:t>.1.6</w:t>
      </w:r>
      <w:r w:rsidR="00963958" w:rsidRPr="00037098">
        <w:rPr>
          <w:rFonts w:ascii="Poppins" w:hAnsi="Poppins"/>
          <w:color w:val="auto"/>
          <w:rPrChange w:id="1516" w:author="Stuart McLarnon (NESO)" w:date="2024-11-20T15:15:00Z">
            <w:rPr>
              <w:color w:val="auto"/>
            </w:rPr>
          </w:rPrChange>
        </w:rPr>
        <w:tab/>
        <w:t>Article 43 (3) states “</w:t>
      </w:r>
      <w:r w:rsidR="004B6F32" w:rsidRPr="00037098">
        <w:rPr>
          <w:rFonts w:ascii="Poppins" w:hAnsi="Poppins"/>
          <w:i/>
          <w:color w:val="auto"/>
          <w:rPrChange w:id="1517" w:author="Stuart McLarnon (NESO)" w:date="2024-11-20T15:15:00Z">
            <w:rPr>
              <w:i/>
              <w:color w:val="auto"/>
            </w:rPr>
          </w:rPrChange>
        </w:rPr>
        <w:t xml:space="preserve">The test plan shall include the periodicity and conditions of the tests, following the minimum requirements outlined in Articles 44 to 47. </w:t>
      </w:r>
      <w:r w:rsidR="00E73D96" w:rsidRPr="00037098">
        <w:rPr>
          <w:rFonts w:ascii="Poppins" w:hAnsi="Poppins"/>
          <w:i/>
          <w:color w:val="auto"/>
          <w:rPrChange w:id="1518" w:author="Stuart McLarnon (NESO)" w:date="2024-11-20T15:15:00Z">
            <w:rPr>
              <w:i/>
              <w:color w:val="auto"/>
            </w:rPr>
          </w:rPrChange>
        </w:rPr>
        <w:t xml:space="preserve"> </w:t>
      </w:r>
      <w:r w:rsidR="004B6F32" w:rsidRPr="00037098">
        <w:rPr>
          <w:rFonts w:ascii="Poppins" w:hAnsi="Poppins"/>
          <w:i/>
          <w:color w:val="auto"/>
          <w:rPrChange w:id="1519" w:author="Stuart McLarnon (NESO)" w:date="2024-11-20T15:15:00Z">
            <w:rPr>
              <w:i/>
              <w:color w:val="auto"/>
            </w:rPr>
          </w:rPrChange>
        </w:rPr>
        <w:t>The test plan shall follow the methodology laid down in Regulation (EU) 2016/631 Regulation (EU) 2016/1388 and Regulation (EU) 2016/1447 for the corresponding tested capability. For SGUs that</w:t>
      </w:r>
      <w:ins w:id="1520" w:author="Stuart McLarnon (NESO)" w:date="2025-01-22T13:58:00Z" w16du:dateUtc="2025-01-22T13:58:00Z">
        <w:r w:rsidR="00C16650">
          <w:rPr>
            <w:rFonts w:ascii="Poppins" w:hAnsi="Poppins"/>
            <w:i/>
            <w:color w:val="auto"/>
          </w:rPr>
          <w:t>,</w:t>
        </w:r>
        <w:r w:rsidR="008D5013">
          <w:rPr>
            <w:rFonts w:ascii="Poppins" w:hAnsi="Poppins"/>
            <w:i/>
            <w:color w:val="auto"/>
          </w:rPr>
          <w:t xml:space="preserve"> immediately before exit day, were</w:t>
        </w:r>
      </w:ins>
      <w:r w:rsidR="004B6F32" w:rsidRPr="00037098">
        <w:rPr>
          <w:rFonts w:ascii="Poppins" w:hAnsi="Poppins"/>
          <w:i/>
          <w:color w:val="auto"/>
          <w:rPrChange w:id="1521" w:author="Stuart McLarnon (NESO)" w:date="2024-11-20T15:15:00Z">
            <w:rPr>
              <w:i/>
              <w:color w:val="auto"/>
            </w:rPr>
          </w:rPrChange>
        </w:rPr>
        <w:t xml:space="preserve"> </w:t>
      </w:r>
      <w:del w:id="1522" w:author="Stuart McLarnon (NESO)" w:date="2025-01-22T13:58:00Z" w16du:dateUtc="2025-01-22T13:58:00Z">
        <w:r w:rsidR="004B6F32" w:rsidRPr="00037098" w:rsidDel="00C16650">
          <w:rPr>
            <w:rFonts w:ascii="Poppins" w:hAnsi="Poppins"/>
            <w:i/>
            <w:color w:val="auto"/>
            <w:rPrChange w:id="1523" w:author="Stuart McLarnon (NESO)" w:date="2024-11-20T15:15:00Z">
              <w:rPr>
                <w:i/>
                <w:color w:val="auto"/>
              </w:rPr>
            </w:rPrChange>
          </w:rPr>
          <w:delText xml:space="preserve">are </w:delText>
        </w:r>
      </w:del>
      <w:r w:rsidR="004B6F32" w:rsidRPr="00037098">
        <w:rPr>
          <w:rFonts w:ascii="Poppins" w:hAnsi="Poppins"/>
          <w:i/>
          <w:color w:val="auto"/>
          <w:rPrChange w:id="1524" w:author="Stuart McLarnon (NESO)" w:date="2024-11-20T15:15:00Z">
            <w:rPr>
              <w:i/>
              <w:color w:val="auto"/>
            </w:rPr>
          </w:rPrChange>
        </w:rPr>
        <w:t>not subject to Regulation (EU) 2016/631, Regulation (EU) 2016/1388 and Regulation (EU) 2016/1447, the test plan shall follow the provisions of national law</w:t>
      </w:r>
      <w:r w:rsidR="00E74E16" w:rsidRPr="00037098">
        <w:rPr>
          <w:rFonts w:ascii="Poppins" w:hAnsi="Poppins"/>
          <w:i/>
          <w:color w:val="auto"/>
          <w:rPrChange w:id="1525" w:author="Stuart McLarnon (NESO)" w:date="2024-11-20T15:15:00Z">
            <w:rPr>
              <w:i/>
              <w:color w:val="auto"/>
            </w:rPr>
          </w:rPrChange>
        </w:rPr>
        <w:t>”</w:t>
      </w:r>
      <w:r w:rsidR="004B6F32" w:rsidRPr="00037098">
        <w:rPr>
          <w:rFonts w:ascii="Poppins" w:hAnsi="Poppins"/>
          <w:i/>
          <w:color w:val="auto"/>
          <w:rPrChange w:id="1526" w:author="Stuart McLarnon (NESO)" w:date="2024-11-20T15:15:00Z">
            <w:rPr>
              <w:i/>
              <w:color w:val="auto"/>
            </w:rPr>
          </w:rPrChange>
        </w:rPr>
        <w:t>.</w:t>
      </w:r>
    </w:p>
    <w:p w14:paraId="71962826" w14:textId="6D4BBAC0" w:rsidR="00E74E16" w:rsidRPr="00037098" w:rsidRDefault="006E4D3E" w:rsidP="00963958">
      <w:pPr>
        <w:ind w:left="720" w:hanging="720"/>
        <w:jc w:val="both"/>
        <w:rPr>
          <w:rFonts w:ascii="Poppins" w:hAnsi="Poppins"/>
          <w:color w:val="auto"/>
          <w:rPrChange w:id="1527" w:author="Stuart McLarnon (NESO)" w:date="2024-11-20T15:15:00Z">
            <w:rPr>
              <w:color w:val="auto"/>
            </w:rPr>
          </w:rPrChange>
        </w:rPr>
      </w:pPr>
      <w:r w:rsidRPr="00037098">
        <w:rPr>
          <w:rFonts w:ascii="Poppins" w:hAnsi="Poppins"/>
          <w:color w:val="auto"/>
          <w:rPrChange w:id="1528" w:author="Stuart McLarnon (NESO)" w:date="2024-11-20T15:15:00Z">
            <w:rPr>
              <w:color w:val="auto"/>
            </w:rPr>
          </w:rPrChange>
        </w:rPr>
        <w:t>5</w:t>
      </w:r>
      <w:r w:rsidR="00E74E16" w:rsidRPr="00037098">
        <w:rPr>
          <w:rFonts w:ascii="Poppins" w:hAnsi="Poppins"/>
          <w:color w:val="auto"/>
          <w:rPrChange w:id="1529" w:author="Stuart McLarnon (NESO)" w:date="2024-11-20T15:15:00Z">
            <w:rPr>
              <w:color w:val="auto"/>
            </w:rPr>
          </w:rPrChange>
        </w:rPr>
        <w:t>.1.7</w:t>
      </w:r>
      <w:r w:rsidR="00E74E16" w:rsidRPr="00037098">
        <w:rPr>
          <w:rFonts w:ascii="Poppins" w:hAnsi="Poppins"/>
          <w:color w:val="auto"/>
          <w:rPrChange w:id="1530" w:author="Stuart McLarnon (NESO)" w:date="2024-11-20T15:15:00Z">
            <w:rPr>
              <w:color w:val="auto"/>
            </w:rPr>
          </w:rPrChange>
        </w:rPr>
        <w:tab/>
        <w:t xml:space="preserve">The periodicity and conditions of the requirements and tests in relation to Articles 44 to 47 of the NCER are covered in the </w:t>
      </w:r>
      <w:r w:rsidR="00043FC1">
        <w:rPr>
          <w:rFonts w:ascii="Poppins" w:hAnsi="Poppins"/>
          <w:color w:val="auto"/>
          <w:rPrChange w:id="1531" w:author="Stuart McLarnon (NESO)" w:date="2024-11-20T15:15:00Z">
            <w:rPr>
              <w:color w:val="auto"/>
            </w:rPr>
          </w:rPrChange>
        </w:rPr>
        <w:t>Grid Code</w:t>
      </w:r>
      <w:r w:rsidR="00E74E16" w:rsidRPr="00037098">
        <w:rPr>
          <w:rFonts w:ascii="Poppins" w:hAnsi="Poppins"/>
          <w:color w:val="auto"/>
          <w:rPrChange w:id="1532" w:author="Stuart McLarnon (NESO)" w:date="2024-11-20T15:15:00Z">
            <w:rPr>
              <w:color w:val="auto"/>
            </w:rPr>
          </w:rPrChange>
        </w:rPr>
        <w:t xml:space="preserve"> as </w:t>
      </w:r>
      <w:r w:rsidR="00370E07" w:rsidRPr="00037098">
        <w:rPr>
          <w:rFonts w:ascii="Poppins" w:hAnsi="Poppins"/>
          <w:color w:val="auto"/>
          <w:rPrChange w:id="1533" w:author="Stuart McLarnon (NESO)" w:date="2024-11-20T15:15:00Z">
            <w:rPr>
              <w:color w:val="auto"/>
            </w:rPr>
          </w:rPrChange>
        </w:rPr>
        <w:t xml:space="preserve">referenced </w:t>
      </w:r>
      <w:r w:rsidR="00E74E16" w:rsidRPr="00037098">
        <w:rPr>
          <w:rFonts w:ascii="Poppins" w:hAnsi="Poppins"/>
          <w:color w:val="auto"/>
          <w:rPrChange w:id="1534" w:author="Stuart McLarnon (NESO)" w:date="2024-11-20T15:15:00Z">
            <w:rPr>
              <w:color w:val="auto"/>
            </w:rPr>
          </w:rPrChange>
        </w:rPr>
        <w:t xml:space="preserve">in Table 1 above.  For </w:t>
      </w:r>
      <w:r w:rsidR="005E17AC" w:rsidRPr="00037098">
        <w:rPr>
          <w:rFonts w:ascii="Poppins" w:hAnsi="Poppins"/>
          <w:color w:val="auto"/>
          <w:rPrChange w:id="1535" w:author="Stuart McLarnon (NESO)" w:date="2024-11-20T15:15:00Z">
            <w:rPr>
              <w:color w:val="auto"/>
            </w:rPr>
          </w:rPrChange>
        </w:rPr>
        <w:t xml:space="preserve">parties who fall under the requirements of the EU NCER as defined in </w:t>
      </w:r>
      <w:r w:rsidR="00E82853" w:rsidRPr="00037098">
        <w:rPr>
          <w:rFonts w:ascii="Poppins" w:hAnsi="Poppins"/>
          <w:color w:val="auto"/>
          <w:rPrChange w:id="1536" w:author="Stuart McLarnon (NESO)" w:date="2024-11-20T15:15:00Z">
            <w:rPr>
              <w:color w:val="auto"/>
            </w:rPr>
          </w:rPrChange>
        </w:rPr>
        <w:t>Appendix A of the System Defence Plan and System Restoration Plan</w:t>
      </w:r>
      <w:r w:rsidR="00E74E16" w:rsidRPr="00037098">
        <w:rPr>
          <w:rFonts w:ascii="Poppins" w:hAnsi="Poppins"/>
          <w:color w:val="auto"/>
          <w:rPrChange w:id="1537" w:author="Stuart McLarnon (NESO)" w:date="2024-11-20T15:15:00Z">
            <w:rPr>
              <w:color w:val="auto"/>
            </w:rPr>
          </w:rPrChange>
        </w:rPr>
        <w:t xml:space="preserve"> which are not covered by the requirements of RfG (Regulation (EU) 2016/631, DCC (Regulation (EU) 2016/1388) and HVDC Code (Regulation (EU) 2016/1447) these are covered through the existing requirements of the </w:t>
      </w:r>
      <w:r w:rsidR="00043FC1">
        <w:rPr>
          <w:rFonts w:ascii="Poppins" w:hAnsi="Poppins"/>
          <w:color w:val="auto"/>
          <w:rPrChange w:id="1538" w:author="Stuart McLarnon (NESO)" w:date="2024-11-20T15:15:00Z">
            <w:rPr>
              <w:color w:val="auto"/>
            </w:rPr>
          </w:rPrChange>
        </w:rPr>
        <w:t>Grid Code</w:t>
      </w:r>
      <w:r w:rsidR="00E74E16" w:rsidRPr="00037098">
        <w:rPr>
          <w:rFonts w:ascii="Poppins" w:hAnsi="Poppins"/>
          <w:color w:val="auto"/>
          <w:rPrChange w:id="1539" w:author="Stuart McLarnon (NESO)" w:date="2024-11-20T15:15:00Z">
            <w:rPr>
              <w:color w:val="auto"/>
            </w:rPr>
          </w:rPrChange>
        </w:rPr>
        <w:t xml:space="preserve"> through the </w:t>
      </w:r>
      <w:r w:rsidR="00E74E16" w:rsidRPr="00037098">
        <w:rPr>
          <w:rFonts w:ascii="Poppins" w:hAnsi="Poppins"/>
          <w:i/>
          <w:color w:val="auto"/>
          <w:rPrChange w:id="1540" w:author="Stuart McLarnon (NESO)" w:date="2024-11-20T15:15:00Z">
            <w:rPr>
              <w:i/>
              <w:color w:val="auto"/>
            </w:rPr>
          </w:rPrChange>
        </w:rPr>
        <w:t>Compliance Processes</w:t>
      </w:r>
      <w:r w:rsidR="00E74E16" w:rsidRPr="00037098">
        <w:rPr>
          <w:rFonts w:ascii="Poppins" w:hAnsi="Poppins"/>
          <w:color w:val="auto"/>
          <w:rPrChange w:id="1541" w:author="Stuart McLarnon (NESO)" w:date="2024-11-20T15:15:00Z">
            <w:rPr>
              <w:color w:val="auto"/>
            </w:rPr>
          </w:rPrChange>
        </w:rPr>
        <w:t xml:space="preserve"> and </w:t>
      </w:r>
      <w:r w:rsidR="00E74E16" w:rsidRPr="00037098">
        <w:rPr>
          <w:rFonts w:ascii="Poppins" w:hAnsi="Poppins"/>
          <w:i/>
          <w:color w:val="auto"/>
          <w:rPrChange w:id="1542" w:author="Stuart McLarnon (NESO)" w:date="2024-11-20T15:15:00Z">
            <w:rPr>
              <w:i/>
              <w:color w:val="auto"/>
            </w:rPr>
          </w:rPrChange>
        </w:rPr>
        <w:t>Operating Code 5</w:t>
      </w:r>
      <w:r w:rsidR="00E74E16" w:rsidRPr="00037098">
        <w:rPr>
          <w:rFonts w:ascii="Poppins" w:hAnsi="Poppins"/>
          <w:color w:val="auto"/>
          <w:rPrChange w:id="1543" w:author="Stuart McLarnon (NESO)" w:date="2024-11-20T15:15:00Z">
            <w:rPr>
              <w:color w:val="auto"/>
            </w:rPr>
          </w:rPrChange>
        </w:rPr>
        <w:t>.</w:t>
      </w:r>
    </w:p>
    <w:p w14:paraId="25F76716" w14:textId="7F49A532" w:rsidR="00E74E16" w:rsidRPr="00037098" w:rsidRDefault="006E4D3E" w:rsidP="00963958">
      <w:pPr>
        <w:ind w:left="720" w:hanging="720"/>
        <w:jc w:val="both"/>
        <w:rPr>
          <w:rFonts w:ascii="Poppins" w:hAnsi="Poppins"/>
          <w:i/>
          <w:color w:val="auto"/>
          <w:rPrChange w:id="1544" w:author="Stuart McLarnon (NESO)" w:date="2024-11-20T15:15:00Z">
            <w:rPr>
              <w:i/>
              <w:color w:val="auto"/>
            </w:rPr>
          </w:rPrChange>
        </w:rPr>
      </w:pPr>
      <w:r w:rsidRPr="00037098">
        <w:rPr>
          <w:rFonts w:ascii="Poppins" w:hAnsi="Poppins"/>
          <w:color w:val="auto"/>
          <w:rPrChange w:id="1545" w:author="Stuart McLarnon (NESO)" w:date="2024-11-20T15:15:00Z">
            <w:rPr>
              <w:color w:val="auto"/>
            </w:rPr>
          </w:rPrChange>
        </w:rPr>
        <w:t>5</w:t>
      </w:r>
      <w:r w:rsidR="00B8345A" w:rsidRPr="00037098">
        <w:rPr>
          <w:rFonts w:ascii="Poppins" w:hAnsi="Poppins"/>
          <w:color w:val="auto"/>
          <w:rPrChange w:id="1546" w:author="Stuart McLarnon (NESO)" w:date="2024-11-20T15:15:00Z">
            <w:rPr>
              <w:color w:val="auto"/>
            </w:rPr>
          </w:rPrChange>
        </w:rPr>
        <w:t>.1</w:t>
      </w:r>
      <w:r w:rsidR="0027030E" w:rsidRPr="00037098">
        <w:rPr>
          <w:rFonts w:ascii="Poppins" w:hAnsi="Poppins"/>
          <w:color w:val="auto"/>
          <w:rPrChange w:id="1547" w:author="Stuart McLarnon (NESO)" w:date="2024-11-20T15:15:00Z">
            <w:rPr>
              <w:color w:val="auto"/>
            </w:rPr>
          </w:rPrChange>
        </w:rPr>
        <w:t>.</w:t>
      </w:r>
      <w:r w:rsidR="00B8345A" w:rsidRPr="00037098">
        <w:rPr>
          <w:rFonts w:ascii="Poppins" w:hAnsi="Poppins"/>
          <w:color w:val="auto"/>
          <w:rPrChange w:id="1548" w:author="Stuart McLarnon (NESO)" w:date="2024-11-20T15:15:00Z">
            <w:rPr>
              <w:color w:val="auto"/>
            </w:rPr>
          </w:rPrChange>
        </w:rPr>
        <w:t>8</w:t>
      </w:r>
      <w:r w:rsidR="00B8345A" w:rsidRPr="00037098">
        <w:rPr>
          <w:rFonts w:ascii="Poppins" w:hAnsi="Poppins"/>
          <w:color w:val="auto"/>
          <w:rPrChange w:id="1549" w:author="Stuart McLarnon (NESO)" w:date="2024-11-20T15:15:00Z">
            <w:rPr>
              <w:color w:val="auto"/>
            </w:rPr>
          </w:rPrChange>
        </w:rPr>
        <w:tab/>
        <w:t>Article 43(4) states “</w:t>
      </w:r>
      <w:r w:rsidR="000B3B36" w:rsidRPr="00037098">
        <w:rPr>
          <w:rFonts w:ascii="Poppins" w:hAnsi="Poppins"/>
          <w:i/>
          <w:color w:val="auto"/>
          <w:rPrChange w:id="1550" w:author="Stuart McLarnon (NESO)" w:date="2024-11-20T15:15:00Z">
            <w:rPr>
              <w:i/>
              <w:color w:val="auto"/>
            </w:rPr>
          </w:rPrChange>
        </w:rPr>
        <w:t>Each TSO, DSO, SGU, defence service provider and restoration service provider shall not endanger the operational security of the transmission system and of the interconnected transmission system during the test.</w:t>
      </w:r>
      <w:r w:rsidR="00E73D96" w:rsidRPr="00037098">
        <w:rPr>
          <w:rFonts w:ascii="Poppins" w:hAnsi="Poppins"/>
          <w:i/>
          <w:color w:val="auto"/>
          <w:rPrChange w:id="1551" w:author="Stuart McLarnon (NESO)" w:date="2024-11-20T15:15:00Z">
            <w:rPr>
              <w:i/>
              <w:color w:val="auto"/>
            </w:rPr>
          </w:rPrChange>
        </w:rPr>
        <w:t xml:space="preserve"> </w:t>
      </w:r>
      <w:r w:rsidR="000B3B36" w:rsidRPr="00037098">
        <w:rPr>
          <w:rFonts w:ascii="Poppins" w:hAnsi="Poppins"/>
          <w:i/>
          <w:color w:val="auto"/>
          <w:rPrChange w:id="1552" w:author="Stuart McLarnon (NESO)" w:date="2024-11-20T15:15:00Z">
            <w:rPr>
              <w:i/>
              <w:color w:val="auto"/>
            </w:rPr>
          </w:rPrChange>
        </w:rPr>
        <w:t xml:space="preserve"> The test shall be conducted in a way that minimises the impact on system users”.</w:t>
      </w:r>
    </w:p>
    <w:p w14:paraId="139A5917" w14:textId="4771B5AE" w:rsidR="009902D8" w:rsidRPr="00037098" w:rsidRDefault="006E4D3E" w:rsidP="00963958">
      <w:pPr>
        <w:ind w:left="720" w:hanging="720"/>
        <w:jc w:val="both"/>
        <w:rPr>
          <w:rFonts w:ascii="Poppins" w:hAnsi="Poppins"/>
          <w:rPrChange w:id="1553" w:author="Stuart McLarnon (NESO)" w:date="2024-11-20T15:15:00Z">
            <w:rPr/>
          </w:rPrChange>
        </w:rPr>
      </w:pPr>
      <w:r w:rsidRPr="00037098">
        <w:rPr>
          <w:rFonts w:ascii="Poppins" w:hAnsi="Poppins"/>
          <w:color w:val="auto"/>
          <w:rPrChange w:id="1554" w:author="Stuart McLarnon (NESO)" w:date="2024-11-20T15:15:00Z">
            <w:rPr>
              <w:color w:val="auto"/>
            </w:rPr>
          </w:rPrChange>
        </w:rPr>
        <w:t>5</w:t>
      </w:r>
      <w:r w:rsidR="000B3B36" w:rsidRPr="00037098">
        <w:rPr>
          <w:rFonts w:ascii="Poppins" w:hAnsi="Poppins"/>
          <w:color w:val="auto"/>
          <w:rPrChange w:id="1555" w:author="Stuart McLarnon (NESO)" w:date="2024-11-20T15:15:00Z">
            <w:rPr>
              <w:color w:val="auto"/>
            </w:rPr>
          </w:rPrChange>
        </w:rPr>
        <w:t>.1</w:t>
      </w:r>
      <w:r w:rsidR="0027030E" w:rsidRPr="00037098">
        <w:rPr>
          <w:rFonts w:ascii="Poppins" w:hAnsi="Poppins"/>
          <w:color w:val="auto"/>
          <w:rPrChange w:id="1556" w:author="Stuart McLarnon (NESO)" w:date="2024-11-20T15:15:00Z">
            <w:rPr>
              <w:color w:val="auto"/>
            </w:rPr>
          </w:rPrChange>
        </w:rPr>
        <w:t>.</w:t>
      </w:r>
      <w:r w:rsidR="000B3B36" w:rsidRPr="00037098">
        <w:rPr>
          <w:rFonts w:ascii="Poppins" w:hAnsi="Poppins"/>
          <w:color w:val="auto"/>
          <w:rPrChange w:id="1557" w:author="Stuart McLarnon (NESO)" w:date="2024-11-20T15:15:00Z">
            <w:rPr>
              <w:color w:val="auto"/>
            </w:rPr>
          </w:rPrChange>
        </w:rPr>
        <w:t>9</w:t>
      </w:r>
      <w:r w:rsidR="000B3B36" w:rsidRPr="00037098">
        <w:rPr>
          <w:rFonts w:ascii="Poppins" w:hAnsi="Poppins"/>
          <w:rPrChange w:id="1558" w:author="Stuart McLarnon (NESO)" w:date="2024-11-20T15:15:00Z">
            <w:rPr/>
          </w:rPrChange>
        </w:rPr>
        <w:tab/>
      </w:r>
      <w:r w:rsidR="000B3B36" w:rsidRPr="00037098">
        <w:rPr>
          <w:rFonts w:ascii="Poppins" w:hAnsi="Poppins"/>
          <w:color w:val="auto"/>
          <w:rPrChange w:id="1559" w:author="Stuart McLarnon (NESO)" w:date="2024-11-20T15:15:00Z">
            <w:rPr>
              <w:color w:val="auto"/>
            </w:rPr>
          </w:rPrChange>
        </w:rPr>
        <w:t xml:space="preserve">As defined </w:t>
      </w:r>
      <w:r w:rsidR="00A921AC" w:rsidRPr="00037098">
        <w:rPr>
          <w:rFonts w:ascii="Poppins" w:hAnsi="Poppins"/>
          <w:color w:val="auto"/>
          <w:rPrChange w:id="1560" w:author="Stuart McLarnon (NESO)" w:date="2024-11-20T15:15:00Z">
            <w:rPr>
              <w:color w:val="auto"/>
            </w:rPr>
          </w:rPrChange>
        </w:rPr>
        <w:t xml:space="preserve">in </w:t>
      </w:r>
      <w:r w:rsidR="003D25FA" w:rsidRPr="00037098">
        <w:rPr>
          <w:rFonts w:ascii="Poppins" w:hAnsi="Poppins"/>
          <w:color w:val="auto"/>
          <w:rPrChange w:id="1561" w:author="Stuart McLarnon (NESO)" w:date="2024-11-20T15:15:00Z">
            <w:rPr>
              <w:color w:val="auto"/>
            </w:rPr>
          </w:rPrChange>
        </w:rPr>
        <w:t xml:space="preserve">Appendices </w:t>
      </w:r>
      <w:r w:rsidR="000B3B36" w:rsidRPr="00037098">
        <w:rPr>
          <w:rFonts w:ascii="Poppins" w:hAnsi="Poppins"/>
          <w:color w:val="auto"/>
          <w:rPrChange w:id="1562" w:author="Stuart McLarnon (NESO)" w:date="2024-11-20T15:15:00Z">
            <w:rPr>
              <w:color w:val="auto"/>
            </w:rPr>
          </w:rPrChange>
        </w:rPr>
        <w:t xml:space="preserve">A of the System Defence Plan and System Restoration Plan, the approach adopted by </w:t>
      </w:r>
      <w:del w:id="1563" w:author="Stuart McLarnon (NESO)" w:date="2024-11-20T15:15:00Z">
        <w:r w:rsidR="00FD2D4E" w:rsidRPr="005550F9">
          <w:rPr>
            <w:color w:val="auto"/>
          </w:rPr>
          <w:delText>NG</w:delText>
        </w:r>
        <w:r w:rsidR="000B3B36" w:rsidRPr="005550F9">
          <w:rPr>
            <w:color w:val="auto"/>
          </w:rPr>
          <w:delText>ESO</w:delText>
        </w:r>
      </w:del>
      <w:ins w:id="1564" w:author="Stuart McLarnon (NESO)" w:date="2024-11-20T15:15:00Z">
        <w:r w:rsidR="008A4E5B">
          <w:rPr>
            <w:rFonts w:ascii="Poppins" w:hAnsi="Poppins" w:cs="Poppins"/>
            <w:color w:val="auto"/>
          </w:rPr>
          <w:t>NESO</w:t>
        </w:r>
      </w:ins>
      <w:r w:rsidR="000B3B36" w:rsidRPr="00037098">
        <w:rPr>
          <w:rFonts w:ascii="Poppins" w:hAnsi="Poppins"/>
          <w:color w:val="auto"/>
          <w:rPrChange w:id="1565" w:author="Stuart McLarnon (NESO)" w:date="2024-11-20T15:15:00Z">
            <w:rPr>
              <w:color w:val="auto"/>
            </w:rPr>
          </w:rPrChange>
        </w:rPr>
        <w:t xml:space="preserve"> is that the EU NCER will only apply to CUSC parties</w:t>
      </w:r>
      <w:r w:rsidR="00E82853" w:rsidRPr="00037098">
        <w:rPr>
          <w:rFonts w:ascii="Poppins" w:hAnsi="Poppins"/>
          <w:color w:val="auto"/>
          <w:rPrChange w:id="1566" w:author="Stuart McLarnon (NESO)" w:date="2024-11-20T15:15:00Z">
            <w:rPr>
              <w:color w:val="auto"/>
            </w:rPr>
          </w:rPrChange>
        </w:rPr>
        <w:t xml:space="preserve"> and Non-CUSC </w:t>
      </w:r>
      <w:r w:rsidR="00011C2C" w:rsidRPr="00037098">
        <w:rPr>
          <w:rFonts w:ascii="Poppins" w:hAnsi="Poppins"/>
          <w:color w:val="auto"/>
          <w:rPrChange w:id="1567" w:author="Stuart McLarnon (NESO)" w:date="2024-11-20T15:15:00Z">
            <w:rPr>
              <w:color w:val="auto"/>
            </w:rPr>
          </w:rPrChange>
        </w:rPr>
        <w:t xml:space="preserve">parties who have a contract with </w:t>
      </w:r>
      <w:del w:id="1568" w:author="Stuart McLarnon (NESO)" w:date="2024-11-20T15:15:00Z">
        <w:r w:rsidR="00011C2C" w:rsidRPr="005550F9">
          <w:rPr>
            <w:color w:val="auto"/>
          </w:rPr>
          <w:delText>NGESO</w:delText>
        </w:r>
      </w:del>
      <w:ins w:id="1569" w:author="Stuart McLarnon (NESO)" w:date="2024-11-20T15:15:00Z">
        <w:r w:rsidR="008A4E5B">
          <w:rPr>
            <w:rFonts w:ascii="Poppins" w:hAnsi="Poppins" w:cs="Poppins"/>
            <w:color w:val="auto"/>
          </w:rPr>
          <w:t>NESO</w:t>
        </w:r>
      </w:ins>
      <w:r w:rsidR="00011C2C" w:rsidRPr="00037098">
        <w:rPr>
          <w:rFonts w:ascii="Poppins" w:hAnsi="Poppins"/>
          <w:color w:val="auto"/>
          <w:rPrChange w:id="1570" w:author="Stuart McLarnon (NESO)" w:date="2024-11-20T15:15:00Z">
            <w:rPr>
              <w:color w:val="auto"/>
            </w:rPr>
          </w:rPrChange>
        </w:rPr>
        <w:t xml:space="preserve"> </w:t>
      </w:r>
      <w:r w:rsidR="001C1419" w:rsidRPr="001C1419">
        <w:rPr>
          <w:rFonts w:ascii="Poppins" w:hAnsi="Poppins"/>
          <w:color w:val="auto"/>
          <w:rPrChange w:id="1571" w:author="Stuart McLarnon (NESO)" w:date="2024-11-20T15:15:00Z">
            <w:rPr>
              <w:color w:val="auto"/>
            </w:rPr>
          </w:rPrChange>
        </w:rPr>
        <w:t>to provide a Defence Service or a Restoration Service.  A “Defence Service” and a “Restoration Service” is defined in the Glossary of the System Defence Plan and System Restoration Plan.</w:t>
      </w:r>
      <w:r w:rsidR="009D6627">
        <w:rPr>
          <w:rFonts w:ascii="Poppins" w:hAnsi="Poppins"/>
          <w:color w:val="auto"/>
          <w:rPrChange w:id="1572" w:author="Stuart McLarnon (NESO)" w:date="2024-11-20T15:15:00Z">
            <w:rPr>
              <w:color w:val="auto"/>
            </w:rPr>
          </w:rPrChange>
        </w:rPr>
        <w:t xml:space="preserve"> </w:t>
      </w:r>
      <w:del w:id="1573" w:author="Stuart McLarnon (NESO)" w:date="2024-11-20T15:15:00Z">
        <w:r w:rsidR="000B3B36" w:rsidRPr="005550F9">
          <w:rPr>
            <w:color w:val="auto"/>
          </w:rPr>
          <w:delText xml:space="preserve"> </w:delText>
        </w:r>
      </w:del>
      <w:r w:rsidR="00043FC1">
        <w:rPr>
          <w:rFonts w:ascii="Poppins" w:hAnsi="Poppins"/>
          <w:i/>
          <w:color w:val="auto"/>
          <w:rPrChange w:id="1574" w:author="Stuart McLarnon (NESO)" w:date="2024-11-20T15:15:00Z">
            <w:rPr>
              <w:i/>
              <w:color w:val="auto"/>
            </w:rPr>
          </w:rPrChange>
        </w:rPr>
        <w:t>Grid Code</w:t>
      </w:r>
      <w:r w:rsidR="00370E07" w:rsidRPr="00037098">
        <w:rPr>
          <w:rFonts w:ascii="Poppins" w:hAnsi="Poppins"/>
          <w:i/>
          <w:color w:val="auto"/>
          <w:rPrChange w:id="1575" w:author="Stuart McLarnon (NESO)" w:date="2024-11-20T15:15:00Z">
            <w:rPr>
              <w:i/>
              <w:color w:val="auto"/>
            </w:rPr>
          </w:rPrChange>
        </w:rPr>
        <w:t xml:space="preserve"> </w:t>
      </w:r>
      <w:r w:rsidR="000B3B36" w:rsidRPr="00037098">
        <w:rPr>
          <w:rFonts w:ascii="Poppins" w:hAnsi="Poppins"/>
          <w:i/>
          <w:color w:val="auto"/>
          <w:rPrChange w:id="1576" w:author="Stuart McLarnon (NESO)" w:date="2024-11-20T15:15:00Z">
            <w:rPr>
              <w:i/>
              <w:color w:val="auto"/>
            </w:rPr>
          </w:rPrChange>
        </w:rPr>
        <w:lastRenderedPageBreak/>
        <w:t>OC5.5.3.3</w:t>
      </w:r>
      <w:r w:rsidR="000B3B36" w:rsidRPr="00037098">
        <w:rPr>
          <w:rFonts w:ascii="Poppins" w:hAnsi="Poppins"/>
          <w:color w:val="auto"/>
          <w:rPrChange w:id="1577" w:author="Stuart McLarnon (NESO)" w:date="2024-11-20T15:15:00Z">
            <w:rPr>
              <w:color w:val="auto"/>
            </w:rPr>
          </w:rPrChange>
        </w:rPr>
        <w:t xml:space="preserve"> states “</w:t>
      </w:r>
      <w:r w:rsidR="0086280A" w:rsidRPr="00037098">
        <w:rPr>
          <w:rFonts w:ascii="Poppins" w:hAnsi="Poppins"/>
          <w:i/>
          <w:color w:val="auto"/>
          <w:rPrChange w:id="1578" w:author="Stuart McLarnon (NESO)" w:date="2024-11-20T15:15:00Z">
            <w:rPr>
              <w:i/>
              <w:color w:val="auto"/>
            </w:rPr>
          </w:rPrChange>
        </w:rPr>
        <w:t xml:space="preserve">The </w:t>
      </w:r>
      <w:r w:rsidR="0086280A" w:rsidRPr="00037098">
        <w:rPr>
          <w:rFonts w:ascii="Poppins" w:hAnsi="Poppins"/>
          <w:b/>
          <w:i/>
          <w:color w:val="auto"/>
          <w:rPrChange w:id="1579" w:author="Stuart McLarnon (NESO)" w:date="2024-11-20T15:15:00Z">
            <w:rPr>
              <w:b/>
              <w:i/>
              <w:color w:val="auto"/>
            </w:rPr>
          </w:rPrChange>
        </w:rPr>
        <w:t>User</w:t>
      </w:r>
      <w:r w:rsidR="0086280A" w:rsidRPr="00037098">
        <w:rPr>
          <w:rFonts w:ascii="Poppins" w:hAnsi="Poppins"/>
          <w:i/>
          <w:color w:val="auto"/>
          <w:rPrChange w:id="1580" w:author="Stuart McLarnon (NESO)" w:date="2024-11-20T15:15:00Z">
            <w:rPr>
              <w:i/>
              <w:color w:val="auto"/>
            </w:rPr>
          </w:rPrChange>
        </w:rPr>
        <w:t xml:space="preserve"> is responsible for carrying out the test on their </w:t>
      </w:r>
      <w:r w:rsidR="0086280A" w:rsidRPr="00037098">
        <w:rPr>
          <w:rFonts w:ascii="Poppins" w:hAnsi="Poppins"/>
          <w:b/>
          <w:i/>
          <w:color w:val="auto"/>
          <w:rPrChange w:id="1581" w:author="Stuart McLarnon (NESO)" w:date="2024-11-20T15:15:00Z">
            <w:rPr>
              <w:b/>
              <w:i/>
              <w:color w:val="auto"/>
            </w:rPr>
          </w:rPrChange>
        </w:rPr>
        <w:t>Plant</w:t>
      </w:r>
      <w:r w:rsidR="0086280A" w:rsidRPr="00037098">
        <w:rPr>
          <w:rFonts w:ascii="Poppins" w:hAnsi="Poppins"/>
          <w:i/>
          <w:color w:val="auto"/>
          <w:rPrChange w:id="1582" w:author="Stuart McLarnon (NESO)" w:date="2024-11-20T15:15:00Z">
            <w:rPr>
              <w:i/>
              <w:color w:val="auto"/>
            </w:rPr>
          </w:rPrChange>
        </w:rPr>
        <w:t xml:space="preserve"> and retains the responsibility for the safety of personnel and their </w:t>
      </w:r>
      <w:r w:rsidR="0086280A" w:rsidRPr="00037098">
        <w:rPr>
          <w:rFonts w:ascii="Poppins" w:hAnsi="Poppins"/>
          <w:b/>
          <w:i/>
          <w:color w:val="auto"/>
          <w:rPrChange w:id="1583" w:author="Stuart McLarnon (NESO)" w:date="2024-11-20T15:15:00Z">
            <w:rPr>
              <w:b/>
              <w:i/>
              <w:color w:val="auto"/>
            </w:rPr>
          </w:rPrChange>
        </w:rPr>
        <w:t>Plant</w:t>
      </w:r>
      <w:r w:rsidR="0086280A" w:rsidRPr="00037098">
        <w:rPr>
          <w:rFonts w:ascii="Poppins" w:hAnsi="Poppins"/>
          <w:i/>
          <w:color w:val="auto"/>
          <w:rPrChange w:id="1584" w:author="Stuart McLarnon (NESO)" w:date="2024-11-20T15:15:00Z">
            <w:rPr>
              <w:i/>
              <w:color w:val="auto"/>
            </w:rPr>
          </w:rPrChange>
        </w:rPr>
        <w:t xml:space="preserve"> during the test</w:t>
      </w:r>
      <w:r w:rsidR="0086280A" w:rsidRPr="00037098">
        <w:rPr>
          <w:rFonts w:ascii="Poppins" w:hAnsi="Poppins"/>
          <w:color w:val="auto"/>
          <w:rPrChange w:id="1585" w:author="Stuart McLarnon (NESO)" w:date="2024-11-20T15:15:00Z">
            <w:rPr>
              <w:color w:val="auto"/>
            </w:rPr>
          </w:rPrChange>
        </w:rPr>
        <w:t>.</w:t>
      </w:r>
      <w:r w:rsidR="000B3B36" w:rsidRPr="00037098">
        <w:rPr>
          <w:rFonts w:ascii="Poppins" w:hAnsi="Poppins"/>
          <w:color w:val="auto"/>
          <w:rPrChange w:id="1586" w:author="Stuart McLarnon (NESO)" w:date="2024-11-20T15:15:00Z">
            <w:rPr>
              <w:color w:val="auto"/>
            </w:rPr>
          </w:rPrChange>
        </w:rPr>
        <w:t xml:space="preserve">” </w:t>
      </w:r>
      <w:r w:rsidR="00E73D96" w:rsidRPr="00037098">
        <w:rPr>
          <w:rFonts w:ascii="Poppins" w:hAnsi="Poppins"/>
          <w:color w:val="auto"/>
          <w:rPrChange w:id="1587" w:author="Stuart McLarnon (NESO)" w:date="2024-11-20T15:15:00Z">
            <w:rPr>
              <w:color w:val="auto"/>
            </w:rPr>
          </w:rPrChange>
        </w:rPr>
        <w:t xml:space="preserve"> </w:t>
      </w:r>
      <w:r w:rsidR="005C5812" w:rsidRPr="00037098">
        <w:rPr>
          <w:rFonts w:ascii="Poppins" w:hAnsi="Poppins"/>
          <w:color w:val="auto"/>
          <w:rPrChange w:id="1588" w:author="Stuart McLarnon (NESO)" w:date="2024-11-20T15:15:00Z">
            <w:rPr>
              <w:color w:val="auto"/>
            </w:rPr>
          </w:rPrChange>
        </w:rPr>
        <w:t>A</w:t>
      </w:r>
      <w:r w:rsidR="00760584" w:rsidRPr="00037098">
        <w:rPr>
          <w:rFonts w:ascii="Poppins" w:hAnsi="Poppins"/>
          <w:color w:val="auto"/>
          <w:rPrChange w:id="1589" w:author="Stuart McLarnon (NESO)" w:date="2024-11-20T15:15:00Z">
            <w:rPr>
              <w:color w:val="auto"/>
            </w:rPr>
          </w:rPrChange>
        </w:rPr>
        <w:t>s part of this Test Plan</w:t>
      </w:r>
      <w:r w:rsidR="005905A7" w:rsidRPr="00037098">
        <w:rPr>
          <w:rFonts w:ascii="Poppins" w:hAnsi="Poppins"/>
          <w:color w:val="auto"/>
          <w:rPrChange w:id="1590" w:author="Stuart McLarnon (NESO)" w:date="2024-11-20T15:15:00Z">
            <w:rPr>
              <w:color w:val="auto"/>
            </w:rPr>
          </w:rPrChange>
        </w:rPr>
        <w:t>,</w:t>
      </w:r>
      <w:r w:rsidR="00760584" w:rsidRPr="00037098">
        <w:rPr>
          <w:rFonts w:ascii="Poppins" w:hAnsi="Poppins"/>
          <w:color w:val="auto"/>
          <w:rPrChange w:id="1591" w:author="Stuart McLarnon (NESO)" w:date="2024-11-20T15:15:00Z">
            <w:rPr>
              <w:color w:val="auto"/>
            </w:rPr>
          </w:rPrChange>
        </w:rPr>
        <w:t xml:space="preserve"> any tests undertaken by a User</w:t>
      </w:r>
      <w:r w:rsidR="00B30117" w:rsidRPr="00037098">
        <w:rPr>
          <w:rFonts w:ascii="Poppins" w:hAnsi="Poppins"/>
          <w:color w:val="auto"/>
          <w:rPrChange w:id="1592" w:author="Stuart McLarnon (NESO)" w:date="2024-11-20T15:15:00Z">
            <w:rPr>
              <w:color w:val="auto"/>
            </w:rPr>
          </w:rPrChange>
        </w:rPr>
        <w:t xml:space="preserve">, Defence Service Provider or Restoration Service Provider </w:t>
      </w:r>
      <w:r w:rsidR="00760584" w:rsidRPr="00037098">
        <w:rPr>
          <w:rFonts w:ascii="Poppins" w:hAnsi="Poppins"/>
          <w:color w:val="auto"/>
          <w:rPrChange w:id="1593" w:author="Stuart McLarnon (NESO)" w:date="2024-11-20T15:15:00Z">
            <w:rPr>
              <w:color w:val="auto"/>
            </w:rPr>
          </w:rPrChange>
        </w:rPr>
        <w:t xml:space="preserve">should not put the operational security of the Transmission System </w:t>
      </w:r>
      <w:r w:rsidR="00404F9B" w:rsidRPr="00037098">
        <w:rPr>
          <w:rFonts w:ascii="Poppins" w:hAnsi="Poppins"/>
          <w:color w:val="auto"/>
          <w:rPrChange w:id="1594" w:author="Stuart McLarnon (NESO)" w:date="2024-11-20T15:15:00Z">
            <w:rPr>
              <w:color w:val="auto"/>
            </w:rPr>
          </w:rPrChange>
        </w:rPr>
        <w:t>at risk and any test</w:t>
      </w:r>
      <w:r w:rsidR="00E44DAF" w:rsidRPr="00037098">
        <w:rPr>
          <w:rFonts w:ascii="Poppins" w:hAnsi="Poppins"/>
          <w:color w:val="auto"/>
          <w:rPrChange w:id="1595" w:author="Stuart McLarnon (NESO)" w:date="2024-11-20T15:15:00Z">
            <w:rPr>
              <w:color w:val="auto"/>
            </w:rPr>
          </w:rPrChange>
        </w:rPr>
        <w:t>s conducted</w:t>
      </w:r>
      <w:r w:rsidR="00404F9B" w:rsidRPr="00037098">
        <w:rPr>
          <w:rFonts w:ascii="Poppins" w:hAnsi="Poppins"/>
          <w:color w:val="auto"/>
          <w:rPrChange w:id="1596" w:author="Stuart McLarnon (NESO)" w:date="2024-11-20T15:15:00Z">
            <w:rPr>
              <w:color w:val="auto"/>
            </w:rPr>
          </w:rPrChange>
        </w:rPr>
        <w:t xml:space="preserve"> </w:t>
      </w:r>
      <w:r w:rsidR="0063281C" w:rsidRPr="00037098">
        <w:rPr>
          <w:rFonts w:ascii="Poppins" w:hAnsi="Poppins"/>
          <w:color w:val="auto"/>
          <w:rPrChange w:id="1597" w:author="Stuart McLarnon (NESO)" w:date="2024-11-20T15:15:00Z">
            <w:rPr>
              <w:color w:val="auto"/>
            </w:rPr>
          </w:rPrChange>
        </w:rPr>
        <w:t xml:space="preserve">should </w:t>
      </w:r>
      <w:r w:rsidR="00E44DAF" w:rsidRPr="00037098">
        <w:rPr>
          <w:rFonts w:ascii="Poppins" w:hAnsi="Poppins"/>
          <w:color w:val="auto"/>
          <w:rPrChange w:id="1598" w:author="Stuart McLarnon (NESO)" w:date="2024-11-20T15:15:00Z">
            <w:rPr>
              <w:color w:val="auto"/>
            </w:rPr>
          </w:rPrChange>
        </w:rPr>
        <w:t xml:space="preserve">also </w:t>
      </w:r>
      <w:r w:rsidR="00404F9B" w:rsidRPr="00037098">
        <w:rPr>
          <w:rFonts w:ascii="Poppins" w:hAnsi="Poppins"/>
          <w:color w:val="auto"/>
          <w:rPrChange w:id="1599" w:author="Stuart McLarnon (NESO)" w:date="2024-11-20T15:15:00Z">
            <w:rPr>
              <w:color w:val="auto"/>
            </w:rPr>
          </w:rPrChange>
        </w:rPr>
        <w:t>minimise</w:t>
      </w:r>
      <w:r w:rsidR="00E44DAF" w:rsidRPr="00037098">
        <w:rPr>
          <w:rFonts w:ascii="Poppins" w:hAnsi="Poppins"/>
          <w:color w:val="auto"/>
          <w:rPrChange w:id="1600" w:author="Stuart McLarnon (NESO)" w:date="2024-11-20T15:15:00Z">
            <w:rPr>
              <w:color w:val="auto"/>
            </w:rPr>
          </w:rPrChange>
        </w:rPr>
        <w:t xml:space="preserve"> the</w:t>
      </w:r>
      <w:r w:rsidR="00404F9B" w:rsidRPr="00037098">
        <w:rPr>
          <w:rFonts w:ascii="Poppins" w:hAnsi="Poppins"/>
          <w:color w:val="auto"/>
          <w:rPrChange w:id="1601" w:author="Stuart McLarnon (NESO)" w:date="2024-11-20T15:15:00Z">
            <w:rPr>
              <w:color w:val="auto"/>
            </w:rPr>
          </w:rPrChange>
        </w:rPr>
        <w:t xml:space="preserve"> impact on Users</w:t>
      </w:r>
      <w:r w:rsidR="00FD3F6F" w:rsidRPr="00037098">
        <w:rPr>
          <w:rFonts w:ascii="Poppins" w:hAnsi="Poppins"/>
          <w:color w:val="auto"/>
          <w:rPrChange w:id="1602" w:author="Stuart McLarnon (NESO)" w:date="2024-11-20T15:15:00Z">
            <w:rPr>
              <w:color w:val="auto"/>
            </w:rPr>
          </w:rPrChange>
        </w:rPr>
        <w:t xml:space="preserve"> as provided for under </w:t>
      </w:r>
      <w:r w:rsidR="00043FC1">
        <w:rPr>
          <w:rFonts w:ascii="Poppins" w:hAnsi="Poppins"/>
          <w:i/>
          <w:color w:val="auto"/>
          <w:rPrChange w:id="1603" w:author="Stuart McLarnon (NESO)" w:date="2024-11-20T15:15:00Z">
            <w:rPr>
              <w:i/>
              <w:color w:val="auto"/>
            </w:rPr>
          </w:rPrChange>
        </w:rPr>
        <w:t>Grid Code</w:t>
      </w:r>
      <w:r w:rsidR="00370E07" w:rsidRPr="00037098">
        <w:rPr>
          <w:rFonts w:ascii="Poppins" w:hAnsi="Poppins"/>
          <w:i/>
          <w:color w:val="auto"/>
          <w:rPrChange w:id="1604" w:author="Stuart McLarnon (NESO)" w:date="2024-11-20T15:15:00Z">
            <w:rPr>
              <w:i/>
              <w:color w:val="auto"/>
            </w:rPr>
          </w:rPrChange>
        </w:rPr>
        <w:t xml:space="preserve"> </w:t>
      </w:r>
      <w:r w:rsidR="00FD3F6F" w:rsidRPr="00037098">
        <w:rPr>
          <w:rFonts w:ascii="Poppins" w:hAnsi="Poppins"/>
          <w:i/>
          <w:color w:val="auto"/>
          <w:rPrChange w:id="1605" w:author="Stuart McLarnon (NESO)" w:date="2024-11-20T15:15:00Z">
            <w:rPr>
              <w:i/>
              <w:color w:val="auto"/>
            </w:rPr>
          </w:rPrChange>
        </w:rPr>
        <w:t>OC.5.5.3.3</w:t>
      </w:r>
      <w:r w:rsidR="00404F9B" w:rsidRPr="00037098">
        <w:rPr>
          <w:rFonts w:ascii="Poppins" w:hAnsi="Poppins"/>
          <w:color w:val="auto"/>
          <w:rPrChange w:id="1606" w:author="Stuart McLarnon (NESO)" w:date="2024-11-20T15:15:00Z">
            <w:rPr>
              <w:color w:val="auto"/>
            </w:rPr>
          </w:rPrChange>
        </w:rPr>
        <w:t>.</w:t>
      </w:r>
    </w:p>
    <w:p w14:paraId="1C270F61" w14:textId="52E1D612" w:rsidR="007D54AE" w:rsidRPr="00037098" w:rsidRDefault="006E4D3E" w:rsidP="00651539">
      <w:pPr>
        <w:ind w:left="709" w:hanging="709"/>
        <w:jc w:val="both"/>
        <w:rPr>
          <w:rFonts w:ascii="Poppins" w:hAnsi="Poppins"/>
          <w:color w:val="auto"/>
          <w:rPrChange w:id="1607" w:author="Stuart McLarnon (NESO)" w:date="2024-11-20T15:15:00Z">
            <w:rPr>
              <w:color w:val="auto"/>
            </w:rPr>
          </w:rPrChange>
        </w:rPr>
      </w:pPr>
      <w:r w:rsidRPr="00037098">
        <w:rPr>
          <w:rFonts w:ascii="Poppins" w:hAnsi="Poppins"/>
          <w:color w:val="auto"/>
          <w:rPrChange w:id="1608" w:author="Stuart McLarnon (NESO)" w:date="2024-11-20T15:15:00Z">
            <w:rPr>
              <w:color w:val="auto"/>
            </w:rPr>
          </w:rPrChange>
        </w:rPr>
        <w:t>5</w:t>
      </w:r>
      <w:r w:rsidR="0027030E" w:rsidRPr="00037098">
        <w:rPr>
          <w:rFonts w:ascii="Poppins" w:hAnsi="Poppins"/>
          <w:color w:val="auto"/>
          <w:rPrChange w:id="1609" w:author="Stuart McLarnon (NESO)" w:date="2024-11-20T15:15:00Z">
            <w:rPr>
              <w:color w:val="auto"/>
            </w:rPr>
          </w:rPrChange>
        </w:rPr>
        <w:t>.1</w:t>
      </w:r>
      <w:r w:rsidR="009902D8" w:rsidRPr="00037098">
        <w:rPr>
          <w:rFonts w:ascii="Poppins" w:hAnsi="Poppins"/>
          <w:color w:val="auto"/>
          <w:rPrChange w:id="1610" w:author="Stuart McLarnon (NESO)" w:date="2024-11-20T15:15:00Z">
            <w:rPr>
              <w:color w:val="auto"/>
            </w:rPr>
          </w:rPrChange>
        </w:rPr>
        <w:t>.</w:t>
      </w:r>
      <w:r w:rsidR="00F55A76" w:rsidRPr="00037098">
        <w:rPr>
          <w:rFonts w:ascii="Poppins" w:hAnsi="Poppins"/>
          <w:color w:val="auto"/>
          <w:rPrChange w:id="1611" w:author="Stuart McLarnon (NESO)" w:date="2024-11-20T15:15:00Z">
            <w:rPr>
              <w:color w:val="auto"/>
            </w:rPr>
          </w:rPrChange>
        </w:rPr>
        <w:t>1</w:t>
      </w:r>
      <w:r w:rsidR="009902D8" w:rsidRPr="00037098">
        <w:rPr>
          <w:rFonts w:ascii="Poppins" w:hAnsi="Poppins"/>
          <w:color w:val="auto"/>
          <w:rPrChange w:id="1612" w:author="Stuart McLarnon (NESO)" w:date="2024-11-20T15:15:00Z">
            <w:rPr>
              <w:color w:val="auto"/>
            </w:rPr>
          </w:rPrChange>
        </w:rPr>
        <w:t>0</w:t>
      </w:r>
      <w:r w:rsidR="009902D8" w:rsidRPr="00037098">
        <w:rPr>
          <w:rFonts w:ascii="Poppins" w:hAnsi="Poppins"/>
          <w:color w:val="auto"/>
          <w:rPrChange w:id="1613" w:author="Stuart McLarnon (NESO)" w:date="2024-11-20T15:15:00Z">
            <w:rPr>
              <w:color w:val="auto"/>
            </w:rPr>
          </w:rPrChange>
        </w:rPr>
        <w:tab/>
        <w:t>Article 43(5) states “</w:t>
      </w:r>
      <w:r w:rsidR="007D54AE" w:rsidRPr="00037098">
        <w:rPr>
          <w:rFonts w:ascii="Poppins" w:hAnsi="Poppins"/>
          <w:i/>
          <w:color w:val="auto"/>
          <w:rPrChange w:id="1614" w:author="Stuart McLarnon (NESO)" w:date="2024-11-20T15:15:00Z">
            <w:rPr>
              <w:i/>
              <w:color w:val="auto"/>
            </w:rPr>
          </w:rPrChange>
        </w:rPr>
        <w:t xml:space="preserve">The test is deemed to be successful when it fulfils the conditions established by the relevant system operator pursuant </w:t>
      </w:r>
      <w:del w:id="1615" w:author="Stuart McLarnon (NESO)" w:date="2024-11-20T15:15:00Z">
        <w:r w:rsidR="00086E8B" w:rsidRPr="00491324">
          <w:rPr>
            <w:i/>
            <w:iCs/>
            <w:color w:val="auto"/>
          </w:rPr>
          <w:delText xml:space="preserve"> </w:delText>
        </w:r>
      </w:del>
      <w:r w:rsidR="007D54AE" w:rsidRPr="00037098">
        <w:rPr>
          <w:rFonts w:ascii="Poppins" w:hAnsi="Poppins"/>
          <w:i/>
          <w:color w:val="auto"/>
          <w:rPrChange w:id="1616" w:author="Stuart McLarnon (NESO)" w:date="2024-11-20T15:15:00Z">
            <w:rPr>
              <w:i/>
              <w:color w:val="auto"/>
            </w:rPr>
          </w:rPrChange>
        </w:rPr>
        <w:t xml:space="preserve">to paragraph 3. </w:t>
      </w:r>
      <w:r w:rsidR="00086E8B" w:rsidRPr="00037098">
        <w:rPr>
          <w:rFonts w:ascii="Poppins" w:hAnsi="Poppins"/>
          <w:i/>
          <w:color w:val="auto"/>
          <w:rPrChange w:id="1617" w:author="Stuart McLarnon (NESO)" w:date="2024-11-20T15:15:00Z">
            <w:rPr>
              <w:i/>
              <w:color w:val="auto"/>
            </w:rPr>
          </w:rPrChange>
        </w:rPr>
        <w:t xml:space="preserve"> </w:t>
      </w:r>
      <w:r w:rsidR="007D54AE" w:rsidRPr="00037098">
        <w:rPr>
          <w:rFonts w:ascii="Poppins" w:hAnsi="Poppins"/>
          <w:i/>
          <w:color w:val="auto"/>
          <w:rPrChange w:id="1618" w:author="Stuart McLarnon (NESO)" w:date="2024-11-20T15:15:00Z">
            <w:rPr>
              <w:i/>
              <w:color w:val="auto"/>
            </w:rPr>
          </w:rPrChange>
        </w:rPr>
        <w:t>As long as a test fails to fulfil these criteria, the TSO, DSO, SGU, defence service provider and restoration service provider</w:t>
      </w:r>
      <w:r w:rsidR="00086E8B" w:rsidRPr="00037098">
        <w:rPr>
          <w:rFonts w:ascii="Poppins" w:hAnsi="Poppins"/>
          <w:i/>
          <w:color w:val="auto"/>
          <w:rPrChange w:id="1619" w:author="Stuart McLarnon (NESO)" w:date="2024-11-20T15:15:00Z">
            <w:rPr>
              <w:i/>
              <w:color w:val="auto"/>
            </w:rPr>
          </w:rPrChange>
        </w:rPr>
        <w:t xml:space="preserve"> </w:t>
      </w:r>
      <w:del w:id="1620" w:author="Stuart McLarnon (NESO)" w:date="2024-11-20T15:15:00Z">
        <w:r w:rsidR="00086E8B" w:rsidRPr="00491324">
          <w:rPr>
            <w:i/>
            <w:iCs/>
            <w:color w:val="auto"/>
          </w:rPr>
          <w:delText xml:space="preserve"> </w:delText>
        </w:r>
      </w:del>
      <w:r w:rsidR="007D54AE" w:rsidRPr="00037098">
        <w:rPr>
          <w:rFonts w:ascii="Poppins" w:hAnsi="Poppins"/>
          <w:i/>
          <w:color w:val="auto"/>
          <w:rPrChange w:id="1621" w:author="Stuart McLarnon (NESO)" w:date="2024-11-20T15:15:00Z">
            <w:rPr>
              <w:i/>
              <w:color w:val="auto"/>
            </w:rPr>
          </w:rPrChange>
        </w:rPr>
        <w:t>shall repeat the test.</w:t>
      </w:r>
      <w:r w:rsidR="00370E07" w:rsidRPr="00037098">
        <w:rPr>
          <w:rFonts w:ascii="Poppins" w:hAnsi="Poppins"/>
          <w:i/>
          <w:color w:val="auto"/>
          <w:rPrChange w:id="1622" w:author="Stuart McLarnon (NESO)" w:date="2024-11-20T15:15:00Z">
            <w:rPr>
              <w:i/>
              <w:color w:val="auto"/>
            </w:rPr>
          </w:rPrChange>
        </w:rPr>
        <w:t>”</w:t>
      </w:r>
    </w:p>
    <w:p w14:paraId="354A1028" w14:textId="1FEE9D2C" w:rsidR="000B3B36" w:rsidRPr="00037098" w:rsidRDefault="006E4D3E" w:rsidP="00926A02">
      <w:pPr>
        <w:ind w:left="720" w:hanging="720"/>
        <w:jc w:val="both"/>
        <w:rPr>
          <w:rFonts w:ascii="Poppins" w:hAnsi="Poppins"/>
          <w:color w:val="auto"/>
          <w:rPrChange w:id="1623" w:author="Stuart McLarnon (NESO)" w:date="2024-11-20T15:15:00Z">
            <w:rPr>
              <w:color w:val="auto"/>
            </w:rPr>
          </w:rPrChange>
        </w:rPr>
      </w:pPr>
      <w:r w:rsidRPr="00037098">
        <w:rPr>
          <w:rFonts w:ascii="Poppins" w:hAnsi="Poppins"/>
          <w:color w:val="auto"/>
          <w:rPrChange w:id="1624" w:author="Stuart McLarnon (NESO)" w:date="2024-11-20T15:15:00Z">
            <w:rPr>
              <w:color w:val="auto"/>
            </w:rPr>
          </w:rPrChange>
        </w:rPr>
        <w:t>5</w:t>
      </w:r>
      <w:r w:rsidR="007D54AE" w:rsidRPr="00037098">
        <w:rPr>
          <w:rFonts w:ascii="Poppins" w:hAnsi="Poppins"/>
          <w:color w:val="auto"/>
          <w:rPrChange w:id="1625" w:author="Stuart McLarnon (NESO)" w:date="2024-11-20T15:15:00Z">
            <w:rPr>
              <w:color w:val="auto"/>
            </w:rPr>
          </w:rPrChange>
        </w:rPr>
        <w:t>.</w:t>
      </w:r>
      <w:r w:rsidR="0027030E" w:rsidRPr="00037098">
        <w:rPr>
          <w:rFonts w:ascii="Poppins" w:hAnsi="Poppins"/>
          <w:color w:val="auto"/>
          <w:rPrChange w:id="1626" w:author="Stuart McLarnon (NESO)" w:date="2024-11-20T15:15:00Z">
            <w:rPr>
              <w:color w:val="auto"/>
            </w:rPr>
          </w:rPrChange>
        </w:rPr>
        <w:t>1.</w:t>
      </w:r>
      <w:r w:rsidR="00F55A76" w:rsidRPr="00037098">
        <w:rPr>
          <w:rFonts w:ascii="Poppins" w:hAnsi="Poppins"/>
          <w:color w:val="auto"/>
          <w:rPrChange w:id="1627" w:author="Stuart McLarnon (NESO)" w:date="2024-11-20T15:15:00Z">
            <w:rPr>
              <w:color w:val="auto"/>
            </w:rPr>
          </w:rPrChange>
        </w:rPr>
        <w:t>1</w:t>
      </w:r>
      <w:r w:rsidR="007D54AE" w:rsidRPr="00037098">
        <w:rPr>
          <w:rFonts w:ascii="Poppins" w:hAnsi="Poppins"/>
          <w:color w:val="auto"/>
          <w:rPrChange w:id="1628" w:author="Stuart McLarnon (NESO)" w:date="2024-11-20T15:15:00Z">
            <w:rPr>
              <w:color w:val="auto"/>
            </w:rPr>
          </w:rPrChange>
        </w:rPr>
        <w:t>1</w:t>
      </w:r>
      <w:r w:rsidR="007D54AE" w:rsidRPr="00037098">
        <w:rPr>
          <w:rFonts w:ascii="Poppins" w:hAnsi="Poppins"/>
          <w:color w:val="auto"/>
          <w:rPrChange w:id="1629" w:author="Stuart McLarnon (NESO)" w:date="2024-11-20T15:15:00Z">
            <w:rPr>
              <w:color w:val="auto"/>
            </w:rPr>
          </w:rPrChange>
        </w:rPr>
        <w:tab/>
      </w:r>
      <w:r w:rsidR="00043FC1">
        <w:rPr>
          <w:rFonts w:ascii="Poppins" w:hAnsi="Poppins"/>
          <w:i/>
          <w:color w:val="auto"/>
          <w:rPrChange w:id="1630" w:author="Stuart McLarnon (NESO)" w:date="2024-11-20T15:15:00Z">
            <w:rPr>
              <w:i/>
              <w:color w:val="auto"/>
            </w:rPr>
          </w:rPrChange>
        </w:rPr>
        <w:t>Grid Code</w:t>
      </w:r>
      <w:r w:rsidR="00370E07" w:rsidRPr="00037098">
        <w:rPr>
          <w:rFonts w:ascii="Poppins" w:hAnsi="Poppins"/>
          <w:i/>
          <w:color w:val="auto"/>
          <w:rPrChange w:id="1631" w:author="Stuart McLarnon (NESO)" w:date="2024-11-20T15:15:00Z">
            <w:rPr>
              <w:i/>
              <w:color w:val="auto"/>
            </w:rPr>
          </w:rPrChange>
        </w:rPr>
        <w:t xml:space="preserve"> </w:t>
      </w:r>
      <w:r w:rsidR="007D54AE" w:rsidRPr="00037098">
        <w:rPr>
          <w:rFonts w:ascii="Poppins" w:hAnsi="Poppins"/>
          <w:i/>
          <w:color w:val="auto"/>
          <w:rPrChange w:id="1632" w:author="Stuart McLarnon (NESO)" w:date="2024-11-20T15:15:00Z">
            <w:rPr>
              <w:i/>
              <w:color w:val="auto"/>
            </w:rPr>
          </w:rPrChange>
        </w:rPr>
        <w:t>OC5.5.4</w:t>
      </w:r>
      <w:r w:rsidR="00505BBF" w:rsidRPr="00037098">
        <w:rPr>
          <w:rFonts w:ascii="Poppins" w:hAnsi="Poppins"/>
          <w:color w:val="auto"/>
          <w:rPrChange w:id="1633" w:author="Stuart McLarnon (NESO)" w:date="2024-11-20T15:15:00Z">
            <w:rPr>
              <w:color w:val="auto"/>
            </w:rPr>
          </w:rPrChange>
        </w:rPr>
        <w:t xml:space="preserve"> refers the individual performance requirements for each type of plant and tests against which the </w:t>
      </w:r>
      <w:r w:rsidR="00043FC1">
        <w:rPr>
          <w:rFonts w:ascii="Poppins" w:hAnsi="Poppins"/>
          <w:color w:val="auto"/>
          <w:rPrChange w:id="1634" w:author="Stuart McLarnon (NESO)" w:date="2024-11-20T15:15:00Z">
            <w:rPr>
              <w:color w:val="auto"/>
            </w:rPr>
          </w:rPrChange>
        </w:rPr>
        <w:t>Grid Code</w:t>
      </w:r>
      <w:r w:rsidR="00505BBF" w:rsidRPr="00037098">
        <w:rPr>
          <w:rFonts w:ascii="Poppins" w:hAnsi="Poppins"/>
          <w:color w:val="auto"/>
          <w:rPrChange w:id="1635" w:author="Stuart McLarnon (NESO)" w:date="2024-11-20T15:15:00Z">
            <w:rPr>
              <w:color w:val="auto"/>
            </w:rPr>
          </w:rPrChange>
        </w:rPr>
        <w:t xml:space="preserve"> requirements are assessed which include the requirements of RfG, DCC and HVDC Connection Network Codes. </w:t>
      </w:r>
      <w:r w:rsidR="00926A02" w:rsidRPr="00037098">
        <w:rPr>
          <w:rFonts w:ascii="Poppins" w:hAnsi="Poppins"/>
          <w:color w:val="auto"/>
          <w:rPrChange w:id="1636" w:author="Stuart McLarnon (NESO)" w:date="2024-11-20T15:15:00Z">
            <w:rPr>
              <w:color w:val="auto"/>
            </w:rPr>
          </w:rPrChange>
        </w:rPr>
        <w:t xml:space="preserve"> </w:t>
      </w:r>
      <w:r w:rsidR="00043FC1">
        <w:rPr>
          <w:rFonts w:ascii="Poppins" w:hAnsi="Poppins"/>
          <w:i/>
          <w:color w:val="auto"/>
          <w:rPrChange w:id="1637" w:author="Stuart McLarnon (NESO)" w:date="2024-11-20T15:15:00Z">
            <w:rPr>
              <w:i/>
              <w:color w:val="auto"/>
            </w:rPr>
          </w:rPrChange>
        </w:rPr>
        <w:t>Grid Code</w:t>
      </w:r>
      <w:r w:rsidR="00370E07" w:rsidRPr="00037098">
        <w:rPr>
          <w:rFonts w:ascii="Poppins" w:hAnsi="Poppins"/>
          <w:i/>
          <w:color w:val="auto"/>
          <w:rPrChange w:id="1638" w:author="Stuart McLarnon (NESO)" w:date="2024-11-20T15:15:00Z">
            <w:rPr>
              <w:i/>
              <w:color w:val="auto"/>
            </w:rPr>
          </w:rPrChange>
        </w:rPr>
        <w:t xml:space="preserve"> </w:t>
      </w:r>
      <w:r w:rsidR="00926A02" w:rsidRPr="00037098">
        <w:rPr>
          <w:rFonts w:ascii="Poppins" w:hAnsi="Poppins"/>
          <w:i/>
          <w:color w:val="auto"/>
          <w:rPrChange w:id="1639" w:author="Stuart McLarnon (NESO)" w:date="2024-11-20T15:15:00Z">
            <w:rPr>
              <w:i/>
              <w:color w:val="auto"/>
            </w:rPr>
          </w:rPrChange>
        </w:rPr>
        <w:t>OC5.5.4</w:t>
      </w:r>
      <w:r w:rsidR="00926A02" w:rsidRPr="00037098">
        <w:rPr>
          <w:rFonts w:ascii="Poppins" w:hAnsi="Poppins"/>
          <w:color w:val="auto"/>
          <w:rPrChange w:id="1640" w:author="Stuart McLarnon (NESO)" w:date="2024-11-20T15:15:00Z">
            <w:rPr>
              <w:color w:val="auto"/>
            </w:rPr>
          </w:rPrChange>
        </w:rPr>
        <w:t xml:space="preserve"> </w:t>
      </w:r>
      <w:r w:rsidR="0076794C">
        <w:rPr>
          <w:rFonts w:ascii="Poppins" w:hAnsi="Poppins"/>
          <w:color w:val="auto"/>
          <w:rPrChange w:id="1641" w:author="Stuart McLarnon (NESO)" w:date="2024-11-20T15:15:00Z">
            <w:rPr>
              <w:color w:val="auto"/>
            </w:rPr>
          </w:rPrChange>
        </w:rPr>
        <w:t xml:space="preserve">and </w:t>
      </w:r>
      <w:r w:rsidR="0076794C">
        <w:rPr>
          <w:rFonts w:ascii="Poppins" w:hAnsi="Poppins"/>
          <w:i/>
          <w:color w:val="auto"/>
          <w:rPrChange w:id="1642" w:author="Stuart McLarnon (NESO)" w:date="2024-11-20T15:15:00Z">
            <w:rPr>
              <w:i/>
              <w:color w:val="auto"/>
            </w:rPr>
          </w:rPrChange>
        </w:rPr>
        <w:t>OC5.7</w:t>
      </w:r>
      <w:r w:rsidR="0076794C">
        <w:rPr>
          <w:rFonts w:ascii="Poppins" w:hAnsi="Poppins"/>
          <w:i/>
          <w:color w:val="auto"/>
          <w:rPrChange w:id="1643" w:author="Stuart McLarnon (NESO)" w:date="2024-11-20T15:15:00Z">
            <w:rPr>
              <w:color w:val="auto"/>
            </w:rPr>
          </w:rPrChange>
        </w:rPr>
        <w:t xml:space="preserve"> </w:t>
      </w:r>
      <w:r w:rsidR="00926A02" w:rsidRPr="00037098">
        <w:rPr>
          <w:rFonts w:ascii="Poppins" w:hAnsi="Poppins"/>
          <w:color w:val="auto"/>
          <w:rPrChange w:id="1644" w:author="Stuart McLarnon (NESO)" w:date="2024-11-20T15:15:00Z">
            <w:rPr>
              <w:color w:val="auto"/>
            </w:rPr>
          </w:rPrChange>
        </w:rPr>
        <w:t xml:space="preserve">of the </w:t>
      </w:r>
      <w:r w:rsidR="00043FC1">
        <w:rPr>
          <w:rFonts w:ascii="Poppins" w:hAnsi="Poppins"/>
          <w:color w:val="auto"/>
          <w:rPrChange w:id="1645" w:author="Stuart McLarnon (NESO)" w:date="2024-11-20T15:15:00Z">
            <w:rPr>
              <w:color w:val="auto"/>
            </w:rPr>
          </w:rPrChange>
        </w:rPr>
        <w:t>Grid Code</w:t>
      </w:r>
      <w:r w:rsidR="00926A02" w:rsidRPr="00037098">
        <w:rPr>
          <w:rFonts w:ascii="Poppins" w:hAnsi="Poppins"/>
          <w:color w:val="auto"/>
          <w:rPrChange w:id="1646" w:author="Stuart McLarnon (NESO)" w:date="2024-11-20T15:15:00Z">
            <w:rPr>
              <w:color w:val="auto"/>
            </w:rPr>
          </w:rPrChange>
        </w:rPr>
        <w:t xml:space="preserve"> states the pass and fail criteria against the tests to be conducted.</w:t>
      </w:r>
    </w:p>
    <w:p w14:paraId="1500DEB7" w14:textId="3CDE497B" w:rsidR="000226A1" w:rsidRPr="00037098" w:rsidRDefault="00CD701F" w:rsidP="0044342C">
      <w:pPr>
        <w:ind w:left="709" w:hanging="709"/>
        <w:jc w:val="both"/>
        <w:rPr>
          <w:rFonts w:ascii="Poppins" w:hAnsi="Poppins"/>
          <w:color w:val="auto"/>
          <w:rPrChange w:id="1647" w:author="Stuart McLarnon (NESO)" w:date="2024-11-20T15:15:00Z">
            <w:rPr>
              <w:color w:val="auto"/>
            </w:rPr>
          </w:rPrChange>
        </w:rPr>
      </w:pPr>
      <w:bookmarkStart w:id="1648" w:name="_Toc24975037"/>
      <w:r w:rsidRPr="00037098">
        <w:rPr>
          <w:rFonts w:ascii="Poppins" w:hAnsi="Poppins"/>
          <w:color w:val="auto"/>
          <w:rPrChange w:id="1649" w:author="Stuart McLarnon (NESO)" w:date="2024-11-20T15:15:00Z">
            <w:rPr>
              <w:color w:val="auto"/>
            </w:rPr>
          </w:rPrChange>
        </w:rPr>
        <w:t>5</w:t>
      </w:r>
      <w:r w:rsidR="00F05494" w:rsidRPr="00037098">
        <w:rPr>
          <w:rFonts w:ascii="Poppins" w:hAnsi="Poppins"/>
          <w:color w:val="auto"/>
          <w:rPrChange w:id="1650" w:author="Stuart McLarnon (NESO)" w:date="2024-11-20T15:15:00Z">
            <w:rPr>
              <w:color w:val="auto"/>
            </w:rPr>
          </w:rPrChange>
        </w:rPr>
        <w:t>.1.12</w:t>
      </w:r>
      <w:r w:rsidR="00F05494" w:rsidRPr="00037098">
        <w:rPr>
          <w:rFonts w:ascii="Poppins" w:hAnsi="Poppins"/>
          <w:color w:val="auto"/>
          <w:rPrChange w:id="1651" w:author="Stuart McLarnon (NESO)" w:date="2024-11-20T15:15:00Z">
            <w:rPr>
              <w:color w:val="auto"/>
            </w:rPr>
          </w:rPrChange>
        </w:rPr>
        <w:tab/>
      </w:r>
      <w:r w:rsidR="00043FC1">
        <w:rPr>
          <w:rFonts w:ascii="Poppins" w:hAnsi="Poppins"/>
          <w:i/>
          <w:color w:val="auto"/>
          <w:rPrChange w:id="1652" w:author="Stuart McLarnon (NESO)" w:date="2024-11-20T15:15:00Z">
            <w:rPr>
              <w:i/>
              <w:color w:val="auto"/>
            </w:rPr>
          </w:rPrChange>
        </w:rPr>
        <w:t>Grid Code</w:t>
      </w:r>
      <w:r w:rsidR="00C2651A" w:rsidRPr="00037098">
        <w:rPr>
          <w:rFonts w:ascii="Poppins" w:hAnsi="Poppins"/>
          <w:i/>
          <w:color w:val="auto"/>
          <w:rPrChange w:id="1653" w:author="Stuart McLarnon (NESO)" w:date="2024-11-20T15:15:00Z">
            <w:rPr>
              <w:i/>
              <w:color w:val="auto"/>
            </w:rPr>
          </w:rPrChange>
        </w:rPr>
        <w:t xml:space="preserve"> </w:t>
      </w:r>
      <w:r w:rsidR="003F3B7E" w:rsidRPr="00037098">
        <w:rPr>
          <w:rFonts w:ascii="Poppins" w:hAnsi="Poppins"/>
          <w:i/>
          <w:color w:val="auto"/>
          <w:rPrChange w:id="1654" w:author="Stuart McLarnon (NESO)" w:date="2024-11-20T15:15:00Z">
            <w:rPr>
              <w:i/>
              <w:color w:val="auto"/>
            </w:rPr>
          </w:rPrChange>
        </w:rPr>
        <w:t>CC.</w:t>
      </w:r>
      <w:r w:rsidR="00692C26" w:rsidRPr="00037098">
        <w:rPr>
          <w:rFonts w:ascii="Poppins" w:hAnsi="Poppins"/>
          <w:i/>
          <w:color w:val="auto"/>
          <w:rPrChange w:id="1655" w:author="Stuart McLarnon (NESO)" w:date="2024-11-20T15:15:00Z">
            <w:rPr>
              <w:i/>
              <w:color w:val="auto"/>
            </w:rPr>
          </w:rPrChange>
        </w:rPr>
        <w:t>7.10/ECC.7.10</w:t>
      </w:r>
      <w:r w:rsidR="00692C26" w:rsidRPr="00037098">
        <w:rPr>
          <w:rFonts w:ascii="Poppins" w:hAnsi="Poppins"/>
          <w:color w:val="auto"/>
          <w:rPrChange w:id="1656" w:author="Stuart McLarnon (NESO)" w:date="2024-11-20T15:15:00Z">
            <w:rPr>
              <w:color w:val="auto"/>
            </w:rPr>
          </w:rPrChange>
        </w:rPr>
        <w:t xml:space="preserve"> </w:t>
      </w:r>
      <w:r w:rsidR="00942574" w:rsidRPr="00037098">
        <w:rPr>
          <w:rFonts w:ascii="Poppins" w:hAnsi="Poppins"/>
          <w:color w:val="auto"/>
          <w:rPrChange w:id="1657" w:author="Stuart McLarnon (NESO)" w:date="2024-11-20T15:15:00Z">
            <w:rPr>
              <w:color w:val="auto"/>
            </w:rPr>
          </w:rPrChange>
        </w:rPr>
        <w:t xml:space="preserve">detail the obligations on </w:t>
      </w:r>
      <w:r w:rsidR="00C2651A" w:rsidRPr="00037098">
        <w:rPr>
          <w:rFonts w:ascii="Poppins" w:hAnsi="Poppins"/>
          <w:color w:val="auto"/>
          <w:rPrChange w:id="1658" w:author="Stuart McLarnon (NESO)" w:date="2024-11-20T15:15:00Z">
            <w:rPr>
              <w:color w:val="auto"/>
            </w:rPr>
          </w:rPrChange>
        </w:rPr>
        <w:t xml:space="preserve">Users </w:t>
      </w:r>
      <w:r w:rsidR="00942574" w:rsidRPr="00037098">
        <w:rPr>
          <w:rFonts w:ascii="Poppins" w:hAnsi="Poppins"/>
          <w:color w:val="auto"/>
          <w:rPrChange w:id="1659" w:author="Stuart McLarnon (NESO)" w:date="2024-11-20T15:15:00Z">
            <w:rPr>
              <w:color w:val="auto"/>
            </w:rPr>
          </w:rPrChange>
        </w:rPr>
        <w:t xml:space="preserve">in respect of Critical Tools and Facilities.  In particular </w:t>
      </w:r>
      <w:r w:rsidR="00043FC1">
        <w:rPr>
          <w:rFonts w:ascii="Poppins" w:hAnsi="Poppins"/>
          <w:i/>
          <w:color w:val="auto"/>
          <w:rPrChange w:id="1660" w:author="Stuart McLarnon (NESO)" w:date="2024-11-20T15:15:00Z">
            <w:rPr>
              <w:i/>
              <w:color w:val="auto"/>
            </w:rPr>
          </w:rPrChange>
        </w:rPr>
        <w:t>Grid Code</w:t>
      </w:r>
      <w:r w:rsidR="000D7BD3" w:rsidRPr="00037098">
        <w:rPr>
          <w:rFonts w:ascii="Poppins" w:hAnsi="Poppins"/>
          <w:color w:val="auto"/>
          <w:rPrChange w:id="1661" w:author="Stuart McLarnon (NESO)" w:date="2024-11-20T15:15:00Z">
            <w:rPr>
              <w:color w:val="auto"/>
            </w:rPr>
          </w:rPrChange>
        </w:rPr>
        <w:t xml:space="preserve"> </w:t>
      </w:r>
      <w:r w:rsidR="006A70EA" w:rsidRPr="00037098">
        <w:rPr>
          <w:rFonts w:ascii="Poppins" w:hAnsi="Poppins"/>
          <w:i/>
          <w:color w:val="auto"/>
          <w:rPrChange w:id="1662" w:author="Stuart McLarnon (NESO)" w:date="2024-11-20T15:15:00Z">
            <w:rPr>
              <w:i/>
              <w:color w:val="auto"/>
            </w:rPr>
          </w:rPrChange>
        </w:rPr>
        <w:t>CC.7.10.3</w:t>
      </w:r>
      <w:r w:rsidR="0076794C">
        <w:rPr>
          <w:rFonts w:ascii="Poppins" w:hAnsi="Poppins"/>
          <w:color w:val="auto"/>
          <w:rPrChange w:id="1663" w:author="Stuart McLarnon (NESO)" w:date="2024-11-20T15:15:00Z">
            <w:rPr>
              <w:color w:val="auto"/>
            </w:rPr>
          </w:rPrChange>
        </w:rPr>
        <w:t xml:space="preserve">, </w:t>
      </w:r>
      <w:r w:rsidR="006A70EA" w:rsidRPr="00037098">
        <w:rPr>
          <w:rFonts w:ascii="Poppins" w:hAnsi="Poppins"/>
          <w:i/>
          <w:color w:val="auto"/>
          <w:rPrChange w:id="1664" w:author="Stuart McLarnon (NESO)" w:date="2024-11-20T15:15:00Z">
            <w:rPr>
              <w:i/>
              <w:color w:val="auto"/>
            </w:rPr>
          </w:rPrChange>
        </w:rPr>
        <w:t>ECC.7.10.3</w:t>
      </w:r>
      <w:r w:rsidR="0076794C">
        <w:rPr>
          <w:rFonts w:ascii="Poppins" w:hAnsi="Poppins"/>
          <w:i/>
          <w:color w:val="auto"/>
          <w:rPrChange w:id="1665" w:author="Stuart McLarnon (NESO)" w:date="2024-11-20T15:15:00Z">
            <w:rPr>
              <w:color w:val="auto"/>
            </w:rPr>
          </w:rPrChange>
        </w:rPr>
        <w:t xml:space="preserve"> </w:t>
      </w:r>
      <w:r w:rsidR="0076794C" w:rsidRPr="00652BC0">
        <w:rPr>
          <w:rFonts w:ascii="Poppins" w:hAnsi="Poppins"/>
          <w:color w:val="auto"/>
          <w:rPrChange w:id="1666" w:author="Stuart McLarnon (NESO)" w:date="2024-11-20T15:15:00Z">
            <w:rPr>
              <w:color w:val="auto"/>
            </w:rPr>
          </w:rPrChange>
        </w:rPr>
        <w:t>an</w:t>
      </w:r>
      <w:r w:rsidR="00A028B3" w:rsidRPr="00652BC0">
        <w:rPr>
          <w:rFonts w:ascii="Poppins" w:hAnsi="Poppins"/>
          <w:color w:val="auto"/>
          <w:rPrChange w:id="1667" w:author="Stuart McLarnon (NESO)" w:date="2024-11-20T15:15:00Z">
            <w:rPr>
              <w:color w:val="auto"/>
            </w:rPr>
          </w:rPrChange>
        </w:rPr>
        <w:t>d</w:t>
      </w:r>
      <w:r w:rsidR="00A028B3">
        <w:rPr>
          <w:rFonts w:ascii="Poppins" w:hAnsi="Poppins"/>
          <w:i/>
          <w:color w:val="auto"/>
          <w:rPrChange w:id="1668" w:author="Stuart McLarnon (NESO)" w:date="2024-11-20T15:15:00Z">
            <w:rPr>
              <w:color w:val="auto"/>
            </w:rPr>
          </w:rPrChange>
        </w:rPr>
        <w:t xml:space="preserve"> </w:t>
      </w:r>
      <w:r w:rsidR="00A028B3" w:rsidRPr="00A028B3">
        <w:rPr>
          <w:rFonts w:ascii="Poppins" w:hAnsi="Poppins"/>
          <w:i/>
          <w:color w:val="auto"/>
          <w:rPrChange w:id="1669" w:author="Stuart McLarnon (NESO)" w:date="2024-11-20T15:15:00Z">
            <w:rPr>
              <w:color w:val="auto"/>
            </w:rPr>
          </w:rPrChange>
        </w:rPr>
        <w:t>OC</w:t>
      </w:r>
      <w:r w:rsidR="00B10CDA">
        <w:rPr>
          <w:rFonts w:ascii="Poppins" w:hAnsi="Poppins"/>
          <w:i/>
          <w:color w:val="auto"/>
          <w:rPrChange w:id="1670" w:author="Stuart McLarnon (NESO)" w:date="2024-11-20T15:15:00Z">
            <w:rPr>
              <w:color w:val="auto"/>
            </w:rPr>
          </w:rPrChange>
        </w:rPr>
        <w:t>.</w:t>
      </w:r>
      <w:r w:rsidR="00A028B3" w:rsidRPr="00A028B3">
        <w:rPr>
          <w:rFonts w:ascii="Poppins" w:hAnsi="Poppins"/>
          <w:i/>
          <w:color w:val="auto"/>
          <w:rPrChange w:id="1671" w:author="Stuart McLarnon (NESO)" w:date="2024-11-20T15:15:00Z">
            <w:rPr>
              <w:color w:val="auto"/>
            </w:rPr>
          </w:rPrChange>
        </w:rPr>
        <w:t>5.7.5</w:t>
      </w:r>
      <w:r w:rsidR="006A70EA" w:rsidRPr="00037098">
        <w:rPr>
          <w:rFonts w:ascii="Poppins" w:hAnsi="Poppins"/>
          <w:color w:val="auto"/>
          <w:rPrChange w:id="1672" w:author="Stuart McLarnon (NESO)" w:date="2024-11-20T15:15:00Z">
            <w:rPr>
              <w:color w:val="auto"/>
            </w:rPr>
          </w:rPrChange>
        </w:rPr>
        <w:t xml:space="preserve"> </w:t>
      </w:r>
      <w:r w:rsidR="0044342C" w:rsidRPr="00037098">
        <w:rPr>
          <w:rFonts w:ascii="Poppins" w:hAnsi="Poppins"/>
          <w:color w:val="auto"/>
          <w:rPrChange w:id="1673" w:author="Stuart McLarnon (NESO)" w:date="2024-11-20T15:15:00Z">
            <w:rPr>
              <w:color w:val="auto"/>
            </w:rPr>
          </w:rPrChange>
        </w:rPr>
        <w:t>details the requirements for testing these Critical Tools and Facilities</w:t>
      </w:r>
      <w:del w:id="1674" w:author="Stuart McLarnon (NESO)" w:date="2024-11-20T15:15:00Z">
        <w:r w:rsidR="00D96BCC">
          <w:rPr>
            <w:color w:val="auto"/>
          </w:rPr>
          <w:delText xml:space="preserve"> </w:delText>
        </w:r>
      </w:del>
      <w:ins w:id="1675" w:author="Stuart McLarnon (NESO)" w:date="2024-11-20T15:15:00Z">
        <w:r w:rsidR="0044342C" w:rsidRPr="00037098">
          <w:rPr>
            <w:rFonts w:ascii="Poppins" w:hAnsi="Poppins" w:cs="Poppins"/>
            <w:color w:val="auto"/>
          </w:rPr>
          <w:t>.</w:t>
        </w:r>
      </w:ins>
    </w:p>
    <w:p w14:paraId="36B5BE77" w14:textId="77777777" w:rsidR="00905D55" w:rsidRPr="0044342C" w:rsidRDefault="00D96BCC" w:rsidP="00F07F34">
      <w:pPr>
        <w:jc w:val="both"/>
        <w:rPr>
          <w:del w:id="1676" w:author="Stuart McLarnon (NESO)" w:date="2024-11-20T15:15:00Z"/>
          <w:color w:val="auto"/>
        </w:rPr>
      </w:pPr>
      <w:del w:id="1677" w:author="Stuart McLarnon (NESO)" w:date="2024-11-20T15:15:00Z">
        <w:r>
          <w:rPr>
            <w:color w:val="auto"/>
          </w:rPr>
          <w:delText xml:space="preserve"> </w:delText>
        </w:r>
        <w:r w:rsidR="00905D55" w:rsidRPr="0044342C">
          <w:rPr>
            <w:color w:val="auto"/>
          </w:rPr>
          <w:delText xml:space="preserve"> </w:delText>
        </w:r>
      </w:del>
    </w:p>
    <w:p w14:paraId="5D6CCB80" w14:textId="7FD3EBFA" w:rsidR="000226A1" w:rsidRPr="00037098" w:rsidRDefault="005076B1" w:rsidP="00651539">
      <w:pPr>
        <w:pStyle w:val="Heading1"/>
        <w:rPr>
          <w:rFonts w:ascii="Poppins Medium" w:hAnsi="Poppins Medium"/>
          <w:color w:val="3F0731"/>
          <w:sz w:val="32"/>
          <w:rPrChange w:id="1678" w:author="Stuart McLarnon (NESO)" w:date="2024-11-20T15:15:00Z">
            <w:rPr/>
          </w:rPrChange>
        </w:rPr>
      </w:pPr>
      <w:bookmarkStart w:id="1679" w:name="_Toc104197614"/>
      <w:bookmarkStart w:id="1680" w:name="_Toc119777607"/>
      <w:r w:rsidRPr="00037098">
        <w:rPr>
          <w:rFonts w:ascii="Poppins Medium" w:hAnsi="Poppins Medium"/>
          <w:color w:val="3F0731"/>
          <w:sz w:val="32"/>
          <w:rPrChange w:id="1681" w:author="Stuart McLarnon (NESO)" w:date="2024-11-20T15:15:00Z">
            <w:rPr/>
          </w:rPrChange>
        </w:rPr>
        <w:t xml:space="preserve">Compliance Testing and </w:t>
      </w:r>
      <w:r w:rsidR="002717E8" w:rsidRPr="00037098">
        <w:rPr>
          <w:rFonts w:ascii="Poppins Medium" w:hAnsi="Poppins Medium"/>
          <w:color w:val="3F0731"/>
          <w:sz w:val="32"/>
          <w:rPrChange w:id="1682" w:author="Stuart McLarnon (NESO)" w:date="2024-11-20T15:15:00Z">
            <w:rPr/>
          </w:rPrChange>
        </w:rPr>
        <w:t xml:space="preserve">Periodic </w:t>
      </w:r>
      <w:r w:rsidRPr="00037098">
        <w:rPr>
          <w:rFonts w:ascii="Poppins Medium" w:hAnsi="Poppins Medium"/>
          <w:color w:val="3F0731"/>
          <w:sz w:val="32"/>
          <w:rPrChange w:id="1683" w:author="Stuart McLarnon (NESO)" w:date="2024-11-20T15:15:00Z">
            <w:rPr/>
          </w:rPrChange>
        </w:rPr>
        <w:t>Review of the System Defence Plan</w:t>
      </w:r>
      <w:bookmarkEnd w:id="1648"/>
      <w:bookmarkEnd w:id="1679"/>
      <w:bookmarkEnd w:id="1680"/>
    </w:p>
    <w:p w14:paraId="357AB0DA" w14:textId="751B3E14" w:rsidR="00AE4A0B" w:rsidRPr="00037098" w:rsidRDefault="00CD701F" w:rsidP="00651539">
      <w:pPr>
        <w:tabs>
          <w:tab w:val="left" w:pos="567"/>
          <w:tab w:val="left" w:pos="709"/>
        </w:tabs>
        <w:ind w:left="567" w:hanging="567"/>
        <w:jc w:val="both"/>
        <w:rPr>
          <w:rFonts w:ascii="Poppins" w:hAnsi="Poppins"/>
          <w:color w:val="auto"/>
          <w:rPrChange w:id="1684" w:author="Stuart McLarnon (NESO)" w:date="2024-11-20T15:15:00Z">
            <w:rPr>
              <w:color w:val="auto"/>
            </w:rPr>
          </w:rPrChange>
        </w:rPr>
      </w:pPr>
      <w:r>
        <w:rPr>
          <w:color w:val="auto"/>
        </w:rPr>
        <w:t>6</w:t>
      </w:r>
      <w:r w:rsidR="002717E8" w:rsidRPr="00651539">
        <w:rPr>
          <w:color w:val="auto"/>
        </w:rPr>
        <w:t>.1.1</w:t>
      </w:r>
      <w:r w:rsidR="002717E8" w:rsidRPr="00651539">
        <w:rPr>
          <w:color w:val="auto"/>
        </w:rPr>
        <w:tab/>
      </w:r>
      <w:r w:rsidR="00AE4A0B" w:rsidRPr="00037098">
        <w:rPr>
          <w:rFonts w:ascii="Poppins" w:hAnsi="Poppins"/>
          <w:color w:val="auto"/>
          <w:rPrChange w:id="1685" w:author="Stuart McLarnon (NESO)" w:date="2024-11-20T15:15:00Z">
            <w:rPr>
              <w:color w:val="auto"/>
            </w:rPr>
          </w:rPrChange>
        </w:rPr>
        <w:t xml:space="preserve">Article 50(1) of EU NCER states </w:t>
      </w:r>
      <w:r w:rsidR="00AE4A0B" w:rsidRPr="00037098">
        <w:rPr>
          <w:rFonts w:ascii="Poppins" w:hAnsi="Poppins"/>
          <w:i/>
          <w:color w:val="auto"/>
          <w:rPrChange w:id="1686" w:author="Stuart McLarnon (NESO)" w:date="2024-11-20T15:15:00Z">
            <w:rPr>
              <w:i/>
              <w:color w:val="auto"/>
            </w:rPr>
          </w:rPrChange>
        </w:rPr>
        <w:t>“Each DSO concerned by the</w:t>
      </w:r>
      <w:r w:rsidR="00E73D96" w:rsidRPr="00037098">
        <w:rPr>
          <w:rFonts w:ascii="Poppins" w:hAnsi="Poppins"/>
          <w:i/>
          <w:color w:val="auto"/>
          <w:rPrChange w:id="1687" w:author="Stuart McLarnon (NESO)" w:date="2024-11-20T15:15:00Z">
            <w:rPr>
              <w:i/>
              <w:color w:val="auto"/>
            </w:rPr>
          </w:rPrChange>
        </w:rPr>
        <w:t xml:space="preserve"> </w:t>
      </w:r>
      <w:r w:rsidR="00AE4A0B" w:rsidRPr="00037098">
        <w:rPr>
          <w:rFonts w:ascii="Poppins" w:hAnsi="Poppins"/>
          <w:i/>
          <w:color w:val="auto"/>
          <w:rPrChange w:id="1688" w:author="Stuart McLarnon (NESO)" w:date="2024-11-20T15:15:00Z">
            <w:rPr>
              <w:i/>
              <w:color w:val="auto"/>
            </w:rPr>
          </w:rPrChange>
        </w:rPr>
        <w:t xml:space="preserve">implementation of the low frequency demand disconnection on its installations shall update once a year the communication to the notifying system operator provided for in point (b) of Article 12(6). </w:t>
      </w:r>
      <w:r w:rsidR="00E73D96" w:rsidRPr="00037098">
        <w:rPr>
          <w:rFonts w:ascii="Poppins" w:hAnsi="Poppins"/>
          <w:i/>
          <w:color w:val="auto"/>
          <w:rPrChange w:id="1689" w:author="Stuart McLarnon (NESO)" w:date="2024-11-20T15:15:00Z">
            <w:rPr>
              <w:i/>
              <w:color w:val="auto"/>
            </w:rPr>
          </w:rPrChange>
        </w:rPr>
        <w:t xml:space="preserve"> </w:t>
      </w:r>
      <w:r w:rsidR="00AE4A0B" w:rsidRPr="00037098">
        <w:rPr>
          <w:rFonts w:ascii="Poppins" w:hAnsi="Poppins"/>
          <w:i/>
          <w:color w:val="auto"/>
          <w:rPrChange w:id="1690" w:author="Stuart McLarnon (NESO)" w:date="2024-11-20T15:15:00Z">
            <w:rPr>
              <w:i/>
              <w:color w:val="auto"/>
            </w:rPr>
          </w:rPrChange>
        </w:rPr>
        <w:t>This communication shall include the frequency settings at which netted demand disconnection is initiated and the percentage of netted demand disconnected at every such setting”.</w:t>
      </w:r>
      <w:r w:rsidR="00AE4A0B" w:rsidRPr="00037098">
        <w:rPr>
          <w:rFonts w:ascii="Poppins" w:hAnsi="Poppins"/>
          <w:color w:val="auto"/>
          <w:rPrChange w:id="1691" w:author="Stuart McLarnon (NESO)" w:date="2024-11-20T15:15:00Z">
            <w:rPr>
              <w:color w:val="auto"/>
            </w:rPr>
          </w:rPrChange>
        </w:rPr>
        <w:t xml:space="preserve"> </w:t>
      </w:r>
    </w:p>
    <w:p w14:paraId="326BDDC8" w14:textId="1B3C3D75" w:rsidR="00AE4A0B" w:rsidRPr="00037098" w:rsidRDefault="00CD701F" w:rsidP="00651539">
      <w:pPr>
        <w:tabs>
          <w:tab w:val="left" w:pos="567"/>
          <w:tab w:val="left" w:pos="709"/>
        </w:tabs>
        <w:ind w:left="567" w:hanging="567"/>
        <w:jc w:val="both"/>
        <w:rPr>
          <w:rFonts w:ascii="Poppins" w:hAnsi="Poppins"/>
          <w:i/>
          <w:color w:val="auto"/>
          <w:rPrChange w:id="1692" w:author="Stuart McLarnon (NESO)" w:date="2024-11-20T15:15:00Z">
            <w:rPr>
              <w:i/>
              <w:color w:val="auto"/>
            </w:rPr>
          </w:rPrChange>
        </w:rPr>
      </w:pPr>
      <w:r w:rsidRPr="00037098">
        <w:rPr>
          <w:rFonts w:ascii="Poppins" w:hAnsi="Poppins"/>
          <w:color w:val="auto"/>
          <w:rPrChange w:id="1693" w:author="Stuart McLarnon (NESO)" w:date="2024-11-20T15:15:00Z">
            <w:rPr>
              <w:color w:val="auto"/>
            </w:rPr>
          </w:rPrChange>
        </w:rPr>
        <w:t>6</w:t>
      </w:r>
      <w:r w:rsidR="00AE4A0B" w:rsidRPr="00037098">
        <w:rPr>
          <w:rFonts w:ascii="Poppins" w:hAnsi="Poppins"/>
          <w:color w:val="auto"/>
          <w:rPrChange w:id="1694" w:author="Stuart McLarnon (NESO)" w:date="2024-11-20T15:15:00Z">
            <w:rPr>
              <w:color w:val="auto"/>
            </w:rPr>
          </w:rPrChange>
        </w:rPr>
        <w:t>.1.2.</w:t>
      </w:r>
      <w:r w:rsidR="00E73D96" w:rsidRPr="00037098">
        <w:rPr>
          <w:rFonts w:ascii="Poppins" w:hAnsi="Poppins"/>
          <w:color w:val="auto"/>
          <w:rPrChange w:id="1695" w:author="Stuart McLarnon (NESO)" w:date="2024-11-20T15:15:00Z">
            <w:rPr>
              <w:color w:val="auto"/>
            </w:rPr>
          </w:rPrChange>
        </w:rPr>
        <w:tab/>
      </w:r>
      <w:r w:rsidR="00AE4A0B" w:rsidRPr="00037098">
        <w:rPr>
          <w:rFonts w:ascii="Poppins" w:hAnsi="Poppins"/>
          <w:color w:val="auto"/>
          <w:rPrChange w:id="1696" w:author="Stuart McLarnon (NESO)" w:date="2024-11-20T15:15:00Z">
            <w:rPr>
              <w:color w:val="auto"/>
            </w:rPr>
          </w:rPrChange>
        </w:rPr>
        <w:t>Article 50(2) of the EU NCER states “</w:t>
      </w:r>
      <w:r w:rsidR="00AE4A0B" w:rsidRPr="00037098">
        <w:rPr>
          <w:rFonts w:ascii="Poppins" w:hAnsi="Poppins"/>
          <w:i/>
          <w:color w:val="auto"/>
          <w:rPrChange w:id="1697" w:author="Stuart McLarnon (NESO)" w:date="2024-11-20T15:15:00Z">
            <w:rPr>
              <w:i/>
              <w:color w:val="auto"/>
            </w:rPr>
          </w:rPrChange>
        </w:rPr>
        <w:t>Each TSO shall monitor the proper implementation of the low frequency demand disconnection on the basis of the yearly written communication referred to in paragraph 1 and on the basis of implementation details of TSOs' installations where applicable.</w:t>
      </w:r>
      <w:r w:rsidR="00C2651A" w:rsidRPr="00037098">
        <w:rPr>
          <w:rFonts w:ascii="Poppins" w:hAnsi="Poppins"/>
          <w:i/>
          <w:color w:val="auto"/>
          <w:rPrChange w:id="1698" w:author="Stuart McLarnon (NESO)" w:date="2024-11-20T15:15:00Z">
            <w:rPr>
              <w:i/>
              <w:color w:val="auto"/>
            </w:rPr>
          </w:rPrChange>
        </w:rPr>
        <w:t>”</w:t>
      </w:r>
      <w:r w:rsidR="00AE4A0B" w:rsidRPr="00037098">
        <w:rPr>
          <w:rFonts w:ascii="Poppins" w:hAnsi="Poppins"/>
          <w:i/>
          <w:color w:val="auto"/>
          <w:rPrChange w:id="1699" w:author="Stuart McLarnon (NESO)" w:date="2024-11-20T15:15:00Z">
            <w:rPr>
              <w:i/>
              <w:color w:val="auto"/>
            </w:rPr>
          </w:rPrChange>
        </w:rPr>
        <w:t xml:space="preserve"> </w:t>
      </w:r>
    </w:p>
    <w:p w14:paraId="64E096A4" w14:textId="0B7C46D7" w:rsidR="00AE4A0B" w:rsidRPr="00037098" w:rsidRDefault="00CD701F" w:rsidP="00651539">
      <w:pPr>
        <w:tabs>
          <w:tab w:val="left" w:pos="567"/>
          <w:tab w:val="left" w:pos="709"/>
        </w:tabs>
        <w:ind w:left="567" w:hanging="567"/>
        <w:jc w:val="both"/>
        <w:rPr>
          <w:rFonts w:ascii="Poppins" w:hAnsi="Poppins"/>
          <w:rPrChange w:id="1700" w:author="Stuart McLarnon (NESO)" w:date="2024-11-20T15:15:00Z">
            <w:rPr/>
          </w:rPrChange>
        </w:rPr>
      </w:pPr>
      <w:r w:rsidRPr="00037098">
        <w:rPr>
          <w:rFonts w:ascii="Poppins" w:hAnsi="Poppins"/>
          <w:color w:val="auto"/>
          <w:rPrChange w:id="1701" w:author="Stuart McLarnon (NESO)" w:date="2024-11-20T15:15:00Z">
            <w:rPr>
              <w:color w:val="auto"/>
            </w:rPr>
          </w:rPrChange>
        </w:rPr>
        <w:lastRenderedPageBreak/>
        <w:t>6</w:t>
      </w:r>
      <w:r w:rsidR="00AE4A0B" w:rsidRPr="00037098">
        <w:rPr>
          <w:rFonts w:ascii="Poppins" w:hAnsi="Poppins"/>
          <w:color w:val="auto"/>
          <w:rPrChange w:id="1702" w:author="Stuart McLarnon (NESO)" w:date="2024-11-20T15:15:00Z">
            <w:rPr>
              <w:color w:val="auto"/>
            </w:rPr>
          </w:rPrChange>
        </w:rPr>
        <w:t>.1.</w:t>
      </w:r>
      <w:r w:rsidRPr="00037098">
        <w:rPr>
          <w:rFonts w:ascii="Poppins" w:hAnsi="Poppins"/>
          <w:color w:val="auto"/>
          <w:rPrChange w:id="1703" w:author="Stuart McLarnon (NESO)" w:date="2024-11-20T15:15:00Z">
            <w:rPr>
              <w:color w:val="auto"/>
            </w:rPr>
          </w:rPrChange>
        </w:rPr>
        <w:t>3</w:t>
      </w:r>
      <w:r w:rsidR="00AE4A0B" w:rsidRPr="00037098">
        <w:rPr>
          <w:rFonts w:ascii="Poppins" w:hAnsi="Poppins"/>
          <w:rPrChange w:id="1704" w:author="Stuart McLarnon (NESO)" w:date="2024-11-20T15:15:00Z">
            <w:rPr/>
          </w:rPrChange>
        </w:rPr>
        <w:tab/>
      </w:r>
      <w:r w:rsidR="00AE4A0B" w:rsidRPr="00037098">
        <w:rPr>
          <w:rFonts w:ascii="Poppins" w:hAnsi="Poppins"/>
          <w:color w:val="auto"/>
          <w:rPrChange w:id="1705" w:author="Stuart McLarnon (NESO)" w:date="2024-11-20T15:15:00Z">
            <w:rPr>
              <w:color w:val="auto"/>
            </w:rPr>
          </w:rPrChange>
        </w:rPr>
        <w:t xml:space="preserve">Both the requirements of Articles 50(1) and 50(2) of the EU NCER are fulfilled through the </w:t>
      </w:r>
      <w:r w:rsidR="00043FC1">
        <w:rPr>
          <w:rFonts w:ascii="Poppins" w:hAnsi="Poppins"/>
          <w:color w:val="auto"/>
          <w:rPrChange w:id="1706" w:author="Stuart McLarnon (NESO)" w:date="2024-11-20T15:15:00Z">
            <w:rPr>
              <w:color w:val="auto"/>
            </w:rPr>
          </w:rPrChange>
        </w:rPr>
        <w:t>Grid Code</w:t>
      </w:r>
      <w:r w:rsidR="00AE4A0B" w:rsidRPr="00037098">
        <w:rPr>
          <w:rFonts w:ascii="Poppins" w:hAnsi="Poppins"/>
          <w:color w:val="auto"/>
          <w:rPrChange w:id="1707" w:author="Stuart McLarnon (NESO)" w:date="2024-11-20T15:15:00Z">
            <w:rPr>
              <w:color w:val="auto"/>
            </w:rPr>
          </w:rPrChange>
        </w:rPr>
        <w:t xml:space="preserve"> Week 24 process as required under </w:t>
      </w:r>
      <w:r w:rsidR="00AE4A0B" w:rsidRPr="00037098">
        <w:rPr>
          <w:rFonts w:ascii="Poppins" w:hAnsi="Poppins"/>
          <w:i/>
          <w:color w:val="auto"/>
          <w:rPrChange w:id="1708" w:author="Stuart McLarnon (NESO)" w:date="2024-11-20T15:15:00Z">
            <w:rPr>
              <w:i/>
              <w:color w:val="auto"/>
            </w:rPr>
          </w:rPrChange>
        </w:rPr>
        <w:t>PC.A.1.2</w:t>
      </w:r>
      <w:r w:rsidR="00AE4A0B" w:rsidRPr="00037098">
        <w:rPr>
          <w:rFonts w:ascii="Poppins" w:hAnsi="Poppins"/>
          <w:color w:val="auto"/>
          <w:rPrChange w:id="1709" w:author="Stuart McLarnon (NESO)" w:date="2024-11-20T15:15:00Z">
            <w:rPr>
              <w:color w:val="auto"/>
            </w:rPr>
          </w:rPrChange>
        </w:rPr>
        <w:t xml:space="preserve"> and </w:t>
      </w:r>
      <w:r w:rsidR="00AE4A0B" w:rsidRPr="00037098">
        <w:rPr>
          <w:rFonts w:ascii="Poppins" w:hAnsi="Poppins"/>
          <w:i/>
          <w:color w:val="auto"/>
          <w:rPrChange w:id="1710" w:author="Stuart McLarnon (NESO)" w:date="2024-11-20T15:15:00Z">
            <w:rPr>
              <w:i/>
              <w:color w:val="auto"/>
            </w:rPr>
          </w:rPrChange>
        </w:rPr>
        <w:t>PC.A.4.6</w:t>
      </w:r>
      <w:r w:rsidR="00AE4A0B" w:rsidRPr="00037098">
        <w:rPr>
          <w:rFonts w:ascii="Poppins" w:hAnsi="Poppins"/>
          <w:color w:val="auto"/>
          <w:rPrChange w:id="1711" w:author="Stuart McLarnon (NESO)" w:date="2024-11-20T15:15:00Z">
            <w:rPr>
              <w:color w:val="auto"/>
            </w:rPr>
          </w:rPrChange>
        </w:rPr>
        <w:t xml:space="preserve"> of the </w:t>
      </w:r>
      <w:r w:rsidR="00043FC1">
        <w:rPr>
          <w:rFonts w:ascii="Poppins" w:hAnsi="Poppins"/>
          <w:i/>
          <w:color w:val="auto"/>
          <w:rPrChange w:id="1712" w:author="Stuart McLarnon (NESO)" w:date="2024-11-20T15:15:00Z">
            <w:rPr>
              <w:i/>
              <w:color w:val="auto"/>
            </w:rPr>
          </w:rPrChange>
        </w:rPr>
        <w:t>Grid Code</w:t>
      </w:r>
      <w:r w:rsidR="006E7F6C" w:rsidRPr="00037098">
        <w:rPr>
          <w:rFonts w:ascii="Poppins" w:hAnsi="Poppins"/>
          <w:i/>
          <w:color w:val="auto"/>
          <w:rPrChange w:id="1713" w:author="Stuart McLarnon (NESO)" w:date="2024-11-20T15:15:00Z">
            <w:rPr>
              <w:i/>
              <w:color w:val="auto"/>
            </w:rPr>
          </w:rPrChange>
        </w:rPr>
        <w:t xml:space="preserve"> </w:t>
      </w:r>
      <w:r w:rsidR="00AE4A0B" w:rsidRPr="00037098">
        <w:rPr>
          <w:rFonts w:ascii="Poppins" w:hAnsi="Poppins"/>
          <w:i/>
          <w:color w:val="auto"/>
          <w:rPrChange w:id="1714" w:author="Stuart McLarnon (NESO)" w:date="2024-11-20T15:15:00Z">
            <w:rPr>
              <w:i/>
              <w:color w:val="auto"/>
            </w:rPr>
          </w:rPrChange>
        </w:rPr>
        <w:t>Planning Code</w:t>
      </w:r>
      <w:r w:rsidR="00AE4A0B" w:rsidRPr="00037098">
        <w:rPr>
          <w:rFonts w:ascii="Poppins" w:hAnsi="Poppins"/>
          <w:color w:val="auto"/>
          <w:rPrChange w:id="1715" w:author="Stuart McLarnon (NESO)" w:date="2024-11-20T15:15:00Z">
            <w:rPr>
              <w:color w:val="auto"/>
            </w:rPr>
          </w:rPrChange>
        </w:rPr>
        <w:t xml:space="preserve">.  </w:t>
      </w:r>
      <w:r w:rsidR="008D3C7A" w:rsidRPr="00037098">
        <w:rPr>
          <w:rFonts w:ascii="Poppins" w:hAnsi="Poppins"/>
          <w:color w:val="auto"/>
          <w:rPrChange w:id="1716" w:author="Stuart McLarnon (NESO)" w:date="2024-11-20T15:15:00Z">
            <w:rPr>
              <w:color w:val="auto"/>
            </w:rPr>
          </w:rPrChange>
        </w:rPr>
        <w:t xml:space="preserve">The technical requirements for low frequency demand disconnection are detailed in </w:t>
      </w:r>
      <w:r w:rsidR="00043FC1">
        <w:rPr>
          <w:rFonts w:ascii="Poppins" w:hAnsi="Poppins"/>
          <w:i/>
          <w:color w:val="auto"/>
          <w:rPrChange w:id="1717" w:author="Stuart McLarnon (NESO)" w:date="2024-11-20T15:15:00Z">
            <w:rPr>
              <w:i/>
              <w:color w:val="auto"/>
            </w:rPr>
          </w:rPrChange>
        </w:rPr>
        <w:t>Grid Code</w:t>
      </w:r>
      <w:r w:rsidR="00C2651A" w:rsidRPr="00037098">
        <w:rPr>
          <w:rFonts w:ascii="Poppins" w:hAnsi="Poppins"/>
          <w:i/>
          <w:color w:val="auto"/>
          <w:rPrChange w:id="1718" w:author="Stuart McLarnon (NESO)" w:date="2024-11-20T15:15:00Z">
            <w:rPr>
              <w:i/>
              <w:color w:val="auto"/>
            </w:rPr>
          </w:rPrChange>
        </w:rPr>
        <w:t xml:space="preserve"> </w:t>
      </w:r>
      <w:r w:rsidR="008D3C7A" w:rsidRPr="00037098">
        <w:rPr>
          <w:rFonts w:ascii="Poppins" w:hAnsi="Poppins"/>
          <w:i/>
          <w:color w:val="auto"/>
          <w:rPrChange w:id="1719" w:author="Stuart McLarnon (NESO)" w:date="2024-11-20T15:15:00Z">
            <w:rPr>
              <w:i/>
              <w:color w:val="auto"/>
            </w:rPr>
          </w:rPrChange>
        </w:rPr>
        <w:t>CC.6.4.3, ECC.6.4.3, CC.A.5, ECC.A.5</w:t>
      </w:r>
      <w:r w:rsidR="008D3C7A" w:rsidRPr="00037098">
        <w:rPr>
          <w:rFonts w:ascii="Poppins" w:hAnsi="Poppins"/>
          <w:color w:val="auto"/>
          <w:rPrChange w:id="1720" w:author="Stuart McLarnon (NESO)" w:date="2024-11-20T15:15:00Z">
            <w:rPr>
              <w:color w:val="auto"/>
            </w:rPr>
          </w:rPrChange>
        </w:rPr>
        <w:t xml:space="preserve"> and </w:t>
      </w:r>
      <w:r w:rsidR="008D3C7A" w:rsidRPr="00037098">
        <w:rPr>
          <w:rFonts w:ascii="Poppins" w:hAnsi="Poppins"/>
          <w:i/>
          <w:color w:val="auto"/>
          <w:rPrChange w:id="1721" w:author="Stuart McLarnon (NESO)" w:date="2024-11-20T15:15:00Z">
            <w:rPr>
              <w:i/>
              <w:color w:val="auto"/>
            </w:rPr>
          </w:rPrChange>
        </w:rPr>
        <w:t>OC6.6.6</w:t>
      </w:r>
      <w:r w:rsidR="008D3C7A" w:rsidRPr="00037098">
        <w:rPr>
          <w:rFonts w:ascii="Poppins" w:hAnsi="Poppins"/>
          <w:color w:val="auto"/>
          <w:rPrChange w:id="1722" w:author="Stuart McLarnon (NESO)" w:date="2024-11-20T15:15:00Z">
            <w:rPr>
              <w:color w:val="auto"/>
            </w:rPr>
          </w:rPrChange>
        </w:rPr>
        <w:t xml:space="preserve">.  </w:t>
      </w:r>
    </w:p>
    <w:p w14:paraId="760CD7E6" w14:textId="2A6C7A54" w:rsidR="008D3C7A" w:rsidRPr="00037098" w:rsidRDefault="00CD701F" w:rsidP="00651539">
      <w:pPr>
        <w:tabs>
          <w:tab w:val="left" w:pos="567"/>
          <w:tab w:val="left" w:pos="709"/>
        </w:tabs>
        <w:ind w:left="567" w:hanging="567"/>
        <w:rPr>
          <w:rFonts w:ascii="Poppins" w:hAnsi="Poppins"/>
          <w:i/>
          <w:color w:val="auto"/>
          <w:rPrChange w:id="1723" w:author="Stuart McLarnon (NESO)" w:date="2024-11-20T15:15:00Z">
            <w:rPr>
              <w:i/>
              <w:color w:val="auto"/>
            </w:rPr>
          </w:rPrChange>
        </w:rPr>
      </w:pPr>
      <w:r w:rsidRPr="00037098">
        <w:rPr>
          <w:rFonts w:ascii="Poppins" w:hAnsi="Poppins"/>
          <w:color w:val="auto"/>
          <w:rPrChange w:id="1724" w:author="Stuart McLarnon (NESO)" w:date="2024-11-20T15:15:00Z">
            <w:rPr>
              <w:color w:val="auto"/>
            </w:rPr>
          </w:rPrChange>
        </w:rPr>
        <w:t>6</w:t>
      </w:r>
      <w:r w:rsidR="00AE4A0B" w:rsidRPr="00037098">
        <w:rPr>
          <w:rFonts w:ascii="Poppins" w:hAnsi="Poppins"/>
          <w:color w:val="auto"/>
          <w:rPrChange w:id="1725" w:author="Stuart McLarnon (NESO)" w:date="2024-11-20T15:15:00Z">
            <w:rPr>
              <w:color w:val="auto"/>
            </w:rPr>
          </w:rPrChange>
        </w:rPr>
        <w:t>.1.</w:t>
      </w:r>
      <w:r w:rsidRPr="00037098">
        <w:rPr>
          <w:rFonts w:ascii="Poppins" w:hAnsi="Poppins"/>
          <w:color w:val="auto"/>
          <w:rPrChange w:id="1726" w:author="Stuart McLarnon (NESO)" w:date="2024-11-20T15:15:00Z">
            <w:rPr>
              <w:color w:val="auto"/>
            </w:rPr>
          </w:rPrChange>
        </w:rPr>
        <w:t>4</w:t>
      </w:r>
      <w:r w:rsidR="00AE4A0B" w:rsidRPr="00037098">
        <w:rPr>
          <w:rFonts w:ascii="Poppins" w:hAnsi="Poppins"/>
          <w:color w:val="auto"/>
          <w:rPrChange w:id="1727" w:author="Stuart McLarnon (NESO)" w:date="2024-11-20T15:15:00Z">
            <w:rPr>
              <w:color w:val="auto"/>
            </w:rPr>
          </w:rPrChange>
        </w:rPr>
        <w:t>. Article 50(3) of the EU NCER states “</w:t>
      </w:r>
      <w:r w:rsidR="00AE4A0B" w:rsidRPr="00037098">
        <w:rPr>
          <w:rFonts w:ascii="Poppins" w:hAnsi="Poppins"/>
          <w:i/>
          <w:color w:val="auto"/>
          <w:rPrChange w:id="1728" w:author="Stuart McLarnon (NESO)" w:date="2024-11-20T15:15:00Z">
            <w:rPr>
              <w:i/>
              <w:color w:val="auto"/>
            </w:rPr>
          </w:rPrChange>
        </w:rPr>
        <w:t xml:space="preserve">Each TSO shall review, at least every five years, its complete system defence plan to assess its effectiveness. The TSO shall in this review take into account at least: </w:t>
      </w:r>
    </w:p>
    <w:p w14:paraId="3A2A0DAD" w14:textId="034A3604" w:rsidR="008D3C7A" w:rsidRPr="00037098" w:rsidRDefault="00AE4A0B" w:rsidP="00651539">
      <w:pPr>
        <w:pStyle w:val="ListParagraph"/>
        <w:numPr>
          <w:ilvl w:val="0"/>
          <w:numId w:val="26"/>
        </w:numPr>
        <w:tabs>
          <w:tab w:val="left" w:pos="567"/>
          <w:tab w:val="left" w:pos="993"/>
          <w:tab w:val="left" w:pos="1418"/>
        </w:tabs>
        <w:ind w:left="1418" w:hanging="425"/>
        <w:rPr>
          <w:rFonts w:ascii="Poppins" w:hAnsi="Poppins"/>
          <w:i/>
          <w:color w:val="auto"/>
          <w:rPrChange w:id="1729" w:author="Stuart McLarnon (NESO)" w:date="2024-11-20T15:15:00Z">
            <w:rPr>
              <w:i/>
              <w:color w:val="auto"/>
            </w:rPr>
          </w:rPrChange>
        </w:rPr>
      </w:pPr>
      <w:r w:rsidRPr="00037098">
        <w:rPr>
          <w:rFonts w:ascii="Poppins" w:hAnsi="Poppins"/>
          <w:i/>
          <w:color w:val="auto"/>
          <w:rPrChange w:id="1730" w:author="Stuart McLarnon (NESO)" w:date="2024-11-20T15:15:00Z">
            <w:rPr>
              <w:i/>
              <w:color w:val="auto"/>
            </w:rPr>
          </w:rPrChange>
        </w:rPr>
        <w:t xml:space="preserve">the development and evolution of its network since the last review or first design; </w:t>
      </w:r>
    </w:p>
    <w:p w14:paraId="5C647851" w14:textId="7F4FDFDA" w:rsidR="008D3C7A" w:rsidRPr="00037098" w:rsidRDefault="00AE4A0B" w:rsidP="00651539">
      <w:pPr>
        <w:pStyle w:val="ListParagraph"/>
        <w:numPr>
          <w:ilvl w:val="0"/>
          <w:numId w:val="26"/>
        </w:numPr>
        <w:tabs>
          <w:tab w:val="left" w:pos="567"/>
          <w:tab w:val="left" w:pos="993"/>
          <w:tab w:val="left" w:pos="1418"/>
        </w:tabs>
        <w:ind w:left="1418" w:hanging="425"/>
        <w:rPr>
          <w:rFonts w:ascii="Poppins" w:hAnsi="Poppins"/>
          <w:i/>
          <w:color w:val="auto"/>
          <w:rPrChange w:id="1731" w:author="Stuart McLarnon (NESO)" w:date="2024-11-20T15:15:00Z">
            <w:rPr>
              <w:i/>
              <w:color w:val="auto"/>
            </w:rPr>
          </w:rPrChange>
        </w:rPr>
      </w:pPr>
      <w:r w:rsidRPr="00037098">
        <w:rPr>
          <w:rFonts w:ascii="Poppins" w:hAnsi="Poppins"/>
          <w:i/>
          <w:color w:val="auto"/>
          <w:rPrChange w:id="1732" w:author="Stuart McLarnon (NESO)" w:date="2024-11-20T15:15:00Z">
            <w:rPr>
              <w:i/>
              <w:color w:val="auto"/>
            </w:rPr>
          </w:rPrChange>
        </w:rPr>
        <w:t xml:space="preserve">the capabilities of new equipment installed on the transmission and distribution systems since the last review or first design; </w:t>
      </w:r>
    </w:p>
    <w:p w14:paraId="59B4E9F7" w14:textId="59743ED6" w:rsidR="008D3C7A" w:rsidRPr="00037098" w:rsidRDefault="00AE4A0B" w:rsidP="00651539">
      <w:pPr>
        <w:pStyle w:val="ListParagraph"/>
        <w:numPr>
          <w:ilvl w:val="0"/>
          <w:numId w:val="26"/>
        </w:numPr>
        <w:tabs>
          <w:tab w:val="left" w:pos="567"/>
          <w:tab w:val="left" w:pos="993"/>
          <w:tab w:val="left" w:pos="1418"/>
        </w:tabs>
        <w:ind w:left="1418" w:hanging="425"/>
        <w:rPr>
          <w:rFonts w:ascii="Poppins" w:hAnsi="Poppins"/>
          <w:i/>
          <w:color w:val="auto"/>
          <w:rPrChange w:id="1733" w:author="Stuart McLarnon (NESO)" w:date="2024-11-20T15:15:00Z">
            <w:rPr>
              <w:i/>
              <w:color w:val="auto"/>
            </w:rPr>
          </w:rPrChange>
        </w:rPr>
      </w:pPr>
      <w:r w:rsidRPr="00037098">
        <w:rPr>
          <w:rFonts w:ascii="Poppins" w:hAnsi="Poppins"/>
          <w:i/>
          <w:color w:val="auto"/>
          <w:rPrChange w:id="1734" w:author="Stuart McLarnon (NESO)" w:date="2024-11-20T15:15:00Z">
            <w:rPr>
              <w:i/>
              <w:color w:val="auto"/>
            </w:rPr>
          </w:rPrChange>
        </w:rPr>
        <w:t xml:space="preserve">the SGUs commissioned since the last review or first design, their capabilities and relevant services offered; </w:t>
      </w:r>
    </w:p>
    <w:p w14:paraId="32686089" w14:textId="2DB7BA8A" w:rsidR="008D3C7A" w:rsidRPr="00037098" w:rsidRDefault="00AE4A0B" w:rsidP="00651539">
      <w:pPr>
        <w:pStyle w:val="ListParagraph"/>
        <w:numPr>
          <w:ilvl w:val="0"/>
          <w:numId w:val="26"/>
        </w:numPr>
        <w:tabs>
          <w:tab w:val="left" w:pos="567"/>
          <w:tab w:val="left" w:pos="993"/>
          <w:tab w:val="left" w:pos="1418"/>
        </w:tabs>
        <w:ind w:left="1418" w:hanging="425"/>
        <w:rPr>
          <w:rFonts w:ascii="Poppins" w:hAnsi="Poppins"/>
          <w:i/>
          <w:color w:val="auto"/>
          <w:rPrChange w:id="1735" w:author="Stuart McLarnon (NESO)" w:date="2024-11-20T15:15:00Z">
            <w:rPr>
              <w:i/>
              <w:color w:val="auto"/>
            </w:rPr>
          </w:rPrChange>
        </w:rPr>
      </w:pPr>
      <w:r w:rsidRPr="00037098">
        <w:rPr>
          <w:rFonts w:ascii="Poppins" w:hAnsi="Poppins"/>
          <w:i/>
          <w:color w:val="auto"/>
          <w:rPrChange w:id="1736" w:author="Stuart McLarnon (NESO)" w:date="2024-11-20T15:15:00Z">
            <w:rPr>
              <w:i/>
              <w:color w:val="auto"/>
            </w:rPr>
          </w:rPrChange>
        </w:rPr>
        <w:t xml:space="preserve">the tests carried out and the analysis of system incidents pursuant to Article 56(5) of Regulation (EU) 2017/1485; and </w:t>
      </w:r>
    </w:p>
    <w:p w14:paraId="295B9B26" w14:textId="1953CB54" w:rsidR="008D3C7A" w:rsidRPr="00037098" w:rsidRDefault="00AE4A0B" w:rsidP="00651539">
      <w:pPr>
        <w:pStyle w:val="ListParagraph"/>
        <w:numPr>
          <w:ilvl w:val="0"/>
          <w:numId w:val="26"/>
        </w:numPr>
        <w:tabs>
          <w:tab w:val="left" w:pos="567"/>
          <w:tab w:val="left" w:pos="993"/>
          <w:tab w:val="left" w:pos="1418"/>
        </w:tabs>
        <w:ind w:left="1418" w:hanging="425"/>
        <w:rPr>
          <w:rFonts w:ascii="Poppins" w:hAnsi="Poppins"/>
          <w:i/>
          <w:color w:val="auto"/>
          <w:rPrChange w:id="1737" w:author="Stuart McLarnon (NESO)" w:date="2024-11-20T15:15:00Z">
            <w:rPr>
              <w:i/>
              <w:color w:val="auto"/>
            </w:rPr>
          </w:rPrChange>
        </w:rPr>
      </w:pPr>
      <w:r w:rsidRPr="00037098">
        <w:rPr>
          <w:rFonts w:ascii="Poppins" w:hAnsi="Poppins"/>
          <w:i/>
          <w:color w:val="auto"/>
          <w:rPrChange w:id="1738" w:author="Stuart McLarnon (NESO)" w:date="2024-11-20T15:15:00Z">
            <w:rPr>
              <w:i/>
              <w:color w:val="auto"/>
            </w:rPr>
          </w:rPrChange>
        </w:rPr>
        <w:t>the operational data collected during normal operation and after disturbance</w:t>
      </w:r>
      <w:r w:rsidR="003F5BAE" w:rsidRPr="00037098">
        <w:rPr>
          <w:rFonts w:ascii="Poppins" w:hAnsi="Poppins"/>
          <w:i/>
          <w:color w:val="auto"/>
          <w:rPrChange w:id="1739" w:author="Stuart McLarnon (NESO)" w:date="2024-11-20T15:15:00Z">
            <w:rPr>
              <w:i/>
              <w:color w:val="auto"/>
            </w:rPr>
          </w:rPrChange>
        </w:rPr>
        <w:t>”</w:t>
      </w:r>
      <w:r w:rsidRPr="00037098">
        <w:rPr>
          <w:rFonts w:ascii="Poppins" w:hAnsi="Poppins"/>
          <w:i/>
          <w:color w:val="auto"/>
          <w:rPrChange w:id="1740" w:author="Stuart McLarnon (NESO)" w:date="2024-11-20T15:15:00Z">
            <w:rPr>
              <w:i/>
              <w:color w:val="auto"/>
            </w:rPr>
          </w:rPrChange>
        </w:rPr>
        <w:t xml:space="preserve">. </w:t>
      </w:r>
    </w:p>
    <w:p w14:paraId="3132417C" w14:textId="7CAEDBCD" w:rsidR="008D3C7A" w:rsidRPr="00037098" w:rsidRDefault="00CD701F" w:rsidP="00651539">
      <w:pPr>
        <w:tabs>
          <w:tab w:val="left" w:pos="567"/>
          <w:tab w:val="left" w:pos="709"/>
        </w:tabs>
        <w:ind w:left="567" w:hanging="567"/>
        <w:rPr>
          <w:rFonts w:ascii="Poppins" w:hAnsi="Poppins"/>
          <w:color w:val="auto"/>
          <w:rPrChange w:id="1741" w:author="Stuart McLarnon (NESO)" w:date="2024-11-20T15:15:00Z">
            <w:rPr>
              <w:color w:val="auto"/>
            </w:rPr>
          </w:rPrChange>
        </w:rPr>
      </w:pPr>
      <w:r w:rsidRPr="00037098">
        <w:rPr>
          <w:rFonts w:ascii="Poppins" w:hAnsi="Poppins"/>
          <w:color w:val="auto"/>
          <w:rPrChange w:id="1742" w:author="Stuart McLarnon (NESO)" w:date="2024-11-20T15:15:00Z">
            <w:rPr>
              <w:color w:val="auto"/>
            </w:rPr>
          </w:rPrChange>
        </w:rPr>
        <w:t>6</w:t>
      </w:r>
      <w:r w:rsidR="00613903" w:rsidRPr="00037098">
        <w:rPr>
          <w:rFonts w:ascii="Poppins" w:hAnsi="Poppins"/>
          <w:color w:val="auto"/>
          <w:rPrChange w:id="1743" w:author="Stuart McLarnon (NESO)" w:date="2024-11-20T15:15:00Z">
            <w:rPr>
              <w:color w:val="auto"/>
            </w:rPr>
          </w:rPrChange>
        </w:rPr>
        <w:t>.1.</w:t>
      </w:r>
      <w:r w:rsidRPr="00037098">
        <w:rPr>
          <w:rFonts w:ascii="Poppins" w:hAnsi="Poppins"/>
          <w:color w:val="auto"/>
          <w:rPrChange w:id="1744" w:author="Stuart McLarnon (NESO)" w:date="2024-11-20T15:15:00Z">
            <w:rPr>
              <w:color w:val="auto"/>
            </w:rPr>
          </w:rPrChange>
        </w:rPr>
        <w:t>5</w:t>
      </w:r>
      <w:r w:rsidR="00613903" w:rsidRPr="00037098">
        <w:rPr>
          <w:rFonts w:ascii="Poppins" w:hAnsi="Poppins"/>
          <w:color w:val="auto"/>
          <w:rPrChange w:id="1745" w:author="Stuart McLarnon (NESO)" w:date="2024-11-20T15:15:00Z">
            <w:rPr>
              <w:color w:val="auto"/>
            </w:rPr>
          </w:rPrChange>
        </w:rPr>
        <w:tab/>
        <w:t>The mechanism b</w:t>
      </w:r>
      <w:r w:rsidR="00A73F7E" w:rsidRPr="00037098">
        <w:rPr>
          <w:rFonts w:ascii="Poppins" w:hAnsi="Poppins"/>
          <w:color w:val="auto"/>
          <w:rPrChange w:id="1746" w:author="Stuart McLarnon (NESO)" w:date="2024-11-20T15:15:00Z">
            <w:rPr>
              <w:color w:val="auto"/>
            </w:rPr>
          </w:rPrChange>
        </w:rPr>
        <w:t>y</w:t>
      </w:r>
      <w:r w:rsidR="00613903" w:rsidRPr="00037098">
        <w:rPr>
          <w:rFonts w:ascii="Poppins" w:hAnsi="Poppins"/>
          <w:color w:val="auto"/>
          <w:rPrChange w:id="1747" w:author="Stuart McLarnon (NESO)" w:date="2024-11-20T15:15:00Z">
            <w:rPr>
              <w:color w:val="auto"/>
            </w:rPr>
          </w:rPrChange>
        </w:rPr>
        <w:t xml:space="preserve"> which items (a) to (e) of Article 50(3) are undertaken are summarised in Table</w:t>
      </w:r>
      <w:r w:rsidR="00086E8B" w:rsidRPr="00037098">
        <w:rPr>
          <w:rFonts w:ascii="Poppins" w:hAnsi="Poppins"/>
          <w:color w:val="auto"/>
          <w:rPrChange w:id="1748" w:author="Stuart McLarnon (NESO)" w:date="2024-11-20T15:15:00Z">
            <w:rPr>
              <w:color w:val="auto"/>
            </w:rPr>
          </w:rPrChange>
        </w:rPr>
        <w:t xml:space="preserve"> </w:t>
      </w:r>
      <w:r w:rsidR="00613903" w:rsidRPr="00037098">
        <w:rPr>
          <w:rFonts w:ascii="Poppins" w:hAnsi="Poppins"/>
          <w:color w:val="auto"/>
          <w:rPrChange w:id="1749" w:author="Stuart McLarnon (NESO)" w:date="2024-11-20T15:15:00Z">
            <w:rPr>
              <w:color w:val="auto"/>
            </w:rPr>
          </w:rPrChange>
        </w:rPr>
        <w:t xml:space="preserve">2 below.  </w:t>
      </w:r>
    </w:p>
    <w:tbl>
      <w:tblPr>
        <w:tblStyle w:val="NationalGrid"/>
        <w:tblW w:w="7513" w:type="dxa"/>
        <w:tblBorders>
          <w:top w:val="single" w:sz="4" w:space="0" w:color="3F0731"/>
          <w:bottom w:val="single" w:sz="4" w:space="0" w:color="3F0731"/>
          <w:insideH w:val="single" w:sz="4" w:space="0" w:color="3F0731"/>
        </w:tblBorders>
        <w:tblLook w:val="04A0" w:firstRow="1" w:lastRow="0" w:firstColumn="1" w:lastColumn="0" w:noHBand="0" w:noVBand="1"/>
        <w:tblPrChange w:id="1750" w:author="Stuart McLarnon (NESO)" w:date="2024-11-20T15:15:00Z">
          <w:tblPr>
            <w:tblStyle w:val="NationalGrid"/>
            <w:tblW w:w="7513" w:type="dxa"/>
            <w:tblLook w:val="04A0" w:firstRow="1" w:lastRow="0" w:firstColumn="1" w:lastColumn="0" w:noHBand="0" w:noVBand="1"/>
          </w:tblPr>
        </w:tblPrChange>
      </w:tblPr>
      <w:tblGrid>
        <w:gridCol w:w="3616"/>
        <w:gridCol w:w="3897"/>
        <w:tblGridChange w:id="1751">
          <w:tblGrid>
            <w:gridCol w:w="3616"/>
            <w:gridCol w:w="24"/>
            <w:gridCol w:w="3873"/>
          </w:tblGrid>
        </w:tblGridChange>
      </w:tblGrid>
      <w:tr w:rsidR="00EB6136" w:rsidRPr="00037098" w14:paraId="7C285AD0" w14:textId="77777777" w:rsidTr="00037098">
        <w:trPr>
          <w:cnfStyle w:val="100000000000" w:firstRow="1" w:lastRow="0" w:firstColumn="0" w:lastColumn="0" w:oddVBand="0" w:evenVBand="0" w:oddHBand="0" w:evenHBand="0" w:firstRowFirstColumn="0" w:firstRowLastColumn="0" w:lastRowFirstColumn="0" w:lastRowLastColumn="0"/>
        </w:trPr>
        <w:tc>
          <w:tcPr>
            <w:tcW w:w="0" w:type="dxa"/>
            <w:tcPrChange w:id="1752" w:author="Stuart McLarnon (NESO)" w:date="2024-11-20T15:15:00Z">
              <w:tcPr>
                <w:tcW w:w="0" w:type="dxa"/>
                <w:gridSpan w:val="2"/>
              </w:tcPr>
            </w:tcPrChange>
          </w:tcPr>
          <w:p w14:paraId="27D3C519" w14:textId="5B334DF8" w:rsidR="00EB6136" w:rsidRPr="00037098" w:rsidRDefault="00EB6136" w:rsidP="008D3C7A">
            <w:pPr>
              <w:tabs>
                <w:tab w:val="left" w:pos="567"/>
                <w:tab w:val="left" w:pos="709"/>
                <w:tab w:val="left" w:pos="993"/>
              </w:tabs>
              <w:cnfStyle w:val="100000000000" w:firstRow="1" w:lastRow="0" w:firstColumn="0" w:lastColumn="0" w:oddVBand="0" w:evenVBand="0" w:oddHBand="0" w:evenHBand="0" w:firstRowFirstColumn="0" w:firstRowLastColumn="0" w:lastRowFirstColumn="0" w:lastRowLastColumn="0"/>
              <w:rPr>
                <w:rFonts w:ascii="Poppins" w:hAnsi="Poppins"/>
                <w:color w:val="auto"/>
                <w:rPrChange w:id="1753" w:author="Stuart McLarnon (NESO)" w:date="2024-11-20T15:15:00Z">
                  <w:rPr>
                    <w:color w:val="auto"/>
                  </w:rPr>
                </w:rPrChange>
              </w:rPr>
            </w:pPr>
            <w:r w:rsidRPr="00037098">
              <w:rPr>
                <w:rFonts w:ascii="Poppins" w:hAnsi="Poppins"/>
                <w:color w:val="auto"/>
                <w:rPrChange w:id="1754" w:author="Stuart McLarnon (NESO)" w:date="2024-11-20T15:15:00Z">
                  <w:rPr>
                    <w:color w:val="auto"/>
                  </w:rPr>
                </w:rPrChange>
              </w:rPr>
              <w:t xml:space="preserve">EU </w:t>
            </w:r>
            <w:r w:rsidR="00086E8B" w:rsidRPr="00037098">
              <w:rPr>
                <w:rFonts w:ascii="Poppins" w:hAnsi="Poppins"/>
                <w:color w:val="auto"/>
                <w:rPrChange w:id="1755" w:author="Stuart McLarnon (NESO)" w:date="2024-11-20T15:15:00Z">
                  <w:rPr>
                    <w:color w:val="auto"/>
                  </w:rPr>
                </w:rPrChange>
              </w:rPr>
              <w:t>Requirement</w:t>
            </w:r>
          </w:p>
        </w:tc>
        <w:tc>
          <w:tcPr>
            <w:tcW w:w="0" w:type="dxa"/>
            <w:tcPrChange w:id="1756" w:author="Stuart McLarnon (NESO)" w:date="2024-11-20T15:15:00Z">
              <w:tcPr>
                <w:tcW w:w="0" w:type="dxa"/>
              </w:tcPr>
            </w:tcPrChange>
          </w:tcPr>
          <w:p w14:paraId="023D13AC" w14:textId="4D0F2FB7" w:rsidR="00EB6136" w:rsidRPr="00037098" w:rsidRDefault="00316699" w:rsidP="008D3C7A">
            <w:pPr>
              <w:tabs>
                <w:tab w:val="left" w:pos="567"/>
                <w:tab w:val="left" w:pos="709"/>
                <w:tab w:val="left" w:pos="993"/>
              </w:tabs>
              <w:cnfStyle w:val="100000000000" w:firstRow="1" w:lastRow="0" w:firstColumn="0" w:lastColumn="0" w:oddVBand="0" w:evenVBand="0" w:oddHBand="0" w:evenHBand="0" w:firstRowFirstColumn="0" w:firstRowLastColumn="0" w:lastRowFirstColumn="0" w:lastRowLastColumn="0"/>
              <w:rPr>
                <w:rFonts w:ascii="Poppins" w:hAnsi="Poppins"/>
                <w:color w:val="auto"/>
                <w:rPrChange w:id="1757" w:author="Stuart McLarnon (NESO)" w:date="2024-11-20T15:15:00Z">
                  <w:rPr>
                    <w:color w:val="auto"/>
                  </w:rPr>
                </w:rPrChange>
              </w:rPr>
            </w:pPr>
            <w:r w:rsidRPr="00037098">
              <w:rPr>
                <w:rFonts w:ascii="Poppins" w:hAnsi="Poppins"/>
                <w:color w:val="auto"/>
                <w:rPrChange w:id="1758" w:author="Stuart McLarnon (NESO)" w:date="2024-11-20T15:15:00Z">
                  <w:rPr>
                    <w:color w:val="auto"/>
                  </w:rPr>
                </w:rPrChange>
              </w:rPr>
              <w:t xml:space="preserve">GB Implementation </w:t>
            </w:r>
          </w:p>
        </w:tc>
      </w:tr>
      <w:tr w:rsidR="00EB6136" w:rsidRPr="00037098" w14:paraId="367CF7F2" w14:textId="77777777" w:rsidTr="00037098">
        <w:tc>
          <w:tcPr>
            <w:tcW w:w="0" w:type="dxa"/>
            <w:tcPrChange w:id="1759" w:author="Stuart McLarnon (NESO)" w:date="2024-11-20T15:15:00Z">
              <w:tcPr>
                <w:tcW w:w="0" w:type="dxa"/>
                <w:gridSpan w:val="2"/>
              </w:tcPr>
            </w:tcPrChange>
          </w:tcPr>
          <w:p w14:paraId="3330D9A6" w14:textId="09997897" w:rsidR="00EB6136" w:rsidRPr="00037098" w:rsidRDefault="00316699" w:rsidP="00316699">
            <w:pPr>
              <w:tabs>
                <w:tab w:val="left" w:pos="567"/>
                <w:tab w:val="left" w:pos="709"/>
                <w:tab w:val="left" w:pos="993"/>
              </w:tabs>
              <w:rPr>
                <w:rFonts w:ascii="Poppins" w:hAnsi="Poppins"/>
                <w:color w:val="auto"/>
                <w:rPrChange w:id="1760" w:author="Stuart McLarnon (NESO)" w:date="2024-11-20T15:15:00Z">
                  <w:rPr>
                    <w:color w:val="auto"/>
                  </w:rPr>
                </w:rPrChange>
              </w:rPr>
            </w:pPr>
            <w:r w:rsidRPr="00037098">
              <w:rPr>
                <w:rFonts w:ascii="Poppins" w:hAnsi="Poppins"/>
                <w:i/>
                <w:color w:val="auto"/>
                <w:rPrChange w:id="1761" w:author="Stuart McLarnon (NESO)" w:date="2024-11-20T15:15:00Z">
                  <w:rPr>
                    <w:i/>
                    <w:color w:val="auto"/>
                  </w:rPr>
                </w:rPrChange>
              </w:rPr>
              <w:t>The development and evolution of its network since the last review or first design;</w:t>
            </w:r>
          </w:p>
        </w:tc>
        <w:tc>
          <w:tcPr>
            <w:tcW w:w="0" w:type="dxa"/>
            <w:tcPrChange w:id="1762" w:author="Stuart McLarnon (NESO)" w:date="2024-11-20T15:15:00Z">
              <w:tcPr>
                <w:tcW w:w="0" w:type="dxa"/>
              </w:tcPr>
            </w:tcPrChange>
          </w:tcPr>
          <w:p w14:paraId="741A7810" w14:textId="75589958" w:rsidR="00EB6136" w:rsidRPr="00037098" w:rsidRDefault="001208F9" w:rsidP="00C2651A">
            <w:pPr>
              <w:tabs>
                <w:tab w:val="left" w:pos="567"/>
                <w:tab w:val="left" w:pos="709"/>
                <w:tab w:val="left" w:pos="993"/>
              </w:tabs>
              <w:rPr>
                <w:rFonts w:ascii="Poppins" w:hAnsi="Poppins"/>
                <w:color w:val="auto"/>
                <w:rPrChange w:id="1763" w:author="Stuart McLarnon (NESO)" w:date="2024-11-20T15:15:00Z">
                  <w:rPr>
                    <w:color w:val="auto"/>
                  </w:rPr>
                </w:rPrChange>
              </w:rPr>
            </w:pPr>
            <w:r w:rsidRPr="001208F9">
              <w:rPr>
                <w:rFonts w:ascii="Poppins" w:hAnsi="Poppins"/>
                <w:color w:val="auto"/>
                <w:rPrChange w:id="1764" w:author="Stuart McLarnon (NESO)" w:date="2024-11-20T15:15:00Z">
                  <w:rPr>
                    <w:color w:val="auto"/>
                  </w:rPr>
                </w:rPrChange>
              </w:rPr>
              <w:t xml:space="preserve">Covered through the Grid Code Week 24 process under </w:t>
            </w:r>
            <w:r w:rsidRPr="001208F9">
              <w:rPr>
                <w:rFonts w:ascii="Poppins" w:hAnsi="Poppins"/>
                <w:i/>
                <w:color w:val="auto"/>
                <w:rPrChange w:id="1765" w:author="Stuart McLarnon (NESO)" w:date="2024-11-20T15:15:00Z">
                  <w:rPr>
                    <w:i/>
                    <w:color w:val="auto"/>
                  </w:rPr>
                </w:rPrChange>
              </w:rPr>
              <w:t>PC.A.1.2</w:t>
            </w:r>
            <w:r w:rsidRPr="001208F9">
              <w:rPr>
                <w:rFonts w:ascii="Poppins" w:hAnsi="Poppins"/>
                <w:color w:val="auto"/>
                <w:rPrChange w:id="1766" w:author="Stuart McLarnon (NESO)" w:date="2024-11-20T15:15:00Z">
                  <w:rPr>
                    <w:color w:val="auto"/>
                  </w:rPr>
                </w:rPrChange>
              </w:rPr>
              <w:t xml:space="preserve"> and </w:t>
            </w:r>
            <w:r w:rsidRPr="001208F9">
              <w:rPr>
                <w:rFonts w:ascii="Poppins" w:hAnsi="Poppins"/>
                <w:i/>
                <w:color w:val="auto"/>
                <w:rPrChange w:id="1767" w:author="Stuart McLarnon (NESO)" w:date="2024-11-20T15:15:00Z">
                  <w:rPr>
                    <w:i/>
                    <w:color w:val="auto"/>
                  </w:rPr>
                </w:rPrChange>
              </w:rPr>
              <w:t xml:space="preserve">STC (Section C, Section D and Section K), </w:t>
            </w:r>
            <w:del w:id="1768" w:author="Stuart McLarnon (NESO)" w:date="2025-01-22T14:06:00Z" w16du:dateUtc="2025-01-22T14:06:00Z">
              <w:r w:rsidRPr="001208F9" w:rsidDel="001D5437">
                <w:rPr>
                  <w:rFonts w:ascii="Poppins" w:hAnsi="Poppins"/>
                  <w:i/>
                  <w:color w:val="auto"/>
                  <w:rPrChange w:id="1769" w:author="Stuart McLarnon (NESO)" w:date="2024-11-20T15:15:00Z">
                    <w:rPr>
                      <w:i/>
                      <w:color w:val="auto"/>
                    </w:rPr>
                  </w:rPrChange>
                </w:rPr>
                <w:delText xml:space="preserve"> </w:delText>
              </w:r>
            </w:del>
            <w:r w:rsidRPr="001208F9">
              <w:rPr>
                <w:rFonts w:ascii="Poppins" w:hAnsi="Poppins"/>
                <w:i/>
                <w:color w:val="auto"/>
                <w:rPrChange w:id="1770" w:author="Stuart McLarnon (NESO)" w:date="2024-11-20T15:15:00Z">
                  <w:rPr>
                    <w:i/>
                    <w:color w:val="auto"/>
                  </w:rPr>
                </w:rPrChange>
              </w:rPr>
              <w:t>STCP 22-1, STCP 04-4, STCP 12-1 and STCP 16-1</w:t>
            </w:r>
            <w:r w:rsidRPr="001208F9">
              <w:rPr>
                <w:rFonts w:ascii="Poppins" w:hAnsi="Poppins"/>
                <w:color w:val="auto"/>
                <w:rPrChange w:id="1771" w:author="Stuart McLarnon (NESO)" w:date="2024-11-20T15:15:00Z">
                  <w:rPr>
                    <w:color w:val="auto"/>
                  </w:rPr>
                </w:rPrChange>
              </w:rPr>
              <w:t>.</w:t>
            </w:r>
            <w:del w:id="1772" w:author="Stuart McLarnon (NESO)" w:date="2024-11-20T15:15:00Z">
              <w:r w:rsidR="00D44D60" w:rsidRPr="00A0057D">
                <w:rPr>
                  <w:color w:val="auto"/>
                </w:rPr>
                <w:delText xml:space="preserve"> </w:delText>
              </w:r>
            </w:del>
          </w:p>
        </w:tc>
      </w:tr>
      <w:tr w:rsidR="00EB6136" w:rsidRPr="00037098" w14:paraId="6BC4C52F" w14:textId="77777777" w:rsidTr="00037098">
        <w:tc>
          <w:tcPr>
            <w:tcW w:w="0" w:type="dxa"/>
            <w:tcPrChange w:id="1773" w:author="Stuart McLarnon (NESO)" w:date="2024-11-20T15:15:00Z">
              <w:tcPr>
                <w:tcW w:w="0" w:type="dxa"/>
                <w:gridSpan w:val="2"/>
              </w:tcPr>
            </w:tcPrChange>
          </w:tcPr>
          <w:p w14:paraId="7340DBBF" w14:textId="46BFF157" w:rsidR="00EB6136" w:rsidRPr="00037098" w:rsidRDefault="007943FD" w:rsidP="008D3C7A">
            <w:pPr>
              <w:tabs>
                <w:tab w:val="left" w:pos="567"/>
                <w:tab w:val="left" w:pos="709"/>
                <w:tab w:val="left" w:pos="993"/>
              </w:tabs>
              <w:rPr>
                <w:rFonts w:ascii="Poppins" w:hAnsi="Poppins"/>
                <w:color w:val="auto"/>
                <w:rPrChange w:id="1774" w:author="Stuart McLarnon (NESO)" w:date="2024-11-20T15:15:00Z">
                  <w:rPr>
                    <w:color w:val="auto"/>
                  </w:rPr>
                </w:rPrChange>
              </w:rPr>
            </w:pPr>
            <w:r w:rsidRPr="00037098">
              <w:rPr>
                <w:rFonts w:ascii="Poppins" w:hAnsi="Poppins"/>
                <w:i/>
                <w:color w:val="auto"/>
                <w:rPrChange w:id="1775" w:author="Stuart McLarnon (NESO)" w:date="2024-11-20T15:15:00Z">
                  <w:rPr>
                    <w:i/>
                    <w:color w:val="auto"/>
                  </w:rPr>
                </w:rPrChange>
              </w:rPr>
              <w:t>The capabilities of new equipment installed on the transmission and distribution systems since the last review or first design;</w:t>
            </w:r>
          </w:p>
        </w:tc>
        <w:tc>
          <w:tcPr>
            <w:tcW w:w="0" w:type="dxa"/>
            <w:tcPrChange w:id="1776" w:author="Stuart McLarnon (NESO)" w:date="2024-11-20T15:15:00Z">
              <w:tcPr>
                <w:tcW w:w="0" w:type="dxa"/>
              </w:tcPr>
            </w:tcPrChange>
          </w:tcPr>
          <w:p w14:paraId="1A3B309D" w14:textId="62FFB50F" w:rsidR="00EB6136" w:rsidRPr="00037098" w:rsidRDefault="00135AB7" w:rsidP="008D3C7A">
            <w:pPr>
              <w:tabs>
                <w:tab w:val="left" w:pos="567"/>
                <w:tab w:val="left" w:pos="709"/>
                <w:tab w:val="left" w:pos="993"/>
              </w:tabs>
              <w:rPr>
                <w:rFonts w:ascii="Poppins" w:hAnsi="Poppins"/>
                <w:color w:val="auto"/>
                <w:rPrChange w:id="1777" w:author="Stuart McLarnon (NESO)" w:date="2024-11-20T15:15:00Z">
                  <w:rPr>
                    <w:color w:val="auto"/>
                  </w:rPr>
                </w:rPrChange>
              </w:rPr>
            </w:pPr>
            <w:r w:rsidRPr="00135AB7">
              <w:rPr>
                <w:rFonts w:ascii="Poppins" w:hAnsi="Poppins"/>
                <w:color w:val="auto"/>
                <w:rPrChange w:id="1778" w:author="Stuart McLarnon (NESO)" w:date="2024-11-20T15:15:00Z">
                  <w:rPr>
                    <w:color w:val="auto"/>
                  </w:rPr>
                </w:rPrChange>
              </w:rPr>
              <w:t xml:space="preserve">For Transmission this is covered through the </w:t>
            </w:r>
            <w:r w:rsidRPr="00135AB7">
              <w:rPr>
                <w:rFonts w:ascii="Poppins" w:hAnsi="Poppins"/>
                <w:i/>
                <w:color w:val="auto"/>
                <w:rPrChange w:id="1779" w:author="Stuart McLarnon (NESO)" w:date="2024-11-20T15:15:00Z">
                  <w:rPr>
                    <w:i/>
                    <w:color w:val="auto"/>
                  </w:rPr>
                </w:rPrChange>
              </w:rPr>
              <w:t xml:space="preserve">STC (STC </w:t>
            </w:r>
            <w:del w:id="1780" w:author="Stuart McLarnon (NESO)" w:date="2025-01-22T14:06:00Z" w16du:dateUtc="2025-01-22T14:06:00Z">
              <w:r w:rsidRPr="00135AB7" w:rsidDel="001D5437">
                <w:rPr>
                  <w:rFonts w:ascii="Poppins" w:hAnsi="Poppins"/>
                  <w:i/>
                  <w:color w:val="auto"/>
                  <w:rPrChange w:id="1781" w:author="Stuart McLarnon (NESO)" w:date="2024-11-20T15:15:00Z">
                    <w:rPr>
                      <w:i/>
                      <w:color w:val="auto"/>
                    </w:rPr>
                  </w:rPrChange>
                </w:rPr>
                <w:delText xml:space="preserve"> </w:delText>
              </w:r>
            </w:del>
            <w:r w:rsidRPr="00135AB7">
              <w:rPr>
                <w:rFonts w:ascii="Poppins" w:hAnsi="Poppins"/>
                <w:i/>
                <w:color w:val="auto"/>
                <w:rPrChange w:id="1782" w:author="Stuart McLarnon (NESO)" w:date="2024-11-20T15:15:00Z">
                  <w:rPr>
                    <w:i/>
                    <w:color w:val="auto"/>
                  </w:rPr>
                </w:rPrChange>
              </w:rPr>
              <w:t xml:space="preserve">Section C Part Three, Section D Part One 2.2.6, Section K) and </w:t>
            </w:r>
            <w:r w:rsidRPr="00135AB7">
              <w:rPr>
                <w:rFonts w:ascii="Poppins" w:hAnsi="Poppins"/>
                <w:i/>
                <w:color w:val="auto"/>
                <w:rPrChange w:id="1783" w:author="Stuart McLarnon (NESO)" w:date="2024-11-20T15:15:00Z">
                  <w:rPr>
                    <w:color w:val="auto"/>
                  </w:rPr>
                </w:rPrChange>
              </w:rPr>
              <w:t>via</w:t>
            </w:r>
            <w:r w:rsidRPr="00135AB7">
              <w:rPr>
                <w:rFonts w:ascii="Poppins" w:hAnsi="Poppins"/>
                <w:i/>
                <w:color w:val="auto"/>
                <w:rPrChange w:id="1784" w:author="Stuart McLarnon (NESO)" w:date="2024-11-20T15:15:00Z">
                  <w:rPr>
                    <w:i/>
                    <w:color w:val="auto"/>
                  </w:rPr>
                </w:rPrChange>
              </w:rPr>
              <w:t xml:space="preserve"> STCP Procedures STCP 22-1, STCP 19-5, STCP 18-1, STCP 19-4</w:t>
            </w:r>
            <w:r w:rsidRPr="00135AB7">
              <w:rPr>
                <w:rFonts w:ascii="Poppins" w:hAnsi="Poppins"/>
                <w:i/>
                <w:color w:val="auto"/>
                <w:rPrChange w:id="1785" w:author="Stuart McLarnon (NESO)" w:date="2024-11-20T15:15:00Z">
                  <w:rPr>
                    <w:color w:val="auto"/>
                  </w:rPr>
                </w:rPrChange>
              </w:rPr>
              <w:t xml:space="preserve">, </w:t>
            </w:r>
            <w:r w:rsidRPr="00135AB7">
              <w:rPr>
                <w:rFonts w:ascii="Poppins" w:hAnsi="Poppins"/>
                <w:i/>
                <w:color w:val="auto"/>
                <w:rPrChange w:id="1786" w:author="Stuart McLarnon (NESO)" w:date="2024-11-20T15:15:00Z">
                  <w:rPr>
                    <w:i/>
                    <w:color w:val="auto"/>
                  </w:rPr>
                </w:rPrChange>
              </w:rPr>
              <w:t>STCP 04-1, STCP 06-1, STCP 08-3, STCP 19-3, STCP 27-1 and STCP 19-3 and SQSS Appendix I</w:t>
            </w:r>
            <w:r w:rsidRPr="00135AB7">
              <w:rPr>
                <w:rFonts w:ascii="Poppins" w:hAnsi="Poppins"/>
                <w:color w:val="auto"/>
                <w:rPrChange w:id="1787" w:author="Stuart McLarnon (NESO)" w:date="2024-11-20T15:15:00Z">
                  <w:rPr>
                    <w:color w:val="auto"/>
                  </w:rPr>
                </w:rPrChange>
              </w:rPr>
              <w:t xml:space="preserve">.  In the case of Distribution Systems caught by the requirements of the Grid Code, these </w:t>
            </w:r>
            <w:r w:rsidRPr="00135AB7">
              <w:rPr>
                <w:rFonts w:ascii="Poppins" w:hAnsi="Poppins"/>
                <w:color w:val="auto"/>
                <w:rPrChange w:id="1788" w:author="Stuart McLarnon (NESO)" w:date="2024-11-20T15:15:00Z">
                  <w:rPr>
                    <w:color w:val="auto"/>
                  </w:rPr>
                </w:rPrChange>
              </w:rPr>
              <w:lastRenderedPageBreak/>
              <w:t xml:space="preserve">issues are captured under the </w:t>
            </w:r>
            <w:r w:rsidRPr="00135AB7">
              <w:rPr>
                <w:rFonts w:ascii="Poppins" w:hAnsi="Poppins"/>
                <w:i/>
                <w:color w:val="auto"/>
                <w:rPrChange w:id="1789" w:author="Stuart McLarnon (NESO)" w:date="2024-11-20T15:15:00Z">
                  <w:rPr>
                    <w:i/>
                    <w:color w:val="auto"/>
                  </w:rPr>
                </w:rPrChange>
              </w:rPr>
              <w:t>Connection Conditions, European Connection Conditions, Compliance Processes, European Compliance Processes, Planning Code, Operating Code 5, Operating Code 9</w:t>
            </w:r>
            <w:r w:rsidRPr="00135AB7">
              <w:rPr>
                <w:rFonts w:ascii="Poppins" w:hAnsi="Poppins"/>
                <w:i/>
                <w:color w:val="auto"/>
                <w:rPrChange w:id="1790" w:author="Stuart McLarnon (NESO)" w:date="2024-11-20T15:15:00Z">
                  <w:rPr>
                    <w:color w:val="auto"/>
                  </w:rPr>
                </w:rPrChange>
              </w:rPr>
              <w:t xml:space="preserve"> </w:t>
            </w:r>
            <w:r w:rsidRPr="00135AB7">
              <w:rPr>
                <w:rFonts w:ascii="Poppins" w:hAnsi="Poppins"/>
                <w:color w:val="auto"/>
                <w:rPrChange w:id="1791" w:author="Stuart McLarnon (NESO)" w:date="2024-11-20T15:15:00Z">
                  <w:rPr>
                    <w:color w:val="auto"/>
                  </w:rPr>
                </w:rPrChange>
              </w:rPr>
              <w:t>and</w:t>
            </w:r>
            <w:r w:rsidRPr="00135AB7">
              <w:rPr>
                <w:rFonts w:ascii="Poppins" w:hAnsi="Poppins"/>
                <w:i/>
                <w:color w:val="auto"/>
                <w:rPrChange w:id="1792" w:author="Stuart McLarnon (NESO)" w:date="2024-11-20T15:15:00Z">
                  <w:rPr>
                    <w:color w:val="auto"/>
                  </w:rPr>
                </w:rPrChange>
              </w:rPr>
              <w:t xml:space="preserve"> </w:t>
            </w:r>
            <w:r w:rsidRPr="00135AB7">
              <w:rPr>
                <w:rFonts w:ascii="Poppins" w:hAnsi="Poppins"/>
                <w:i/>
                <w:color w:val="auto"/>
                <w:rPrChange w:id="1793" w:author="Stuart McLarnon (NESO)" w:date="2024-11-20T15:15:00Z">
                  <w:rPr>
                    <w:i/>
                    <w:color w:val="auto"/>
                  </w:rPr>
                </w:rPrChange>
              </w:rPr>
              <w:t>Data Registration Code</w:t>
            </w:r>
            <w:del w:id="1794" w:author="Stuart McLarnon (NESO)" w:date="2024-11-20T15:15:00Z">
              <w:r w:rsidR="00AC5C41" w:rsidRPr="00A0057D">
                <w:rPr>
                  <w:color w:val="auto"/>
                </w:rPr>
                <w:delText xml:space="preserve"> </w:delText>
              </w:r>
            </w:del>
          </w:p>
        </w:tc>
      </w:tr>
      <w:tr w:rsidR="00EB6136" w:rsidRPr="00037098" w14:paraId="5A593029" w14:textId="77777777" w:rsidTr="00037098">
        <w:tc>
          <w:tcPr>
            <w:tcW w:w="0" w:type="dxa"/>
            <w:tcPrChange w:id="1795" w:author="Stuart McLarnon (NESO)" w:date="2024-11-20T15:15:00Z">
              <w:tcPr>
                <w:tcW w:w="0" w:type="dxa"/>
                <w:gridSpan w:val="2"/>
              </w:tcPr>
            </w:tcPrChange>
          </w:tcPr>
          <w:p w14:paraId="76CD8738" w14:textId="57332B64" w:rsidR="00EB6136" w:rsidRPr="00037098" w:rsidRDefault="002F1E8F" w:rsidP="008D3C7A">
            <w:pPr>
              <w:tabs>
                <w:tab w:val="left" w:pos="567"/>
                <w:tab w:val="left" w:pos="709"/>
                <w:tab w:val="left" w:pos="993"/>
              </w:tabs>
              <w:rPr>
                <w:rFonts w:ascii="Poppins" w:hAnsi="Poppins"/>
                <w:color w:val="auto"/>
                <w:rPrChange w:id="1796" w:author="Stuart McLarnon (NESO)" w:date="2024-11-20T15:15:00Z">
                  <w:rPr>
                    <w:color w:val="auto"/>
                  </w:rPr>
                </w:rPrChange>
              </w:rPr>
            </w:pPr>
            <w:r w:rsidRPr="00037098">
              <w:rPr>
                <w:rFonts w:ascii="Poppins" w:hAnsi="Poppins"/>
                <w:i/>
                <w:color w:val="auto"/>
                <w:rPrChange w:id="1797" w:author="Stuart McLarnon (NESO)" w:date="2024-11-20T15:15:00Z">
                  <w:rPr>
                    <w:i/>
                    <w:color w:val="auto"/>
                  </w:rPr>
                </w:rPrChange>
              </w:rPr>
              <w:lastRenderedPageBreak/>
              <w:t>T</w:t>
            </w:r>
            <w:r w:rsidR="00172569" w:rsidRPr="00037098">
              <w:rPr>
                <w:rFonts w:ascii="Poppins" w:hAnsi="Poppins"/>
                <w:i/>
                <w:color w:val="auto"/>
                <w:rPrChange w:id="1798" w:author="Stuart McLarnon (NESO)" w:date="2024-11-20T15:15:00Z">
                  <w:rPr>
                    <w:i/>
                    <w:color w:val="auto"/>
                  </w:rPr>
                </w:rPrChange>
              </w:rPr>
              <w:t>he</w:t>
            </w:r>
            <w:r w:rsidRPr="00037098">
              <w:rPr>
                <w:rFonts w:ascii="Poppins" w:hAnsi="Poppins"/>
                <w:i/>
                <w:color w:val="auto"/>
                <w:rPrChange w:id="1799" w:author="Stuart McLarnon (NESO)" w:date="2024-11-20T15:15:00Z">
                  <w:rPr>
                    <w:i/>
                    <w:color w:val="auto"/>
                  </w:rPr>
                </w:rPrChange>
              </w:rPr>
              <w:t xml:space="preserve"> </w:t>
            </w:r>
            <w:r w:rsidR="00172569" w:rsidRPr="00037098">
              <w:rPr>
                <w:rFonts w:ascii="Poppins" w:hAnsi="Poppins"/>
                <w:i/>
                <w:color w:val="auto"/>
                <w:rPrChange w:id="1800" w:author="Stuart McLarnon (NESO)" w:date="2024-11-20T15:15:00Z">
                  <w:rPr>
                    <w:i/>
                    <w:color w:val="auto"/>
                  </w:rPr>
                </w:rPrChange>
              </w:rPr>
              <w:t>SGUs commissioned since the last review or first design, their capabilities and relevant services offered;</w:t>
            </w:r>
          </w:p>
        </w:tc>
        <w:tc>
          <w:tcPr>
            <w:tcW w:w="0" w:type="dxa"/>
            <w:tcPrChange w:id="1801" w:author="Stuart McLarnon (NESO)" w:date="2024-11-20T15:15:00Z">
              <w:tcPr>
                <w:tcW w:w="0" w:type="dxa"/>
              </w:tcPr>
            </w:tcPrChange>
          </w:tcPr>
          <w:p w14:paraId="45C965F5" w14:textId="2DBB9C41" w:rsidR="00EB6136" w:rsidRPr="00037098" w:rsidRDefault="00535AFA" w:rsidP="008D3C7A">
            <w:pPr>
              <w:tabs>
                <w:tab w:val="left" w:pos="567"/>
                <w:tab w:val="left" w:pos="709"/>
                <w:tab w:val="left" w:pos="993"/>
              </w:tabs>
              <w:rPr>
                <w:rFonts w:ascii="Poppins" w:hAnsi="Poppins"/>
                <w:color w:val="auto"/>
                <w:rPrChange w:id="1802" w:author="Stuart McLarnon (NESO)" w:date="2024-11-20T15:15:00Z">
                  <w:rPr>
                    <w:color w:val="auto"/>
                  </w:rPr>
                </w:rPrChange>
              </w:rPr>
            </w:pPr>
            <w:r w:rsidRPr="00535AFA">
              <w:rPr>
                <w:rFonts w:ascii="Poppins" w:hAnsi="Poppins"/>
                <w:color w:val="auto"/>
                <w:rPrChange w:id="1803" w:author="Stuart McLarnon (NESO)" w:date="2024-11-20T15:15:00Z">
                  <w:rPr>
                    <w:color w:val="auto"/>
                  </w:rPr>
                </w:rPrChange>
              </w:rPr>
              <w:t xml:space="preserve">Captured through the Grid Code under the Connection Conditions, European Connection Conditions, </w:t>
            </w:r>
            <w:r w:rsidRPr="00535AFA">
              <w:rPr>
                <w:rFonts w:ascii="Poppins" w:hAnsi="Poppins"/>
                <w:i/>
                <w:color w:val="auto"/>
                <w:rPrChange w:id="1804" w:author="Stuart McLarnon (NESO)" w:date="2024-11-20T15:15:00Z">
                  <w:rPr>
                    <w:i/>
                    <w:color w:val="auto"/>
                  </w:rPr>
                </w:rPrChange>
              </w:rPr>
              <w:t>Compliance Processes</w:t>
            </w:r>
            <w:r w:rsidRPr="00535AFA">
              <w:rPr>
                <w:rFonts w:ascii="Poppins" w:hAnsi="Poppins"/>
                <w:color w:val="auto"/>
                <w:rPrChange w:id="1805" w:author="Stuart McLarnon (NESO)" w:date="2024-11-20T15:15:00Z">
                  <w:rPr>
                    <w:color w:val="auto"/>
                  </w:rPr>
                </w:rPrChange>
              </w:rPr>
              <w:t xml:space="preserve">, </w:t>
            </w:r>
            <w:r w:rsidRPr="00535AFA">
              <w:rPr>
                <w:rFonts w:ascii="Poppins" w:hAnsi="Poppins"/>
                <w:i/>
                <w:color w:val="auto"/>
                <w:rPrChange w:id="1806" w:author="Stuart McLarnon (NESO)" w:date="2024-11-20T15:15:00Z">
                  <w:rPr>
                    <w:i/>
                    <w:color w:val="auto"/>
                  </w:rPr>
                </w:rPrChange>
              </w:rPr>
              <w:t>European Compliance Processes, Operating Code 5 and Operating Code 9</w:t>
            </w:r>
            <w:r w:rsidRPr="00535AFA">
              <w:rPr>
                <w:rFonts w:ascii="Poppins" w:hAnsi="Poppins"/>
                <w:color w:val="auto"/>
                <w:rPrChange w:id="1807" w:author="Stuart McLarnon (NESO)" w:date="2024-11-20T15:15:00Z">
                  <w:rPr>
                    <w:color w:val="auto"/>
                  </w:rPr>
                </w:rPrChange>
              </w:rPr>
              <w:t>.  In this context first design means when the SGU was commissioned.</w:t>
            </w:r>
          </w:p>
        </w:tc>
      </w:tr>
      <w:tr w:rsidR="00EB6136" w:rsidRPr="00037098" w14:paraId="300A54F8" w14:textId="77777777" w:rsidTr="00037098">
        <w:tc>
          <w:tcPr>
            <w:tcW w:w="0" w:type="dxa"/>
            <w:tcPrChange w:id="1808" w:author="Stuart McLarnon (NESO)" w:date="2024-11-20T15:15:00Z">
              <w:tcPr>
                <w:tcW w:w="0" w:type="dxa"/>
                <w:gridSpan w:val="2"/>
              </w:tcPr>
            </w:tcPrChange>
          </w:tcPr>
          <w:p w14:paraId="2A996BAA" w14:textId="6B3B6922" w:rsidR="00EB6136" w:rsidRPr="00037098" w:rsidRDefault="008B5FEF" w:rsidP="008D3C7A">
            <w:pPr>
              <w:tabs>
                <w:tab w:val="left" w:pos="567"/>
                <w:tab w:val="left" w:pos="709"/>
                <w:tab w:val="left" w:pos="993"/>
              </w:tabs>
              <w:rPr>
                <w:rFonts w:ascii="Poppins" w:hAnsi="Poppins"/>
                <w:color w:val="auto"/>
                <w:rPrChange w:id="1809" w:author="Stuart McLarnon (NESO)" w:date="2024-11-20T15:15:00Z">
                  <w:rPr>
                    <w:color w:val="auto"/>
                  </w:rPr>
                </w:rPrChange>
              </w:rPr>
            </w:pPr>
            <w:r w:rsidRPr="00037098">
              <w:rPr>
                <w:rFonts w:ascii="Poppins" w:hAnsi="Poppins"/>
                <w:i/>
                <w:color w:val="auto"/>
                <w:rPrChange w:id="1810" w:author="Stuart McLarnon (NESO)" w:date="2024-11-20T15:15:00Z">
                  <w:rPr>
                    <w:i/>
                    <w:color w:val="auto"/>
                  </w:rPr>
                </w:rPrChange>
              </w:rPr>
              <w:t>T</w:t>
            </w:r>
            <w:r w:rsidR="00D15512" w:rsidRPr="00037098">
              <w:rPr>
                <w:rFonts w:ascii="Poppins" w:hAnsi="Poppins"/>
                <w:i/>
                <w:color w:val="auto"/>
                <w:rPrChange w:id="1811" w:author="Stuart McLarnon (NESO)" w:date="2024-11-20T15:15:00Z">
                  <w:rPr>
                    <w:i/>
                    <w:color w:val="auto"/>
                  </w:rPr>
                </w:rPrChange>
              </w:rPr>
              <w:t>he tests carried out and the analysis of system incidents pursuant to Article 56(5) of Regulation (EU) 2017/1485; and</w:t>
            </w:r>
          </w:p>
        </w:tc>
        <w:tc>
          <w:tcPr>
            <w:tcW w:w="0" w:type="dxa"/>
            <w:tcPrChange w:id="1812" w:author="Stuart McLarnon (NESO)" w:date="2024-11-20T15:15:00Z">
              <w:tcPr>
                <w:tcW w:w="0" w:type="dxa"/>
              </w:tcPr>
            </w:tcPrChange>
          </w:tcPr>
          <w:p w14:paraId="5AC41945" w14:textId="06D1F677" w:rsidR="00EB6136" w:rsidRPr="00037098" w:rsidRDefault="00933DDF" w:rsidP="008D3C7A">
            <w:pPr>
              <w:tabs>
                <w:tab w:val="left" w:pos="567"/>
                <w:tab w:val="left" w:pos="709"/>
                <w:tab w:val="left" w:pos="993"/>
              </w:tabs>
              <w:rPr>
                <w:rFonts w:ascii="Poppins" w:hAnsi="Poppins"/>
                <w:color w:val="auto"/>
                <w:rPrChange w:id="1813" w:author="Stuart McLarnon (NESO)" w:date="2024-11-20T15:15:00Z">
                  <w:rPr>
                    <w:color w:val="auto"/>
                  </w:rPr>
                </w:rPrChange>
              </w:rPr>
            </w:pPr>
            <w:r w:rsidRPr="00933DDF">
              <w:rPr>
                <w:rFonts w:ascii="Poppins" w:hAnsi="Poppins"/>
                <w:color w:val="auto"/>
                <w:rPrChange w:id="1814" w:author="Stuart McLarnon (NESO)" w:date="2024-11-20T15:15:00Z">
                  <w:rPr>
                    <w:color w:val="auto"/>
                  </w:rPr>
                </w:rPrChange>
              </w:rPr>
              <w:t xml:space="preserve">Captured through </w:t>
            </w:r>
            <w:r w:rsidRPr="00933DDF">
              <w:rPr>
                <w:rFonts w:ascii="Poppins" w:hAnsi="Poppins"/>
                <w:i/>
                <w:color w:val="auto"/>
                <w:rPrChange w:id="1815" w:author="Stuart McLarnon (NESO)" w:date="2024-11-20T15:15:00Z">
                  <w:rPr>
                    <w:i/>
                    <w:color w:val="auto"/>
                  </w:rPr>
                </w:rPrChange>
              </w:rPr>
              <w:t xml:space="preserve">Grid Code OC5, OC9, Compliance Processes, European Compliance Processes, OC7 </w:t>
            </w:r>
            <w:r w:rsidRPr="00933DDF">
              <w:rPr>
                <w:rFonts w:ascii="Poppins" w:hAnsi="Poppins"/>
                <w:color w:val="auto"/>
                <w:rPrChange w:id="1816" w:author="Stuart McLarnon (NESO)" w:date="2024-11-20T15:15:00Z">
                  <w:rPr>
                    <w:color w:val="auto"/>
                  </w:rPr>
                </w:rPrChange>
              </w:rPr>
              <w:t>and</w:t>
            </w:r>
            <w:r w:rsidRPr="00933DDF">
              <w:rPr>
                <w:rFonts w:ascii="Poppins" w:hAnsi="Poppins"/>
                <w:i/>
                <w:color w:val="auto"/>
                <w:rPrChange w:id="1817" w:author="Stuart McLarnon (NESO)" w:date="2024-11-20T15:15:00Z">
                  <w:rPr>
                    <w:i/>
                    <w:color w:val="auto"/>
                  </w:rPr>
                </w:rPrChange>
              </w:rPr>
              <w:t xml:space="preserve"> OC12</w:t>
            </w:r>
            <w:r w:rsidRPr="00933DDF">
              <w:rPr>
                <w:rFonts w:ascii="Poppins" w:hAnsi="Poppins"/>
                <w:color w:val="auto"/>
                <w:rPrChange w:id="1818" w:author="Stuart McLarnon (NESO)" w:date="2024-11-20T15:15:00Z">
                  <w:rPr>
                    <w:color w:val="auto"/>
                  </w:rPr>
                </w:rPrChange>
              </w:rPr>
              <w:t xml:space="preserve">.  Through the System Operator Transmission Owner Code these requirements are captured through STC (Section C Part Three), </w:t>
            </w:r>
            <w:r w:rsidRPr="00933DDF">
              <w:rPr>
                <w:rFonts w:ascii="Poppins" w:hAnsi="Poppins"/>
                <w:i/>
                <w:color w:val="auto"/>
                <w:rPrChange w:id="1819" w:author="Stuart McLarnon (NESO)" w:date="2024-11-20T15:15:00Z">
                  <w:rPr>
                    <w:i/>
                    <w:color w:val="auto"/>
                  </w:rPr>
                </w:rPrChange>
              </w:rPr>
              <w:t>STCP-03-1, STCP 06-1, STCP 06-3, STCP 06-4, STCP 08-3, STCP 08-4, STCP 19-3 and STCP 27-01</w:t>
            </w:r>
            <w:r w:rsidRPr="00933DDF">
              <w:rPr>
                <w:rFonts w:ascii="Poppins" w:hAnsi="Poppins"/>
                <w:color w:val="auto"/>
                <w:rPrChange w:id="1820" w:author="Stuart McLarnon (NESO)" w:date="2024-11-20T15:15:00Z">
                  <w:rPr>
                    <w:color w:val="auto"/>
                  </w:rPr>
                </w:rPrChange>
              </w:rPr>
              <w:t xml:space="preserve">.  In addition, the outcome of measures introduced following previous System events and Incidents to prevent re-occurrence are managed through external investigations (eg via </w:t>
            </w:r>
            <w:del w:id="1821" w:author="Stuart McLarnon (NESO)" w:date="2024-11-20T15:15:00Z">
              <w:r w:rsidR="00013E21" w:rsidRPr="00A0057D">
                <w:rPr>
                  <w:color w:val="auto"/>
                </w:rPr>
                <w:delText>EC3</w:delText>
              </w:r>
            </w:del>
            <w:ins w:id="1822" w:author="Stuart McLarnon (NESO)" w:date="2024-11-20T15:15:00Z">
              <w:r w:rsidRPr="00933DDF">
                <w:rPr>
                  <w:rFonts w:ascii="Poppins" w:hAnsi="Poppins" w:cs="Poppins"/>
                  <w:color w:val="auto"/>
                </w:rPr>
                <w:t>E3</w:t>
              </w:r>
              <w:r w:rsidR="00554C10">
                <w:rPr>
                  <w:rFonts w:ascii="Poppins" w:hAnsi="Poppins" w:cs="Poppins"/>
                  <w:color w:val="auto"/>
                </w:rPr>
                <w:t>C</w:t>
              </w:r>
            </w:ins>
            <w:r w:rsidRPr="00933DDF">
              <w:rPr>
                <w:rFonts w:ascii="Poppins" w:hAnsi="Poppins"/>
                <w:color w:val="auto"/>
                <w:rPrChange w:id="1823" w:author="Stuart McLarnon (NESO)" w:date="2024-11-20T15:15:00Z">
                  <w:rPr>
                    <w:color w:val="auto"/>
                  </w:rPr>
                </w:rPrChange>
              </w:rPr>
              <w:t xml:space="preserve">, internal investigations and internal procedures including training and authorisation).  </w:t>
            </w:r>
          </w:p>
        </w:tc>
      </w:tr>
      <w:tr w:rsidR="00D15512" w:rsidRPr="00037098" w14:paraId="120D0688" w14:textId="77777777" w:rsidTr="00037098">
        <w:tc>
          <w:tcPr>
            <w:tcW w:w="0" w:type="dxa"/>
            <w:tcPrChange w:id="1824" w:author="Stuart McLarnon (NESO)" w:date="2024-11-20T15:15:00Z">
              <w:tcPr>
                <w:tcW w:w="0" w:type="dxa"/>
                <w:gridSpan w:val="2"/>
              </w:tcPr>
            </w:tcPrChange>
          </w:tcPr>
          <w:p w14:paraId="57781579" w14:textId="57DB7642" w:rsidR="00D15512" w:rsidRPr="00037098" w:rsidRDefault="009E78F3" w:rsidP="008D3C7A">
            <w:pPr>
              <w:tabs>
                <w:tab w:val="left" w:pos="567"/>
                <w:tab w:val="left" w:pos="709"/>
                <w:tab w:val="left" w:pos="993"/>
              </w:tabs>
              <w:rPr>
                <w:rFonts w:ascii="Poppins" w:hAnsi="Poppins"/>
                <w:i/>
                <w:color w:val="auto"/>
                <w:rPrChange w:id="1825" w:author="Stuart McLarnon (NESO)" w:date="2024-11-20T15:15:00Z">
                  <w:rPr>
                    <w:i/>
                    <w:color w:val="auto"/>
                  </w:rPr>
                </w:rPrChange>
              </w:rPr>
            </w:pPr>
            <w:r w:rsidRPr="00037098">
              <w:rPr>
                <w:rFonts w:ascii="Poppins" w:hAnsi="Poppins"/>
                <w:i/>
                <w:color w:val="auto"/>
                <w:rPrChange w:id="1826" w:author="Stuart McLarnon (NESO)" w:date="2024-11-20T15:15:00Z">
                  <w:rPr>
                    <w:i/>
                    <w:color w:val="auto"/>
                  </w:rPr>
                </w:rPrChange>
              </w:rPr>
              <w:t xml:space="preserve">The </w:t>
            </w:r>
            <w:r w:rsidR="00D15512" w:rsidRPr="00037098">
              <w:rPr>
                <w:rFonts w:ascii="Poppins" w:hAnsi="Poppins"/>
                <w:i/>
                <w:color w:val="auto"/>
                <w:rPrChange w:id="1827" w:author="Stuart McLarnon (NESO)" w:date="2024-11-20T15:15:00Z">
                  <w:rPr>
                    <w:i/>
                    <w:color w:val="auto"/>
                  </w:rPr>
                </w:rPrChange>
              </w:rPr>
              <w:t>operational data collected during normal operation and after disturbance”.</w:t>
            </w:r>
          </w:p>
        </w:tc>
        <w:tc>
          <w:tcPr>
            <w:tcW w:w="0" w:type="dxa"/>
            <w:tcPrChange w:id="1828" w:author="Stuart McLarnon (NESO)" w:date="2024-11-20T15:15:00Z">
              <w:tcPr>
                <w:tcW w:w="0" w:type="dxa"/>
              </w:tcPr>
            </w:tcPrChange>
          </w:tcPr>
          <w:p w14:paraId="34DCB4B3" w14:textId="031B211C" w:rsidR="00D15512" w:rsidRPr="00037098" w:rsidRDefault="001F3F26" w:rsidP="008D3C7A">
            <w:pPr>
              <w:tabs>
                <w:tab w:val="left" w:pos="567"/>
                <w:tab w:val="left" w:pos="709"/>
                <w:tab w:val="left" w:pos="993"/>
              </w:tabs>
              <w:rPr>
                <w:rFonts w:ascii="Poppins" w:hAnsi="Poppins"/>
                <w:color w:val="auto"/>
                <w:rPrChange w:id="1829" w:author="Stuart McLarnon (NESO)" w:date="2024-11-20T15:15:00Z">
                  <w:rPr>
                    <w:color w:val="auto"/>
                  </w:rPr>
                </w:rPrChange>
              </w:rPr>
            </w:pPr>
            <w:r w:rsidRPr="001F3F26">
              <w:rPr>
                <w:rFonts w:ascii="Poppins" w:hAnsi="Poppins"/>
                <w:color w:val="auto"/>
                <w:rPrChange w:id="1830" w:author="Stuart McLarnon (NESO)" w:date="2024-11-20T15:15:00Z">
                  <w:rPr>
                    <w:color w:val="auto"/>
                  </w:rPr>
                </w:rPrChange>
              </w:rPr>
              <w:t xml:space="preserve">Captured through </w:t>
            </w:r>
            <w:r w:rsidRPr="001F3F26">
              <w:rPr>
                <w:rFonts w:ascii="Poppins" w:hAnsi="Poppins"/>
                <w:i/>
                <w:color w:val="auto"/>
                <w:rPrChange w:id="1831" w:author="Stuart McLarnon (NESO)" w:date="2024-11-20T15:15:00Z">
                  <w:rPr>
                    <w:i/>
                    <w:color w:val="auto"/>
                  </w:rPr>
                </w:rPrChange>
              </w:rPr>
              <w:t>Grid Code CC.6.5.6, ECC.6.5.6, CC6.6, ECC.6.6</w:t>
            </w:r>
            <w:r w:rsidRPr="001F3F26">
              <w:rPr>
                <w:rFonts w:ascii="Poppins" w:hAnsi="Poppins"/>
                <w:color w:val="auto"/>
                <w:rPrChange w:id="1832" w:author="Stuart McLarnon (NESO)" w:date="2024-11-20T15:15:00Z">
                  <w:rPr>
                    <w:color w:val="auto"/>
                  </w:rPr>
                </w:rPrChange>
              </w:rPr>
              <w:t xml:space="preserve"> with any re-testing being carried out in </w:t>
            </w:r>
            <w:r w:rsidRPr="001F3F26">
              <w:rPr>
                <w:rFonts w:ascii="Poppins" w:hAnsi="Poppins"/>
                <w:i/>
                <w:color w:val="auto"/>
                <w:rPrChange w:id="1833" w:author="Stuart McLarnon (NESO)" w:date="2024-11-20T15:15:00Z">
                  <w:rPr>
                    <w:i/>
                    <w:color w:val="auto"/>
                  </w:rPr>
                </w:rPrChange>
              </w:rPr>
              <w:t>OC5</w:t>
            </w:r>
            <w:r w:rsidRPr="001F3F26">
              <w:rPr>
                <w:rFonts w:ascii="Poppins" w:hAnsi="Poppins"/>
                <w:color w:val="auto"/>
                <w:rPrChange w:id="1834" w:author="Stuart McLarnon (NESO)" w:date="2024-11-20T15:15:00Z">
                  <w:rPr>
                    <w:color w:val="auto"/>
                  </w:rPr>
                </w:rPrChange>
              </w:rPr>
              <w:t xml:space="preserve">.  For Transmission Licensees, the requirements are carried through the System Operator Transmission Owner Code under </w:t>
            </w:r>
            <w:r w:rsidRPr="001F3F26">
              <w:rPr>
                <w:rFonts w:ascii="Poppins" w:hAnsi="Poppins"/>
                <w:i/>
                <w:color w:val="auto"/>
                <w:rPrChange w:id="1835" w:author="Stuart McLarnon (NESO)" w:date="2024-11-20T15:15:00Z">
                  <w:rPr>
                    <w:i/>
                    <w:color w:val="auto"/>
                  </w:rPr>
                </w:rPrChange>
              </w:rPr>
              <w:t>STCP 03-1, STCP 04-3, STCP 08-3 and STCP 27-01</w:t>
            </w:r>
            <w:r w:rsidRPr="001F3F26">
              <w:rPr>
                <w:rFonts w:ascii="Poppins" w:hAnsi="Poppins"/>
                <w:color w:val="auto"/>
                <w:rPrChange w:id="1836" w:author="Stuart McLarnon (NESO)" w:date="2024-11-20T15:15:00Z">
                  <w:rPr>
                    <w:color w:val="auto"/>
                  </w:rPr>
                </w:rPrChange>
              </w:rPr>
              <w:t xml:space="preserve">.  </w:t>
            </w:r>
          </w:p>
        </w:tc>
      </w:tr>
    </w:tbl>
    <w:p w14:paraId="79CE0A54" w14:textId="77777777" w:rsidR="00613903" w:rsidRPr="00037098" w:rsidRDefault="00613903" w:rsidP="008D3C7A">
      <w:pPr>
        <w:tabs>
          <w:tab w:val="left" w:pos="567"/>
          <w:tab w:val="left" w:pos="709"/>
          <w:tab w:val="left" w:pos="993"/>
        </w:tabs>
        <w:rPr>
          <w:rFonts w:ascii="Poppins" w:hAnsi="Poppins"/>
          <w:rPrChange w:id="1837" w:author="Stuart McLarnon (NESO)" w:date="2024-11-20T15:15:00Z">
            <w:rPr/>
          </w:rPrChange>
        </w:rPr>
      </w:pPr>
    </w:p>
    <w:p w14:paraId="7058807A" w14:textId="1A6E925B" w:rsidR="00A776C4" w:rsidRPr="00037098" w:rsidRDefault="00CD701F" w:rsidP="00A776C4">
      <w:pPr>
        <w:tabs>
          <w:tab w:val="left" w:pos="567"/>
          <w:tab w:val="left" w:pos="709"/>
          <w:tab w:val="left" w:pos="993"/>
        </w:tabs>
        <w:ind w:left="567" w:hanging="567"/>
        <w:jc w:val="both"/>
        <w:rPr>
          <w:rFonts w:ascii="Poppins" w:hAnsi="Poppins"/>
          <w:i/>
          <w:color w:val="auto"/>
          <w:rPrChange w:id="1838" w:author="Stuart McLarnon (NESO)" w:date="2024-11-20T15:15:00Z">
            <w:rPr>
              <w:i/>
              <w:color w:val="auto"/>
            </w:rPr>
          </w:rPrChange>
        </w:rPr>
      </w:pPr>
      <w:r w:rsidRPr="00037098">
        <w:rPr>
          <w:rFonts w:ascii="Poppins" w:hAnsi="Poppins"/>
          <w:color w:val="auto"/>
          <w:rPrChange w:id="1839" w:author="Stuart McLarnon (NESO)" w:date="2024-11-20T15:15:00Z">
            <w:rPr>
              <w:color w:val="auto"/>
            </w:rPr>
          </w:rPrChange>
        </w:rPr>
        <w:t>6</w:t>
      </w:r>
      <w:r w:rsidR="000C3D05" w:rsidRPr="00037098">
        <w:rPr>
          <w:rFonts w:ascii="Poppins" w:hAnsi="Poppins"/>
          <w:color w:val="auto"/>
          <w:rPrChange w:id="1840" w:author="Stuart McLarnon (NESO)" w:date="2024-11-20T15:15:00Z">
            <w:rPr>
              <w:color w:val="auto"/>
            </w:rPr>
          </w:rPrChange>
        </w:rPr>
        <w:t>.1.</w:t>
      </w:r>
      <w:r w:rsidRPr="00037098">
        <w:rPr>
          <w:rFonts w:ascii="Poppins" w:hAnsi="Poppins"/>
          <w:color w:val="auto"/>
          <w:rPrChange w:id="1841" w:author="Stuart McLarnon (NESO)" w:date="2024-11-20T15:15:00Z">
            <w:rPr>
              <w:color w:val="auto"/>
            </w:rPr>
          </w:rPrChange>
        </w:rPr>
        <w:t>6</w:t>
      </w:r>
      <w:r w:rsidR="000C3D05" w:rsidRPr="00037098">
        <w:rPr>
          <w:rFonts w:ascii="Poppins" w:hAnsi="Poppins"/>
          <w:color w:val="auto"/>
          <w:rPrChange w:id="1842" w:author="Stuart McLarnon (NESO)" w:date="2024-11-20T15:15:00Z">
            <w:rPr>
              <w:color w:val="auto"/>
            </w:rPr>
          </w:rPrChange>
        </w:rPr>
        <w:tab/>
      </w:r>
      <w:r w:rsidR="00A776C4" w:rsidRPr="00037098">
        <w:rPr>
          <w:rFonts w:ascii="Poppins" w:hAnsi="Poppins"/>
          <w:color w:val="auto"/>
          <w:rPrChange w:id="1843" w:author="Stuart McLarnon (NESO)" w:date="2024-11-20T15:15:00Z">
            <w:rPr>
              <w:color w:val="auto"/>
            </w:rPr>
          </w:rPrChange>
        </w:rPr>
        <w:t xml:space="preserve">Article 50(4) of the EU NCER </w:t>
      </w:r>
      <w:r w:rsidR="00B31EE4" w:rsidRPr="00037098">
        <w:rPr>
          <w:rFonts w:ascii="Poppins" w:hAnsi="Poppins"/>
          <w:color w:val="auto"/>
          <w:rPrChange w:id="1844" w:author="Stuart McLarnon (NESO)" w:date="2024-11-20T15:15:00Z">
            <w:rPr>
              <w:color w:val="auto"/>
            </w:rPr>
          </w:rPrChange>
        </w:rPr>
        <w:t>states “</w:t>
      </w:r>
      <w:r w:rsidR="00AE4A0B" w:rsidRPr="00037098">
        <w:rPr>
          <w:rFonts w:ascii="Poppins" w:hAnsi="Poppins"/>
          <w:i/>
          <w:color w:val="auto"/>
          <w:rPrChange w:id="1845" w:author="Stuart McLarnon (NESO)" w:date="2024-11-20T15:15:00Z">
            <w:rPr>
              <w:i/>
              <w:color w:val="auto"/>
            </w:rPr>
          </w:rPrChange>
        </w:rPr>
        <w:t>Each TSO shall review the</w:t>
      </w:r>
      <w:r w:rsidR="00A776C4" w:rsidRPr="00037098">
        <w:rPr>
          <w:rFonts w:ascii="Poppins" w:hAnsi="Poppins"/>
          <w:i/>
          <w:color w:val="auto"/>
          <w:rPrChange w:id="1846" w:author="Stuart McLarnon (NESO)" w:date="2024-11-20T15:15:00Z">
            <w:rPr>
              <w:i/>
              <w:color w:val="auto"/>
            </w:rPr>
          </w:rPrChange>
        </w:rPr>
        <w:t xml:space="preserve"> </w:t>
      </w:r>
      <w:r w:rsidR="00AE4A0B" w:rsidRPr="00037098">
        <w:rPr>
          <w:rFonts w:ascii="Poppins" w:hAnsi="Poppins"/>
          <w:i/>
          <w:color w:val="auto"/>
          <w:rPrChange w:id="1847" w:author="Stuart McLarnon (NESO)" w:date="2024-11-20T15:15:00Z">
            <w:rPr>
              <w:i/>
              <w:color w:val="auto"/>
            </w:rPr>
          </w:rPrChange>
        </w:rPr>
        <w:t xml:space="preserve">relevant measures of its system defence plan in accordance with paragraph 3 before any substantial change in the configuration of </w:t>
      </w:r>
      <w:r w:rsidR="001F3F26">
        <w:rPr>
          <w:rFonts w:ascii="Poppins" w:hAnsi="Poppins"/>
          <w:i/>
          <w:color w:val="auto"/>
          <w:rPrChange w:id="1848" w:author="Stuart McLarnon (NESO)" w:date="2024-11-20T15:15:00Z">
            <w:rPr>
              <w:i/>
              <w:color w:val="auto"/>
            </w:rPr>
          </w:rPrChange>
        </w:rPr>
        <w:t>the grid</w:t>
      </w:r>
      <w:r w:rsidR="00A776C4" w:rsidRPr="00037098">
        <w:rPr>
          <w:rFonts w:ascii="Poppins" w:hAnsi="Poppins"/>
          <w:i/>
          <w:color w:val="auto"/>
          <w:rPrChange w:id="1849" w:author="Stuart McLarnon (NESO)" w:date="2024-11-20T15:15:00Z">
            <w:rPr>
              <w:i/>
              <w:color w:val="auto"/>
            </w:rPr>
          </w:rPrChange>
        </w:rPr>
        <w:t>”</w:t>
      </w:r>
      <w:r w:rsidR="00AE4A0B" w:rsidRPr="00037098">
        <w:rPr>
          <w:rFonts w:ascii="Poppins" w:hAnsi="Poppins"/>
          <w:i/>
          <w:color w:val="auto"/>
          <w:rPrChange w:id="1850" w:author="Stuart McLarnon (NESO)" w:date="2024-11-20T15:15:00Z">
            <w:rPr>
              <w:i/>
              <w:color w:val="auto"/>
            </w:rPr>
          </w:rPrChange>
        </w:rPr>
        <w:t>.</w:t>
      </w:r>
      <w:r w:rsidR="00A776C4" w:rsidRPr="00037098">
        <w:rPr>
          <w:rFonts w:ascii="Poppins" w:hAnsi="Poppins"/>
          <w:i/>
          <w:color w:val="auto"/>
          <w:rPrChange w:id="1851" w:author="Stuart McLarnon (NESO)" w:date="2024-11-20T15:15:00Z">
            <w:rPr>
              <w:i/>
              <w:color w:val="auto"/>
            </w:rPr>
          </w:rPrChange>
        </w:rPr>
        <w:t xml:space="preserve"> </w:t>
      </w:r>
      <w:r w:rsidR="00C2651A" w:rsidRPr="00037098">
        <w:rPr>
          <w:rFonts w:ascii="Poppins" w:hAnsi="Poppins"/>
          <w:i/>
          <w:color w:val="auto"/>
          <w:rPrChange w:id="1852" w:author="Stuart McLarnon (NESO)" w:date="2024-11-20T15:15:00Z">
            <w:rPr>
              <w:i/>
              <w:color w:val="auto"/>
            </w:rPr>
          </w:rPrChange>
        </w:rPr>
        <w:t xml:space="preserve"> </w:t>
      </w:r>
      <w:r w:rsidR="00086E8B" w:rsidRPr="00037098">
        <w:rPr>
          <w:rFonts w:ascii="Poppins" w:hAnsi="Poppins"/>
          <w:color w:val="auto"/>
          <w:rPrChange w:id="1853" w:author="Stuart McLarnon (NESO)" w:date="2024-11-20T15:15:00Z">
            <w:rPr>
              <w:color w:val="auto"/>
            </w:rPr>
          </w:rPrChange>
        </w:rPr>
        <w:t>T</w:t>
      </w:r>
      <w:r w:rsidR="00A776C4" w:rsidRPr="00037098">
        <w:rPr>
          <w:rFonts w:ascii="Poppins" w:hAnsi="Poppins"/>
          <w:color w:val="auto"/>
          <w:rPrChange w:id="1854" w:author="Stuart McLarnon (NESO)" w:date="2024-11-20T15:15:00Z">
            <w:rPr>
              <w:color w:val="auto"/>
            </w:rPr>
          </w:rPrChange>
        </w:rPr>
        <w:t xml:space="preserve">his requirement relates to the need to review the System Defence Plan prior to making any changes to the </w:t>
      </w:r>
      <w:r w:rsidR="00576AEC" w:rsidRPr="00037098">
        <w:rPr>
          <w:rFonts w:ascii="Poppins" w:hAnsi="Poppins"/>
          <w:color w:val="auto"/>
          <w:rPrChange w:id="1855" w:author="Stuart McLarnon (NESO)" w:date="2024-11-20T15:15:00Z">
            <w:rPr>
              <w:color w:val="auto"/>
            </w:rPr>
          </w:rPrChange>
        </w:rPr>
        <w:t>Transmission System</w:t>
      </w:r>
      <w:r w:rsidR="00D34AC5" w:rsidRPr="00037098">
        <w:rPr>
          <w:rFonts w:ascii="Poppins" w:hAnsi="Poppins"/>
          <w:color w:val="auto"/>
          <w:rPrChange w:id="1856" w:author="Stuart McLarnon (NESO)" w:date="2024-11-20T15:15:00Z">
            <w:rPr>
              <w:color w:val="auto"/>
            </w:rPr>
          </w:rPrChange>
        </w:rPr>
        <w:t xml:space="preserve"> (for example</w:t>
      </w:r>
      <w:r w:rsidR="00496E74" w:rsidRPr="00037098">
        <w:rPr>
          <w:rFonts w:ascii="Poppins" w:hAnsi="Poppins"/>
          <w:color w:val="auto"/>
          <w:rPrChange w:id="1857" w:author="Stuart McLarnon (NESO)" w:date="2024-11-20T15:15:00Z">
            <w:rPr>
              <w:color w:val="auto"/>
            </w:rPr>
          </w:rPrChange>
        </w:rPr>
        <w:t xml:space="preserve"> major reinforcement made to the Transmission System as a result of load or generation growth </w:t>
      </w:r>
      <w:r w:rsidR="00637AFC" w:rsidRPr="00037098">
        <w:rPr>
          <w:rFonts w:ascii="Poppins" w:hAnsi="Poppins"/>
          <w:color w:val="auto"/>
          <w:rPrChange w:id="1858" w:author="Stuart McLarnon (NESO)" w:date="2024-11-20T15:15:00Z">
            <w:rPr>
              <w:color w:val="auto"/>
            </w:rPr>
          </w:rPrChange>
        </w:rPr>
        <w:t xml:space="preserve">which </w:t>
      </w:r>
      <w:r w:rsidR="00496E74" w:rsidRPr="00037098">
        <w:rPr>
          <w:rFonts w:ascii="Poppins" w:hAnsi="Poppins"/>
          <w:color w:val="auto"/>
          <w:rPrChange w:id="1859" w:author="Stuart McLarnon (NESO)" w:date="2024-11-20T15:15:00Z">
            <w:rPr>
              <w:color w:val="auto"/>
            </w:rPr>
          </w:rPrChange>
        </w:rPr>
        <w:t xml:space="preserve">would </w:t>
      </w:r>
      <w:r w:rsidR="001215FA" w:rsidRPr="00037098">
        <w:rPr>
          <w:rFonts w:ascii="Poppins" w:hAnsi="Poppins"/>
          <w:color w:val="auto"/>
          <w:rPrChange w:id="1860" w:author="Stuart McLarnon (NESO)" w:date="2024-11-20T15:15:00Z">
            <w:rPr>
              <w:color w:val="auto"/>
            </w:rPr>
          </w:rPrChange>
        </w:rPr>
        <w:t>n</w:t>
      </w:r>
      <w:r w:rsidR="00496E74" w:rsidRPr="00037098">
        <w:rPr>
          <w:rFonts w:ascii="Poppins" w:hAnsi="Poppins"/>
          <w:color w:val="auto"/>
          <w:rPrChange w:id="1861" w:author="Stuart McLarnon (NESO)" w:date="2024-11-20T15:15:00Z">
            <w:rPr>
              <w:color w:val="auto"/>
            </w:rPr>
          </w:rPrChange>
        </w:rPr>
        <w:t>eed to be factored into the System Defence Plan)</w:t>
      </w:r>
      <w:r w:rsidR="00A776C4" w:rsidRPr="00037098">
        <w:rPr>
          <w:rFonts w:ascii="Poppins" w:hAnsi="Poppins"/>
          <w:color w:val="auto"/>
          <w:rPrChange w:id="1862" w:author="Stuart McLarnon (NESO)" w:date="2024-11-20T15:15:00Z">
            <w:rPr>
              <w:color w:val="auto"/>
            </w:rPr>
          </w:rPrChange>
        </w:rPr>
        <w:t xml:space="preserve">.  Within GB </w:t>
      </w:r>
      <w:r w:rsidR="00032812" w:rsidRPr="00037098">
        <w:rPr>
          <w:rFonts w:ascii="Poppins" w:hAnsi="Poppins"/>
          <w:color w:val="auto"/>
          <w:rPrChange w:id="1863" w:author="Stuart McLarnon (NESO)" w:date="2024-11-20T15:15:00Z">
            <w:rPr>
              <w:color w:val="auto"/>
            </w:rPr>
          </w:rPrChange>
        </w:rPr>
        <w:t xml:space="preserve">there is an obligation to refresh the </w:t>
      </w:r>
      <w:r w:rsidR="00DA765D" w:rsidRPr="00037098">
        <w:rPr>
          <w:rFonts w:ascii="Poppins" w:hAnsi="Poppins"/>
          <w:color w:val="auto"/>
          <w:rPrChange w:id="1864" w:author="Stuart McLarnon (NESO)" w:date="2024-11-20T15:15:00Z">
            <w:rPr>
              <w:color w:val="auto"/>
            </w:rPr>
          </w:rPrChange>
        </w:rPr>
        <w:t xml:space="preserve">System Defence Plan and System Restoration Plan, noting that the System Defence Plan refers to the Frequency </w:t>
      </w:r>
      <w:r w:rsidR="008B2F67" w:rsidRPr="00037098">
        <w:rPr>
          <w:rFonts w:ascii="Poppins" w:hAnsi="Poppins"/>
          <w:color w:val="auto"/>
          <w:rPrChange w:id="1865" w:author="Stuart McLarnon (NESO)" w:date="2024-11-20T15:15:00Z">
            <w:rPr>
              <w:color w:val="auto"/>
            </w:rPr>
          </w:rPrChange>
        </w:rPr>
        <w:t xml:space="preserve">Risk </w:t>
      </w:r>
      <w:r w:rsidR="00DA765D" w:rsidRPr="00037098">
        <w:rPr>
          <w:rFonts w:ascii="Poppins" w:hAnsi="Poppins"/>
          <w:color w:val="auto"/>
          <w:rPrChange w:id="1866" w:author="Stuart McLarnon (NESO)" w:date="2024-11-20T15:15:00Z">
            <w:rPr>
              <w:color w:val="auto"/>
            </w:rPr>
          </w:rPrChange>
        </w:rPr>
        <w:t xml:space="preserve">Control Report </w:t>
      </w:r>
      <w:r w:rsidR="008B2F67" w:rsidRPr="00037098">
        <w:rPr>
          <w:rFonts w:ascii="Poppins" w:hAnsi="Poppins"/>
          <w:color w:val="auto"/>
          <w:rPrChange w:id="1867" w:author="Stuart McLarnon (NESO)" w:date="2024-11-20T15:15:00Z">
            <w:rPr>
              <w:color w:val="auto"/>
            </w:rPr>
          </w:rPrChange>
        </w:rPr>
        <w:t xml:space="preserve">(FRCR) </w:t>
      </w:r>
      <w:r w:rsidR="00DA765D" w:rsidRPr="00037098">
        <w:rPr>
          <w:rFonts w:ascii="Poppins" w:hAnsi="Poppins"/>
          <w:color w:val="auto"/>
          <w:rPrChange w:id="1868" w:author="Stuart McLarnon (NESO)" w:date="2024-11-20T15:15:00Z">
            <w:rPr>
              <w:color w:val="auto"/>
            </w:rPr>
          </w:rPrChange>
        </w:rPr>
        <w:t xml:space="preserve">which is to be reviewed at least annually. </w:t>
      </w:r>
      <w:del w:id="1869" w:author="Stuart McLarnon (NESO)" w:date="2025-01-22T14:08:00Z" w16du:dateUtc="2025-01-22T14:08:00Z">
        <w:r w:rsidR="00DA765D" w:rsidRPr="00037098" w:rsidDel="00935490">
          <w:rPr>
            <w:rFonts w:ascii="Poppins" w:hAnsi="Poppins"/>
            <w:color w:val="auto"/>
            <w:rPrChange w:id="1870" w:author="Stuart McLarnon (NESO)" w:date="2024-11-20T15:15:00Z">
              <w:rPr>
                <w:color w:val="auto"/>
              </w:rPr>
            </w:rPrChange>
          </w:rPr>
          <w:delText xml:space="preserve"> </w:delText>
        </w:r>
      </w:del>
      <w:r w:rsidR="00AF3511" w:rsidRPr="00037098">
        <w:rPr>
          <w:rFonts w:ascii="Poppins" w:hAnsi="Poppins"/>
          <w:color w:val="auto"/>
          <w:rPrChange w:id="1871" w:author="Stuart McLarnon (NESO)" w:date="2024-11-20T15:15:00Z">
            <w:rPr>
              <w:color w:val="auto"/>
            </w:rPr>
          </w:rPrChange>
        </w:rPr>
        <w:t xml:space="preserve">The Transmission System is also designed and operated to the requirements of the </w:t>
      </w:r>
      <w:ins w:id="1872" w:author="Stuart McLarnon (NESO)" w:date="2025-01-22T14:07:00Z" w16du:dateUtc="2025-01-22T14:07:00Z">
        <w:r w:rsidR="00B72334" w:rsidRPr="00B72334">
          <w:rPr>
            <w:rFonts w:ascii="Poppins" w:hAnsi="Poppins"/>
            <w:color w:val="auto"/>
          </w:rPr>
          <w:t>National Electricity Transmission System Security and Quality of Supply Standard (NETS</w:t>
        </w:r>
      </w:ins>
      <w:del w:id="1873" w:author="Stuart McLarnon (NESO)" w:date="2025-01-22T14:07:00Z" w16du:dateUtc="2025-01-22T14:07:00Z">
        <w:r w:rsidR="00AF3511" w:rsidRPr="00037098" w:rsidDel="00B72334">
          <w:rPr>
            <w:rFonts w:ascii="Poppins" w:hAnsi="Poppins"/>
            <w:color w:val="auto"/>
            <w:rPrChange w:id="1874" w:author="Stuart McLarnon (NESO)" w:date="2024-11-20T15:15:00Z">
              <w:rPr>
                <w:color w:val="auto"/>
              </w:rPr>
            </w:rPrChange>
          </w:rPr>
          <w:delText>S</w:delText>
        </w:r>
        <w:r w:rsidR="00F62672" w:rsidRPr="00037098" w:rsidDel="00B72334">
          <w:rPr>
            <w:rFonts w:ascii="Poppins" w:hAnsi="Poppins"/>
            <w:color w:val="auto"/>
            <w:rPrChange w:id="1875" w:author="Stuart McLarnon (NESO)" w:date="2024-11-20T15:15:00Z">
              <w:rPr>
                <w:color w:val="auto"/>
              </w:rPr>
            </w:rPrChange>
          </w:rPr>
          <w:delText xml:space="preserve">ecurity and Quality of Supply Standard </w:delText>
        </w:r>
      </w:del>
      <w:ins w:id="1876" w:author="Stuart McLarnon (NESO)" w:date="2025-01-22T14:07:00Z" w16du:dateUtc="2025-01-22T14:07:00Z">
        <w:r w:rsidR="00B72334">
          <w:rPr>
            <w:rFonts w:ascii="Poppins" w:hAnsi="Poppins"/>
            <w:color w:val="auto"/>
          </w:rPr>
          <w:t xml:space="preserve"> </w:t>
        </w:r>
      </w:ins>
      <w:del w:id="1877" w:author="Stuart McLarnon (NESO)" w:date="2025-01-22T14:07:00Z" w16du:dateUtc="2025-01-22T14:07:00Z">
        <w:r w:rsidR="00312197" w:rsidRPr="00037098" w:rsidDel="00B72334">
          <w:rPr>
            <w:rFonts w:ascii="Poppins" w:hAnsi="Poppins"/>
            <w:color w:val="auto"/>
            <w:rPrChange w:id="1878" w:author="Stuart McLarnon (NESO)" w:date="2024-11-20T15:15:00Z">
              <w:rPr>
                <w:color w:val="auto"/>
              </w:rPr>
            </w:rPrChange>
          </w:rPr>
          <w:delText>(</w:delText>
        </w:r>
      </w:del>
      <w:r w:rsidR="00F62672" w:rsidRPr="00037098">
        <w:rPr>
          <w:rFonts w:ascii="Poppins" w:hAnsi="Poppins"/>
          <w:color w:val="auto"/>
          <w:rPrChange w:id="1879" w:author="Stuart McLarnon (NESO)" w:date="2024-11-20T15:15:00Z">
            <w:rPr>
              <w:color w:val="auto"/>
            </w:rPr>
          </w:rPrChange>
        </w:rPr>
        <w:t>SQSS</w:t>
      </w:r>
      <w:r w:rsidR="002B5088" w:rsidRPr="00037098">
        <w:rPr>
          <w:rFonts w:ascii="Poppins" w:hAnsi="Poppins"/>
          <w:color w:val="auto"/>
          <w:rPrChange w:id="1880" w:author="Stuart McLarnon (NESO)" w:date="2024-11-20T15:15:00Z">
            <w:rPr>
              <w:color w:val="auto"/>
            </w:rPr>
          </w:rPrChange>
        </w:rPr>
        <w:t>)</w:t>
      </w:r>
      <w:r w:rsidR="0080180D" w:rsidRPr="00037098">
        <w:rPr>
          <w:rStyle w:val="FootnoteReference"/>
          <w:rFonts w:ascii="Poppins" w:hAnsi="Poppins"/>
          <w:color w:val="auto"/>
          <w:rPrChange w:id="1881" w:author="Stuart McLarnon (NESO)" w:date="2024-11-20T15:15:00Z">
            <w:rPr>
              <w:rStyle w:val="FootnoteReference"/>
              <w:color w:val="auto"/>
            </w:rPr>
          </w:rPrChange>
        </w:rPr>
        <w:footnoteReference w:id="3"/>
      </w:r>
      <w:r w:rsidR="00E475AA" w:rsidRPr="00037098">
        <w:rPr>
          <w:rFonts w:ascii="Poppins" w:hAnsi="Poppins"/>
          <w:color w:val="auto"/>
          <w:rPrChange w:id="1896" w:author="Stuart McLarnon (NESO)" w:date="2024-11-20T15:15:00Z">
            <w:rPr>
              <w:color w:val="auto"/>
            </w:rPr>
          </w:rPrChange>
        </w:rPr>
        <w:t xml:space="preserve"> which accounts for </w:t>
      </w:r>
      <w:r w:rsidR="00A7575B" w:rsidRPr="00037098">
        <w:rPr>
          <w:rFonts w:ascii="Poppins" w:hAnsi="Poppins"/>
          <w:color w:val="auto"/>
          <w:rPrChange w:id="1897" w:author="Stuart McLarnon (NESO)" w:date="2024-11-20T15:15:00Z">
            <w:rPr>
              <w:color w:val="auto"/>
            </w:rPr>
          </w:rPrChange>
        </w:rPr>
        <w:t>new connections and reinforcements</w:t>
      </w:r>
      <w:r w:rsidR="00312197" w:rsidRPr="00037098">
        <w:rPr>
          <w:rFonts w:ascii="Poppins" w:hAnsi="Poppins"/>
          <w:color w:val="auto"/>
          <w:rPrChange w:id="1898" w:author="Stuart McLarnon (NESO)" w:date="2024-11-20T15:15:00Z">
            <w:rPr>
              <w:color w:val="auto"/>
            </w:rPr>
          </w:rPrChange>
        </w:rPr>
        <w:t>.</w:t>
      </w:r>
      <w:r w:rsidR="002B5088" w:rsidRPr="00037098">
        <w:rPr>
          <w:rFonts w:ascii="Poppins" w:hAnsi="Poppins"/>
          <w:color w:val="auto"/>
          <w:rPrChange w:id="1899" w:author="Stuart McLarnon (NESO)" w:date="2024-11-20T15:15:00Z">
            <w:rPr>
              <w:color w:val="auto"/>
            </w:rPr>
          </w:rPrChange>
        </w:rPr>
        <w:t xml:space="preserve"> </w:t>
      </w:r>
      <w:r w:rsidR="00357A0F" w:rsidRPr="00037098">
        <w:rPr>
          <w:rFonts w:ascii="Poppins" w:hAnsi="Poppins"/>
          <w:color w:val="auto"/>
          <w:rPrChange w:id="1900" w:author="Stuart McLarnon (NESO)" w:date="2024-11-20T15:15:00Z">
            <w:rPr>
              <w:color w:val="auto"/>
            </w:rPr>
          </w:rPrChange>
        </w:rPr>
        <w:t xml:space="preserve"> </w:t>
      </w:r>
      <w:r w:rsidR="00637AFC" w:rsidRPr="00037098">
        <w:rPr>
          <w:rFonts w:ascii="Poppins" w:hAnsi="Poppins"/>
          <w:color w:val="auto"/>
          <w:rPrChange w:id="1901" w:author="Stuart McLarnon (NESO)" w:date="2024-11-20T15:15:00Z">
            <w:rPr>
              <w:color w:val="auto"/>
            </w:rPr>
          </w:rPrChange>
        </w:rPr>
        <w:t>In addition</w:t>
      </w:r>
      <w:r w:rsidR="00A710FB" w:rsidRPr="00037098">
        <w:rPr>
          <w:rFonts w:ascii="Poppins" w:hAnsi="Poppins"/>
          <w:color w:val="auto"/>
          <w:rPrChange w:id="1902" w:author="Stuart McLarnon (NESO)" w:date="2024-11-20T15:15:00Z">
            <w:rPr>
              <w:color w:val="auto"/>
            </w:rPr>
          </w:rPrChange>
        </w:rPr>
        <w:t>,</w:t>
      </w:r>
      <w:r w:rsidR="00637AFC" w:rsidRPr="00037098">
        <w:rPr>
          <w:rFonts w:ascii="Poppins" w:hAnsi="Poppins"/>
          <w:color w:val="auto"/>
          <w:rPrChange w:id="1903" w:author="Stuart McLarnon (NESO)" w:date="2024-11-20T15:15:00Z">
            <w:rPr>
              <w:color w:val="auto"/>
            </w:rPr>
          </w:rPrChange>
        </w:rPr>
        <w:t xml:space="preserve"> and t</w:t>
      </w:r>
      <w:r w:rsidR="00357A0F" w:rsidRPr="00037098">
        <w:rPr>
          <w:rFonts w:ascii="Poppins" w:hAnsi="Poppins"/>
          <w:color w:val="auto"/>
          <w:rPrChange w:id="1904" w:author="Stuart McLarnon (NESO)" w:date="2024-11-20T15:15:00Z">
            <w:rPr>
              <w:color w:val="auto"/>
            </w:rPr>
          </w:rPrChange>
        </w:rPr>
        <w:t xml:space="preserve">hrough </w:t>
      </w:r>
      <w:r w:rsidR="001215FA" w:rsidRPr="00037098">
        <w:rPr>
          <w:rFonts w:ascii="Poppins" w:hAnsi="Poppins"/>
          <w:color w:val="auto"/>
          <w:rPrChange w:id="1905" w:author="Stuart McLarnon (NESO)" w:date="2024-11-20T15:15:00Z">
            <w:rPr>
              <w:color w:val="auto"/>
            </w:rPr>
          </w:rPrChange>
        </w:rPr>
        <w:t>internal and external investigations,</w:t>
      </w:r>
      <w:r w:rsidR="00637AFC" w:rsidRPr="00037098">
        <w:rPr>
          <w:rFonts w:ascii="Poppins" w:hAnsi="Poppins"/>
          <w:color w:val="auto"/>
          <w:rPrChange w:id="1906" w:author="Stuart McLarnon (NESO)" w:date="2024-11-20T15:15:00Z">
            <w:rPr>
              <w:color w:val="auto"/>
            </w:rPr>
          </w:rPrChange>
        </w:rPr>
        <w:t xml:space="preserve"> learning points </w:t>
      </w:r>
      <w:r w:rsidR="007F71C8" w:rsidRPr="00037098">
        <w:rPr>
          <w:rFonts w:ascii="Poppins" w:hAnsi="Poppins"/>
          <w:color w:val="auto"/>
          <w:rPrChange w:id="1907" w:author="Stuart McLarnon (NESO)" w:date="2024-11-20T15:15:00Z">
            <w:rPr>
              <w:color w:val="auto"/>
            </w:rPr>
          </w:rPrChange>
        </w:rPr>
        <w:t xml:space="preserve">arising from </w:t>
      </w:r>
      <w:r w:rsidR="00357A0F" w:rsidRPr="00037098">
        <w:rPr>
          <w:rFonts w:ascii="Poppins" w:hAnsi="Poppins"/>
          <w:color w:val="auto"/>
          <w:rPrChange w:id="1908" w:author="Stuart McLarnon (NESO)" w:date="2024-11-20T15:15:00Z">
            <w:rPr>
              <w:color w:val="auto"/>
            </w:rPr>
          </w:rPrChange>
        </w:rPr>
        <w:t xml:space="preserve">System </w:t>
      </w:r>
      <w:r w:rsidR="007F71C8" w:rsidRPr="00037098">
        <w:rPr>
          <w:rFonts w:ascii="Poppins" w:hAnsi="Poppins"/>
          <w:color w:val="auto"/>
          <w:rPrChange w:id="1909" w:author="Stuart McLarnon (NESO)" w:date="2024-11-20T15:15:00Z">
            <w:rPr>
              <w:color w:val="auto"/>
            </w:rPr>
          </w:rPrChange>
        </w:rPr>
        <w:t>e</w:t>
      </w:r>
      <w:r w:rsidR="00357A0F" w:rsidRPr="00037098">
        <w:rPr>
          <w:rFonts w:ascii="Poppins" w:hAnsi="Poppins"/>
          <w:color w:val="auto"/>
          <w:rPrChange w:id="1910" w:author="Stuart McLarnon (NESO)" w:date="2024-11-20T15:15:00Z">
            <w:rPr>
              <w:color w:val="auto"/>
            </w:rPr>
          </w:rPrChange>
        </w:rPr>
        <w:t>vents</w:t>
      </w:r>
      <w:r w:rsidR="00A710FB" w:rsidRPr="00037098">
        <w:rPr>
          <w:rFonts w:ascii="Poppins" w:hAnsi="Poppins"/>
          <w:color w:val="auto"/>
          <w:rPrChange w:id="1911" w:author="Stuart McLarnon (NESO)" w:date="2024-11-20T15:15:00Z">
            <w:rPr>
              <w:color w:val="auto"/>
            </w:rPr>
          </w:rPrChange>
        </w:rPr>
        <w:t>,</w:t>
      </w:r>
      <w:r w:rsidR="00357A0F" w:rsidRPr="00037098">
        <w:rPr>
          <w:rFonts w:ascii="Poppins" w:hAnsi="Poppins"/>
          <w:color w:val="auto"/>
          <w:rPrChange w:id="1912" w:author="Stuart McLarnon (NESO)" w:date="2024-11-20T15:15:00Z">
            <w:rPr>
              <w:color w:val="auto"/>
            </w:rPr>
          </w:rPrChange>
        </w:rPr>
        <w:t xml:space="preserve"> </w:t>
      </w:r>
      <w:r w:rsidR="001215FA" w:rsidRPr="00037098">
        <w:rPr>
          <w:rFonts w:ascii="Poppins" w:hAnsi="Poppins"/>
          <w:color w:val="auto"/>
          <w:rPrChange w:id="1913" w:author="Stuart McLarnon (NESO)" w:date="2024-11-20T15:15:00Z">
            <w:rPr>
              <w:color w:val="auto"/>
            </w:rPr>
          </w:rPrChange>
        </w:rPr>
        <w:t xml:space="preserve">the development of internal procedures, training and authorisation </w:t>
      </w:r>
      <w:r w:rsidR="00A710FB" w:rsidRPr="00037098">
        <w:rPr>
          <w:rFonts w:ascii="Poppins" w:hAnsi="Poppins"/>
          <w:color w:val="auto"/>
          <w:rPrChange w:id="1914" w:author="Stuart McLarnon (NESO)" w:date="2024-11-20T15:15:00Z">
            <w:rPr>
              <w:color w:val="auto"/>
            </w:rPr>
          </w:rPrChange>
        </w:rPr>
        <w:t xml:space="preserve">beyond </w:t>
      </w:r>
      <w:r w:rsidR="001215FA" w:rsidRPr="00037098">
        <w:rPr>
          <w:rFonts w:ascii="Poppins" w:hAnsi="Poppins"/>
          <w:color w:val="auto"/>
          <w:rPrChange w:id="1915" w:author="Stuart McLarnon (NESO)" w:date="2024-11-20T15:15:00Z">
            <w:rPr>
              <w:color w:val="auto"/>
            </w:rPr>
          </w:rPrChange>
        </w:rPr>
        <w:t>those already in existenc</w:t>
      </w:r>
      <w:r w:rsidR="00A710FB" w:rsidRPr="00037098">
        <w:rPr>
          <w:rFonts w:ascii="Poppins" w:hAnsi="Poppins"/>
          <w:color w:val="auto"/>
          <w:rPrChange w:id="1916" w:author="Stuart McLarnon (NESO)" w:date="2024-11-20T15:15:00Z">
            <w:rPr>
              <w:color w:val="auto"/>
            </w:rPr>
          </w:rPrChange>
        </w:rPr>
        <w:t xml:space="preserve">e updates </w:t>
      </w:r>
      <w:r w:rsidR="00357A0F" w:rsidRPr="00037098">
        <w:rPr>
          <w:rFonts w:ascii="Poppins" w:hAnsi="Poppins"/>
          <w:color w:val="auto"/>
          <w:rPrChange w:id="1917" w:author="Stuart McLarnon (NESO)" w:date="2024-11-20T15:15:00Z">
            <w:rPr>
              <w:color w:val="auto"/>
            </w:rPr>
          </w:rPrChange>
        </w:rPr>
        <w:t>will be introduced to the System Defence Plan, System Restoration Plan and</w:t>
      </w:r>
      <w:r w:rsidR="00CB6E8E">
        <w:rPr>
          <w:rFonts w:ascii="Poppins" w:hAnsi="Poppins"/>
          <w:color w:val="auto"/>
          <w:rPrChange w:id="1918" w:author="Stuart McLarnon (NESO)" w:date="2024-11-20T15:15:00Z">
            <w:rPr>
              <w:color w:val="auto"/>
            </w:rPr>
          </w:rPrChange>
        </w:rPr>
        <w:t xml:space="preserve"> included in the</w:t>
      </w:r>
      <w:r w:rsidR="00357A0F" w:rsidRPr="00037098">
        <w:rPr>
          <w:rFonts w:ascii="Poppins" w:hAnsi="Poppins"/>
          <w:color w:val="auto"/>
          <w:rPrChange w:id="1919" w:author="Stuart McLarnon (NESO)" w:date="2024-11-20T15:15:00Z">
            <w:rPr>
              <w:color w:val="auto"/>
            </w:rPr>
          </w:rPrChange>
        </w:rPr>
        <w:t xml:space="preserve"> </w:t>
      </w:r>
      <w:r w:rsidR="00DE676B" w:rsidRPr="00037098">
        <w:rPr>
          <w:rFonts w:ascii="Poppins" w:hAnsi="Poppins"/>
          <w:color w:val="auto"/>
          <w:rPrChange w:id="1920" w:author="Stuart McLarnon (NESO)" w:date="2024-11-20T15:15:00Z">
            <w:rPr>
              <w:color w:val="auto"/>
            </w:rPr>
          </w:rPrChange>
        </w:rPr>
        <w:t>i</w:t>
      </w:r>
      <w:r w:rsidR="00357A0F" w:rsidRPr="00037098">
        <w:rPr>
          <w:rFonts w:ascii="Poppins" w:hAnsi="Poppins"/>
          <w:color w:val="auto"/>
          <w:rPrChange w:id="1921" w:author="Stuart McLarnon (NESO)" w:date="2024-11-20T15:15:00Z">
            <w:rPr>
              <w:color w:val="auto"/>
            </w:rPr>
          </w:rPrChange>
        </w:rPr>
        <w:t xml:space="preserve">ndustry </w:t>
      </w:r>
      <w:r w:rsidR="00DE676B" w:rsidRPr="00037098">
        <w:rPr>
          <w:rFonts w:ascii="Poppins" w:hAnsi="Poppins"/>
          <w:color w:val="auto"/>
          <w:rPrChange w:id="1922" w:author="Stuart McLarnon (NESO)" w:date="2024-11-20T15:15:00Z">
            <w:rPr>
              <w:color w:val="auto"/>
            </w:rPr>
          </w:rPrChange>
        </w:rPr>
        <w:t>c</w:t>
      </w:r>
      <w:r w:rsidR="00357A0F" w:rsidRPr="00037098">
        <w:rPr>
          <w:rFonts w:ascii="Poppins" w:hAnsi="Poppins"/>
          <w:color w:val="auto"/>
          <w:rPrChange w:id="1923" w:author="Stuart McLarnon (NESO)" w:date="2024-11-20T15:15:00Z">
            <w:rPr>
              <w:color w:val="auto"/>
            </w:rPr>
          </w:rPrChange>
        </w:rPr>
        <w:t xml:space="preserve">odes to </w:t>
      </w:r>
      <w:r w:rsidR="00DE676B" w:rsidRPr="00037098">
        <w:rPr>
          <w:rFonts w:ascii="Poppins" w:hAnsi="Poppins"/>
          <w:color w:val="auto"/>
          <w:rPrChange w:id="1924" w:author="Stuart McLarnon (NESO)" w:date="2024-11-20T15:15:00Z">
            <w:rPr>
              <w:color w:val="auto"/>
            </w:rPr>
          </w:rPrChange>
        </w:rPr>
        <w:t xml:space="preserve">improve the reliability </w:t>
      </w:r>
      <w:r w:rsidR="00470285" w:rsidRPr="00037098">
        <w:rPr>
          <w:rFonts w:ascii="Poppins" w:hAnsi="Poppins"/>
          <w:color w:val="auto"/>
          <w:rPrChange w:id="1925" w:author="Stuart McLarnon (NESO)" w:date="2024-11-20T15:15:00Z">
            <w:rPr>
              <w:color w:val="auto"/>
            </w:rPr>
          </w:rPrChange>
        </w:rPr>
        <w:t>and robustness of the System and ensure its timely re</w:t>
      </w:r>
      <w:r w:rsidR="00C15EA8" w:rsidRPr="00037098">
        <w:rPr>
          <w:rFonts w:ascii="Poppins" w:hAnsi="Poppins"/>
          <w:color w:val="auto"/>
          <w:rPrChange w:id="1926" w:author="Stuart McLarnon (NESO)" w:date="2024-11-20T15:15:00Z">
            <w:rPr>
              <w:color w:val="auto"/>
            </w:rPr>
          </w:rPrChange>
        </w:rPr>
        <w:t>-establishment in the event of a disturbance</w:t>
      </w:r>
      <w:r w:rsidR="00357A0F" w:rsidRPr="00037098">
        <w:rPr>
          <w:rFonts w:ascii="Poppins" w:hAnsi="Poppins"/>
          <w:color w:val="auto"/>
          <w:rPrChange w:id="1927" w:author="Stuart McLarnon (NESO)" w:date="2024-11-20T15:15:00Z">
            <w:rPr>
              <w:color w:val="auto"/>
            </w:rPr>
          </w:rPrChange>
        </w:rPr>
        <w:t>.</w:t>
      </w:r>
      <w:del w:id="1928" w:author="Stuart McLarnon (NESO)" w:date="2024-11-20T15:15:00Z">
        <w:r w:rsidR="00D70E66">
          <w:rPr>
            <w:color w:val="auto"/>
          </w:rPr>
          <w:delText xml:space="preserve">  </w:delText>
        </w:r>
      </w:del>
    </w:p>
    <w:p w14:paraId="03D141B7" w14:textId="1D939418" w:rsidR="002B5088" w:rsidRPr="00037098" w:rsidRDefault="002B5088" w:rsidP="00A776C4">
      <w:pPr>
        <w:tabs>
          <w:tab w:val="left" w:pos="567"/>
          <w:tab w:val="left" w:pos="709"/>
          <w:tab w:val="left" w:pos="993"/>
        </w:tabs>
        <w:ind w:left="567" w:hanging="567"/>
        <w:jc w:val="both"/>
        <w:rPr>
          <w:rFonts w:ascii="Poppins" w:hAnsi="Poppins"/>
          <w:i/>
          <w:color w:val="auto"/>
          <w:rPrChange w:id="1929" w:author="Stuart McLarnon (NESO)" w:date="2024-11-20T15:15:00Z">
            <w:rPr>
              <w:i/>
              <w:color w:val="auto"/>
            </w:rPr>
          </w:rPrChange>
        </w:rPr>
      </w:pPr>
    </w:p>
    <w:p w14:paraId="717523C8" w14:textId="7394CB28" w:rsidR="000226A1" w:rsidRPr="00037098" w:rsidRDefault="00CD701F" w:rsidP="00403BAC">
      <w:pPr>
        <w:tabs>
          <w:tab w:val="left" w:pos="567"/>
          <w:tab w:val="left" w:pos="709"/>
          <w:tab w:val="left" w:pos="993"/>
        </w:tabs>
        <w:ind w:left="567" w:hanging="567"/>
        <w:jc w:val="both"/>
        <w:rPr>
          <w:rFonts w:ascii="Poppins" w:hAnsi="Poppins"/>
          <w:caps/>
          <w:color w:val="auto"/>
          <w:spacing w:val="30"/>
          <w:rPrChange w:id="1930" w:author="Stuart McLarnon (NESO)" w:date="2024-11-20T15:15:00Z">
            <w:rPr>
              <w:caps/>
              <w:color w:val="auto"/>
              <w:spacing w:val="30"/>
            </w:rPr>
          </w:rPrChange>
        </w:rPr>
      </w:pPr>
      <w:r w:rsidRPr="00037098">
        <w:rPr>
          <w:rFonts w:ascii="Poppins" w:hAnsi="Poppins"/>
          <w:color w:val="auto"/>
          <w:rPrChange w:id="1931" w:author="Stuart McLarnon (NESO)" w:date="2024-11-20T15:15:00Z">
            <w:rPr>
              <w:color w:val="auto"/>
            </w:rPr>
          </w:rPrChange>
        </w:rPr>
        <w:t>6</w:t>
      </w:r>
      <w:r w:rsidR="000A0EE8" w:rsidRPr="00037098">
        <w:rPr>
          <w:rFonts w:ascii="Poppins" w:hAnsi="Poppins"/>
          <w:color w:val="auto"/>
          <w:rPrChange w:id="1932" w:author="Stuart McLarnon (NESO)" w:date="2024-11-20T15:15:00Z">
            <w:rPr>
              <w:color w:val="auto"/>
            </w:rPr>
          </w:rPrChange>
        </w:rPr>
        <w:t>.1</w:t>
      </w:r>
      <w:r w:rsidRPr="00037098">
        <w:rPr>
          <w:rFonts w:ascii="Poppins" w:hAnsi="Poppins"/>
          <w:color w:val="auto"/>
          <w:rPrChange w:id="1933" w:author="Stuart McLarnon (NESO)" w:date="2024-11-20T15:15:00Z">
            <w:rPr>
              <w:color w:val="auto"/>
            </w:rPr>
          </w:rPrChange>
        </w:rPr>
        <w:t>.7</w:t>
      </w:r>
      <w:r w:rsidR="000A0EE8" w:rsidRPr="00037098">
        <w:rPr>
          <w:rFonts w:ascii="Poppins" w:hAnsi="Poppins"/>
          <w:i/>
          <w:color w:val="auto"/>
          <w:rPrChange w:id="1934" w:author="Stuart McLarnon (NESO)" w:date="2024-11-20T15:15:00Z">
            <w:rPr>
              <w:i/>
              <w:color w:val="auto"/>
            </w:rPr>
          </w:rPrChange>
        </w:rPr>
        <w:tab/>
      </w:r>
      <w:r w:rsidR="00F74199" w:rsidRPr="00037098">
        <w:rPr>
          <w:rFonts w:ascii="Poppins" w:hAnsi="Poppins"/>
          <w:color w:val="auto"/>
          <w:rPrChange w:id="1935" w:author="Stuart McLarnon (NESO)" w:date="2024-11-20T15:15:00Z">
            <w:rPr>
              <w:color w:val="auto"/>
            </w:rPr>
          </w:rPrChange>
        </w:rPr>
        <w:t xml:space="preserve">Article 50(5) of the EU NCER states </w:t>
      </w:r>
      <w:r w:rsidR="00F74199" w:rsidRPr="00037098">
        <w:rPr>
          <w:rFonts w:ascii="Poppins" w:hAnsi="Poppins"/>
          <w:i/>
          <w:color w:val="auto"/>
          <w:rPrChange w:id="1936" w:author="Stuart McLarnon (NESO)" w:date="2024-11-20T15:15:00Z">
            <w:rPr>
              <w:i/>
              <w:color w:val="auto"/>
            </w:rPr>
          </w:rPrChange>
        </w:rPr>
        <w:t>“</w:t>
      </w:r>
      <w:r w:rsidR="00AE4A0B" w:rsidRPr="00037098">
        <w:rPr>
          <w:rFonts w:ascii="Poppins" w:hAnsi="Poppins"/>
          <w:i/>
          <w:color w:val="auto"/>
          <w:rPrChange w:id="1937" w:author="Stuart McLarnon (NESO)" w:date="2024-11-20T15:15:00Z">
            <w:rPr>
              <w:i/>
              <w:color w:val="auto"/>
            </w:rPr>
          </w:rPrChange>
        </w:rPr>
        <w:t>When the TSO identifies the need to adapt the system defence plan, it shall amend its system defence plan and implement these amendments in accordance with points (c) and (d) of Article 4(2) and Articles 11 and 12</w:t>
      </w:r>
      <w:r w:rsidR="00064FB3" w:rsidRPr="00037098">
        <w:rPr>
          <w:rFonts w:ascii="Poppins" w:hAnsi="Poppins"/>
          <w:i/>
          <w:color w:val="auto"/>
          <w:rPrChange w:id="1938" w:author="Stuart McLarnon (NESO)" w:date="2024-11-20T15:15:00Z">
            <w:rPr>
              <w:i/>
              <w:color w:val="auto"/>
            </w:rPr>
          </w:rPrChange>
        </w:rPr>
        <w:t>”</w:t>
      </w:r>
      <w:r w:rsidR="00AE4A0B" w:rsidRPr="00037098">
        <w:rPr>
          <w:rFonts w:ascii="Poppins" w:hAnsi="Poppins"/>
          <w:i/>
          <w:color w:val="auto"/>
          <w:rPrChange w:id="1939" w:author="Stuart McLarnon (NESO)" w:date="2024-11-20T15:15:00Z">
            <w:rPr>
              <w:i/>
              <w:color w:val="auto"/>
            </w:rPr>
          </w:rPrChange>
        </w:rPr>
        <w:t>.</w:t>
      </w:r>
      <w:r w:rsidR="00C2651A" w:rsidRPr="00037098">
        <w:rPr>
          <w:rFonts w:ascii="Poppins" w:hAnsi="Poppins"/>
          <w:i/>
          <w:color w:val="auto"/>
          <w:rPrChange w:id="1940" w:author="Stuart McLarnon (NESO)" w:date="2024-11-20T15:15:00Z">
            <w:rPr>
              <w:i/>
              <w:color w:val="auto"/>
            </w:rPr>
          </w:rPrChange>
        </w:rPr>
        <w:t xml:space="preserve"> </w:t>
      </w:r>
      <w:r w:rsidR="00B72F77" w:rsidRPr="00037098">
        <w:rPr>
          <w:rFonts w:ascii="Poppins" w:hAnsi="Poppins"/>
          <w:color w:val="auto"/>
          <w:rPrChange w:id="1941" w:author="Stuart McLarnon (NESO)" w:date="2024-11-20T15:15:00Z">
            <w:rPr>
              <w:color w:val="auto"/>
            </w:rPr>
          </w:rPrChange>
        </w:rPr>
        <w:t>In summary there will be a need to update the System Defence Plan as the System and the type of plant connected to it evolve</w:t>
      </w:r>
      <w:r w:rsidR="00397ECF" w:rsidRPr="00037098">
        <w:rPr>
          <w:rFonts w:ascii="Poppins" w:hAnsi="Poppins"/>
          <w:color w:val="auto"/>
          <w:rPrChange w:id="1942" w:author="Stuart McLarnon (NESO)" w:date="2024-11-20T15:15:00Z">
            <w:rPr>
              <w:color w:val="auto"/>
            </w:rPr>
          </w:rPrChange>
        </w:rPr>
        <w:t>s</w:t>
      </w:r>
      <w:r w:rsidR="00B72F77" w:rsidRPr="00037098">
        <w:rPr>
          <w:rFonts w:ascii="Poppins" w:hAnsi="Poppins"/>
          <w:color w:val="auto"/>
          <w:rPrChange w:id="1943" w:author="Stuart McLarnon (NESO)" w:date="2024-11-20T15:15:00Z">
            <w:rPr>
              <w:color w:val="auto"/>
            </w:rPr>
          </w:rPrChange>
        </w:rPr>
        <w:t xml:space="preserve">.  </w:t>
      </w:r>
      <w:r w:rsidR="00397ECF" w:rsidRPr="00037098">
        <w:rPr>
          <w:rFonts w:ascii="Poppins" w:hAnsi="Poppins"/>
          <w:color w:val="auto"/>
          <w:rPrChange w:id="1944" w:author="Stuart McLarnon (NESO)" w:date="2024-11-20T15:15:00Z">
            <w:rPr>
              <w:color w:val="auto"/>
            </w:rPr>
          </w:rPrChange>
        </w:rPr>
        <w:t>When</w:t>
      </w:r>
      <w:r w:rsidR="00B72F77" w:rsidRPr="00037098">
        <w:rPr>
          <w:rFonts w:ascii="Poppins" w:hAnsi="Poppins"/>
          <w:color w:val="auto"/>
          <w:rPrChange w:id="1945" w:author="Stuart McLarnon (NESO)" w:date="2024-11-20T15:15:00Z">
            <w:rPr>
              <w:color w:val="auto"/>
            </w:rPr>
          </w:rPrChange>
        </w:rPr>
        <w:t xml:space="preserve"> the </w:t>
      </w:r>
      <w:r w:rsidR="0085308D" w:rsidRPr="00037098">
        <w:rPr>
          <w:rFonts w:ascii="Poppins" w:hAnsi="Poppins"/>
          <w:color w:val="auto"/>
          <w:rPrChange w:id="1946" w:author="Stuart McLarnon (NESO)" w:date="2024-11-20T15:15:00Z">
            <w:rPr>
              <w:color w:val="auto"/>
            </w:rPr>
          </w:rPrChange>
        </w:rPr>
        <w:t xml:space="preserve">System Defence Plan is updated, this shall follow the same process as defined in EU NCER Article 4(2) and Articles 11 and 12 in the same way that the current System Defence Plan has been prepared. </w:t>
      </w:r>
      <w:r w:rsidR="000226A1" w:rsidRPr="00037098">
        <w:rPr>
          <w:rFonts w:ascii="Poppins" w:hAnsi="Poppins"/>
          <w:color w:val="auto"/>
          <w:rPrChange w:id="1947" w:author="Stuart McLarnon (NESO)" w:date="2024-11-20T15:15:00Z">
            <w:rPr>
              <w:color w:val="auto"/>
            </w:rPr>
          </w:rPrChange>
        </w:rPr>
        <w:t xml:space="preserve"> </w:t>
      </w:r>
    </w:p>
    <w:p w14:paraId="35EAAF09" w14:textId="2E42A276" w:rsidR="000226A1" w:rsidRPr="00037098" w:rsidRDefault="00403BAC" w:rsidP="00651539">
      <w:pPr>
        <w:pStyle w:val="Heading1"/>
        <w:rPr>
          <w:rFonts w:ascii="Poppins Medium" w:hAnsi="Poppins Medium"/>
          <w:color w:val="3F0731"/>
          <w:sz w:val="32"/>
          <w:rPrChange w:id="1948" w:author="Stuart McLarnon (NESO)" w:date="2024-11-20T15:15:00Z">
            <w:rPr/>
          </w:rPrChange>
        </w:rPr>
      </w:pPr>
      <w:bookmarkStart w:id="1949" w:name="_Toc104197615"/>
      <w:bookmarkStart w:id="1950" w:name="_Toc24975038"/>
      <w:bookmarkStart w:id="1951" w:name="_Toc119777608"/>
      <w:r w:rsidRPr="00037098">
        <w:rPr>
          <w:rFonts w:ascii="Poppins Medium" w:hAnsi="Poppins Medium"/>
          <w:color w:val="3F0731"/>
          <w:sz w:val="32"/>
          <w:rPrChange w:id="1952" w:author="Stuart McLarnon (NESO)" w:date="2024-11-20T15:15:00Z">
            <w:rPr/>
          </w:rPrChange>
        </w:rPr>
        <w:lastRenderedPageBreak/>
        <w:t>Compliance Testing and Periodic Review of the Restoration Plan</w:t>
      </w:r>
      <w:bookmarkEnd w:id="1949"/>
      <w:bookmarkEnd w:id="1950"/>
      <w:bookmarkEnd w:id="1951"/>
    </w:p>
    <w:p w14:paraId="289F94A2" w14:textId="291251A2" w:rsidR="0099435E" w:rsidRPr="00037098" w:rsidRDefault="00CD701F">
      <w:pPr>
        <w:tabs>
          <w:tab w:val="left" w:pos="567"/>
          <w:tab w:val="left" w:pos="709"/>
        </w:tabs>
        <w:ind w:left="567" w:hanging="567"/>
        <w:jc w:val="both"/>
        <w:rPr>
          <w:rFonts w:ascii="Poppins" w:hAnsi="Poppins"/>
          <w:i/>
          <w:color w:val="auto"/>
          <w:rPrChange w:id="1953" w:author="Stuart McLarnon (NESO)" w:date="2024-11-20T15:15:00Z">
            <w:rPr>
              <w:i/>
              <w:color w:val="auto"/>
            </w:rPr>
          </w:rPrChange>
        </w:rPr>
        <w:pPrChange w:id="1954" w:author="Stuart McLarnon (NESO)" w:date="2025-01-22T14:09:00Z" w16du:dateUtc="2025-01-22T14:09:00Z">
          <w:pPr>
            <w:tabs>
              <w:tab w:val="left" w:pos="567"/>
              <w:tab w:val="left" w:pos="709"/>
            </w:tabs>
            <w:jc w:val="both"/>
          </w:pPr>
        </w:pPrChange>
      </w:pPr>
      <w:r>
        <w:rPr>
          <w:color w:val="auto"/>
        </w:rPr>
        <w:t>7</w:t>
      </w:r>
      <w:r w:rsidR="003E4E24" w:rsidRPr="00651539">
        <w:rPr>
          <w:color w:val="auto"/>
        </w:rPr>
        <w:t>.1.1</w:t>
      </w:r>
      <w:r w:rsidR="003E4E24" w:rsidRPr="00037098">
        <w:rPr>
          <w:rFonts w:ascii="Poppins" w:hAnsi="Poppins"/>
          <w:color w:val="auto"/>
          <w:rPrChange w:id="1955" w:author="Stuart McLarnon (NESO)" w:date="2024-11-20T15:15:00Z">
            <w:rPr>
              <w:color w:val="auto"/>
            </w:rPr>
          </w:rPrChange>
        </w:rPr>
        <w:tab/>
        <w:t xml:space="preserve">Article 51(1) of EU NCER states </w:t>
      </w:r>
      <w:r w:rsidR="002F7961" w:rsidRPr="00037098">
        <w:rPr>
          <w:rFonts w:ascii="Poppins" w:hAnsi="Poppins"/>
          <w:color w:val="auto"/>
          <w:rPrChange w:id="1956" w:author="Stuart McLarnon (NESO)" w:date="2024-11-20T15:15:00Z">
            <w:rPr>
              <w:color w:val="auto"/>
            </w:rPr>
          </w:rPrChange>
        </w:rPr>
        <w:t>“</w:t>
      </w:r>
      <w:r w:rsidR="0099435E" w:rsidRPr="00037098">
        <w:rPr>
          <w:rFonts w:ascii="Poppins" w:hAnsi="Poppins"/>
          <w:i/>
          <w:color w:val="auto"/>
          <w:rPrChange w:id="1957" w:author="Stuart McLarnon (NESO)" w:date="2024-11-20T15:15:00Z">
            <w:rPr>
              <w:i/>
              <w:color w:val="auto"/>
            </w:rPr>
          </w:rPrChange>
        </w:rPr>
        <w:t xml:space="preserve">Each TSO shall review the measures </w:t>
      </w:r>
      <w:del w:id="1958" w:author="Stuart McLarnon (NESO)" w:date="2025-01-22T14:08:00Z" w16du:dateUtc="2025-01-22T14:08:00Z">
        <w:r w:rsidR="0099435E" w:rsidRPr="00037098" w:rsidDel="00D82B1E">
          <w:rPr>
            <w:rFonts w:ascii="Poppins" w:hAnsi="Poppins"/>
            <w:i/>
            <w:color w:val="auto"/>
            <w:rPrChange w:id="1959" w:author="Stuart McLarnon (NESO)" w:date="2024-11-20T15:15:00Z">
              <w:rPr>
                <w:i/>
                <w:color w:val="auto"/>
              </w:rPr>
            </w:rPrChange>
          </w:rPr>
          <w:tab/>
        </w:r>
      </w:del>
      <w:r w:rsidR="0099435E" w:rsidRPr="00037098">
        <w:rPr>
          <w:rFonts w:ascii="Poppins" w:hAnsi="Poppins"/>
          <w:i/>
          <w:color w:val="auto"/>
          <w:rPrChange w:id="1960" w:author="Stuart McLarnon (NESO)" w:date="2024-11-20T15:15:00Z">
            <w:rPr>
              <w:i/>
              <w:color w:val="auto"/>
            </w:rPr>
          </w:rPrChange>
        </w:rPr>
        <w:t xml:space="preserve">of its restoration plan using computer simulation tests, using data from </w:t>
      </w:r>
      <w:del w:id="1961" w:author="Stuart McLarnon (NESO)" w:date="2025-01-22T14:08:00Z" w16du:dateUtc="2025-01-22T14:08:00Z">
        <w:r w:rsidR="0099435E" w:rsidRPr="00037098" w:rsidDel="00D82B1E">
          <w:rPr>
            <w:rFonts w:ascii="Poppins" w:hAnsi="Poppins"/>
            <w:i/>
            <w:color w:val="auto"/>
            <w:rPrChange w:id="1962" w:author="Stuart McLarnon (NESO)" w:date="2024-11-20T15:15:00Z">
              <w:rPr>
                <w:i/>
                <w:color w:val="auto"/>
              </w:rPr>
            </w:rPrChange>
          </w:rPr>
          <w:tab/>
        </w:r>
      </w:del>
      <w:r w:rsidR="0099435E" w:rsidRPr="00037098">
        <w:rPr>
          <w:rFonts w:ascii="Poppins" w:hAnsi="Poppins"/>
          <w:i/>
          <w:color w:val="auto"/>
          <w:rPrChange w:id="1963" w:author="Stuart McLarnon (NESO)" w:date="2024-11-20T15:15:00Z">
            <w:rPr>
              <w:i/>
              <w:color w:val="auto"/>
            </w:rPr>
          </w:rPrChange>
        </w:rPr>
        <w:t xml:space="preserve">the DSOs identified pursuant to Article 23(4) and the restoration service </w:t>
      </w:r>
      <w:del w:id="1964" w:author="Stuart McLarnon (NESO)" w:date="2025-01-22T14:08:00Z" w16du:dateUtc="2025-01-22T14:08:00Z">
        <w:r w:rsidR="0099435E" w:rsidRPr="00037098" w:rsidDel="00D82B1E">
          <w:rPr>
            <w:rFonts w:ascii="Poppins" w:hAnsi="Poppins"/>
            <w:i/>
            <w:color w:val="auto"/>
            <w:rPrChange w:id="1965" w:author="Stuart McLarnon (NESO)" w:date="2024-11-20T15:15:00Z">
              <w:rPr>
                <w:i/>
                <w:color w:val="auto"/>
              </w:rPr>
            </w:rPrChange>
          </w:rPr>
          <w:tab/>
        </w:r>
      </w:del>
      <w:r w:rsidR="0099435E" w:rsidRPr="00037098">
        <w:rPr>
          <w:rFonts w:ascii="Poppins" w:hAnsi="Poppins"/>
          <w:i/>
          <w:color w:val="auto"/>
          <w:rPrChange w:id="1966" w:author="Stuart McLarnon (NESO)" w:date="2024-11-20T15:15:00Z">
            <w:rPr>
              <w:i/>
              <w:color w:val="auto"/>
            </w:rPr>
          </w:rPrChange>
        </w:rPr>
        <w:t>providers, at least every five years. The TSO shall define these</w:t>
      </w:r>
      <w:ins w:id="1967" w:author="Stuart McLarnon (NESO)" w:date="2025-01-22T14:08:00Z" w16du:dateUtc="2025-01-22T14:08:00Z">
        <w:r w:rsidR="00D82B1E">
          <w:rPr>
            <w:rFonts w:ascii="Poppins" w:hAnsi="Poppins"/>
            <w:i/>
            <w:color w:val="auto"/>
          </w:rPr>
          <w:t xml:space="preserve"> </w:t>
        </w:r>
      </w:ins>
      <w:del w:id="1968" w:author="Stuart McLarnon (NESO)" w:date="2025-01-22T14:08:00Z" w16du:dateUtc="2025-01-22T14:08:00Z">
        <w:r w:rsidR="0099435E" w:rsidRPr="00037098" w:rsidDel="00D82B1E">
          <w:rPr>
            <w:rFonts w:ascii="Poppins" w:hAnsi="Poppins"/>
            <w:i/>
            <w:color w:val="auto"/>
            <w:rPrChange w:id="1969" w:author="Stuart McLarnon (NESO)" w:date="2024-11-20T15:15:00Z">
              <w:rPr>
                <w:i/>
                <w:color w:val="auto"/>
              </w:rPr>
            </w:rPrChange>
          </w:rPr>
          <w:delText xml:space="preserve"> </w:delText>
        </w:r>
        <w:r w:rsidR="0099435E" w:rsidRPr="00037098" w:rsidDel="00D82B1E">
          <w:rPr>
            <w:rFonts w:ascii="Poppins" w:hAnsi="Poppins"/>
            <w:i/>
            <w:color w:val="auto"/>
            <w:rPrChange w:id="1970" w:author="Stuart McLarnon (NESO)" w:date="2024-11-20T15:15:00Z">
              <w:rPr>
                <w:i/>
                <w:color w:val="auto"/>
              </w:rPr>
            </w:rPrChange>
          </w:rPr>
          <w:tab/>
        </w:r>
      </w:del>
      <w:r w:rsidR="0099435E" w:rsidRPr="00037098">
        <w:rPr>
          <w:rFonts w:ascii="Poppins" w:hAnsi="Poppins"/>
          <w:i/>
          <w:color w:val="auto"/>
          <w:rPrChange w:id="1971" w:author="Stuart McLarnon (NESO)" w:date="2024-11-20T15:15:00Z">
            <w:rPr>
              <w:i/>
              <w:color w:val="auto"/>
            </w:rPr>
          </w:rPrChange>
        </w:rPr>
        <w:t xml:space="preserve">simulation tests in a dedicated testing procedure covering at least: </w:t>
      </w:r>
    </w:p>
    <w:p w14:paraId="581C34DC" w14:textId="7ACB0651" w:rsidR="0099435E" w:rsidRPr="00037098" w:rsidRDefault="0099435E" w:rsidP="00651539">
      <w:pPr>
        <w:pStyle w:val="ListParagraph"/>
        <w:numPr>
          <w:ilvl w:val="0"/>
          <w:numId w:val="28"/>
        </w:numPr>
        <w:tabs>
          <w:tab w:val="left" w:pos="567"/>
          <w:tab w:val="left" w:pos="993"/>
        </w:tabs>
        <w:ind w:left="1276"/>
        <w:jc w:val="both"/>
        <w:rPr>
          <w:rFonts w:ascii="Poppins" w:hAnsi="Poppins"/>
          <w:i/>
          <w:color w:val="auto"/>
          <w:rPrChange w:id="1972" w:author="Stuart McLarnon (NESO)" w:date="2024-11-20T15:15:00Z">
            <w:rPr>
              <w:i/>
              <w:color w:val="auto"/>
            </w:rPr>
          </w:rPrChange>
        </w:rPr>
      </w:pPr>
      <w:r w:rsidRPr="00037098">
        <w:rPr>
          <w:rFonts w:ascii="Poppins" w:hAnsi="Poppins"/>
          <w:i/>
          <w:color w:val="auto"/>
          <w:rPrChange w:id="1973" w:author="Stuart McLarnon (NESO)" w:date="2024-11-20T15:15:00Z">
            <w:rPr>
              <w:i/>
              <w:color w:val="auto"/>
            </w:rPr>
          </w:rPrChange>
        </w:rPr>
        <w:t>the energising restoration path from restoration service providers with</w:t>
      </w:r>
      <w:r w:rsidR="002B5088" w:rsidRPr="00037098">
        <w:rPr>
          <w:rFonts w:ascii="Poppins" w:hAnsi="Poppins"/>
          <w:i/>
          <w:color w:val="auto"/>
          <w:rPrChange w:id="1974" w:author="Stuart McLarnon (NESO)" w:date="2024-11-20T15:15:00Z">
            <w:rPr>
              <w:i/>
              <w:color w:val="auto"/>
            </w:rPr>
          </w:rPrChange>
        </w:rPr>
        <w:t xml:space="preserve"> </w:t>
      </w:r>
      <w:r w:rsidRPr="00037098">
        <w:rPr>
          <w:rFonts w:ascii="Poppins" w:hAnsi="Poppins"/>
          <w:i/>
          <w:color w:val="auto"/>
          <w:rPrChange w:id="1975" w:author="Stuart McLarnon (NESO)" w:date="2024-11-20T15:15:00Z">
            <w:rPr>
              <w:i/>
              <w:color w:val="auto"/>
            </w:rPr>
          </w:rPrChange>
        </w:rPr>
        <w:t>black start or island operation capabilities</w:t>
      </w:r>
      <w:r w:rsidR="000D5B6E" w:rsidRPr="00037098">
        <w:rPr>
          <w:rFonts w:ascii="Poppins" w:hAnsi="Poppins"/>
          <w:i/>
          <w:color w:val="auto"/>
          <w:rPrChange w:id="1976" w:author="Stuart McLarnon (NESO)" w:date="2024-11-20T15:15:00Z">
            <w:rPr>
              <w:i/>
              <w:color w:val="auto"/>
            </w:rPr>
          </w:rPrChange>
        </w:rPr>
        <w:t xml:space="preserve">.  </w:t>
      </w:r>
    </w:p>
    <w:p w14:paraId="59466F57" w14:textId="18947A64" w:rsidR="0099435E" w:rsidRPr="00037098" w:rsidRDefault="0099435E" w:rsidP="00651539">
      <w:pPr>
        <w:pStyle w:val="ListParagraph"/>
        <w:numPr>
          <w:ilvl w:val="0"/>
          <w:numId w:val="28"/>
        </w:numPr>
        <w:tabs>
          <w:tab w:val="left" w:pos="567"/>
        </w:tabs>
        <w:ind w:left="1276"/>
        <w:jc w:val="both"/>
        <w:rPr>
          <w:rFonts w:ascii="Poppins" w:hAnsi="Poppins"/>
          <w:i/>
          <w:color w:val="auto"/>
          <w:rPrChange w:id="1977" w:author="Stuart McLarnon (NESO)" w:date="2024-11-20T15:15:00Z">
            <w:rPr>
              <w:i/>
              <w:color w:val="auto"/>
            </w:rPr>
          </w:rPrChange>
        </w:rPr>
      </w:pPr>
      <w:r w:rsidRPr="00037098">
        <w:rPr>
          <w:rFonts w:ascii="Poppins" w:hAnsi="Poppins"/>
          <w:i/>
          <w:color w:val="auto"/>
          <w:rPrChange w:id="1978" w:author="Stuart McLarnon (NESO)" w:date="2024-11-20T15:15:00Z">
            <w:rPr>
              <w:i/>
              <w:color w:val="auto"/>
            </w:rPr>
          </w:rPrChange>
        </w:rPr>
        <w:t>the supply of power generating modules main auxiliaries</w:t>
      </w:r>
      <w:del w:id="1979" w:author="Stuart McLarnon (NESO)" w:date="2024-11-20T15:15:00Z">
        <w:r w:rsidR="00FC6FAD" w:rsidRPr="00A0057D">
          <w:rPr>
            <w:i/>
            <w:color w:val="auto"/>
          </w:rPr>
          <w:delText>.</w:delText>
        </w:r>
      </w:del>
      <w:ins w:id="1980" w:author="Stuart McLarnon (NESO)" w:date="2024-11-20T15:15:00Z">
        <w:r w:rsidRPr="00037098">
          <w:rPr>
            <w:rFonts w:ascii="Poppins" w:hAnsi="Poppins" w:cs="Poppins"/>
            <w:i/>
            <w:color w:val="auto"/>
          </w:rPr>
          <w:t>;</w:t>
        </w:r>
      </w:ins>
      <w:r w:rsidRPr="00037098">
        <w:rPr>
          <w:rFonts w:ascii="Poppins" w:hAnsi="Poppins"/>
          <w:i/>
          <w:color w:val="auto"/>
          <w:rPrChange w:id="1981" w:author="Stuart McLarnon (NESO)" w:date="2024-11-20T15:15:00Z">
            <w:rPr>
              <w:i/>
              <w:color w:val="auto"/>
            </w:rPr>
          </w:rPrChange>
        </w:rPr>
        <w:t xml:space="preserve"> </w:t>
      </w:r>
      <w:ins w:id="1982" w:author="Stuart McLarnon (NESO)" w:date="2025-01-22T14:00:00Z" w16du:dateUtc="2025-01-22T14:00:00Z">
        <w:r w:rsidR="004E0B76">
          <w:rPr>
            <w:rFonts w:ascii="Poppins" w:hAnsi="Poppins"/>
            <w:i/>
            <w:color w:val="auto"/>
          </w:rPr>
          <w:t>and</w:t>
        </w:r>
      </w:ins>
    </w:p>
    <w:p w14:paraId="23088290" w14:textId="0954B502" w:rsidR="0099435E" w:rsidRPr="00037098" w:rsidDel="004E0B76" w:rsidRDefault="0099435E">
      <w:pPr>
        <w:pStyle w:val="ListParagraph"/>
        <w:numPr>
          <w:ilvl w:val="0"/>
          <w:numId w:val="28"/>
        </w:numPr>
        <w:tabs>
          <w:tab w:val="left" w:pos="567"/>
          <w:tab w:val="left" w:pos="709"/>
          <w:tab w:val="left" w:pos="993"/>
        </w:tabs>
        <w:ind w:left="1276"/>
        <w:jc w:val="both"/>
        <w:rPr>
          <w:del w:id="1983" w:author="Stuart McLarnon (NESO)" w:date="2025-01-22T14:00:00Z" w16du:dateUtc="2025-01-22T14:00:00Z"/>
          <w:rFonts w:ascii="Poppins" w:hAnsi="Poppins"/>
          <w:i/>
          <w:color w:val="auto"/>
          <w:rPrChange w:id="1984" w:author="Stuart McLarnon (NESO)" w:date="2024-11-20T15:15:00Z">
            <w:rPr>
              <w:del w:id="1985" w:author="Stuart McLarnon (NESO)" w:date="2025-01-22T14:00:00Z" w16du:dateUtc="2025-01-22T14:00:00Z"/>
              <w:i/>
              <w:color w:val="auto"/>
            </w:rPr>
          </w:rPrChange>
        </w:rPr>
      </w:pPr>
      <w:r w:rsidRPr="00037098">
        <w:rPr>
          <w:rFonts w:ascii="Poppins" w:hAnsi="Poppins"/>
          <w:i/>
          <w:color w:val="auto"/>
          <w:rPrChange w:id="1986" w:author="Stuart McLarnon (NESO)" w:date="2024-11-20T15:15:00Z">
            <w:rPr>
              <w:i/>
              <w:color w:val="auto"/>
            </w:rPr>
          </w:rPrChange>
        </w:rPr>
        <w:t>the demand reconnection process</w:t>
      </w:r>
      <w:ins w:id="1987" w:author="Stuart McLarnon (NESO)" w:date="2025-01-22T14:01:00Z" w16du:dateUtc="2025-01-22T14:01:00Z">
        <w:r w:rsidR="004E0B76">
          <w:rPr>
            <w:rFonts w:ascii="Poppins" w:hAnsi="Poppins"/>
            <w:i/>
            <w:color w:val="auto"/>
          </w:rPr>
          <w:t>.</w:t>
        </w:r>
      </w:ins>
      <w:del w:id="1988" w:author="Stuart McLarnon (NESO)" w:date="2025-01-22T14:01:00Z" w16du:dateUtc="2025-01-22T14:01:00Z">
        <w:r w:rsidRPr="00037098" w:rsidDel="004E0B76">
          <w:rPr>
            <w:rFonts w:ascii="Poppins" w:hAnsi="Poppins"/>
            <w:i/>
            <w:color w:val="auto"/>
            <w:rPrChange w:id="1989" w:author="Stuart McLarnon (NESO)" w:date="2024-11-20T15:15:00Z">
              <w:rPr>
                <w:i/>
                <w:color w:val="auto"/>
              </w:rPr>
            </w:rPrChange>
          </w:rPr>
          <w:delText>;</w:delText>
        </w:r>
      </w:del>
      <w:r w:rsidRPr="00037098">
        <w:rPr>
          <w:rFonts w:ascii="Poppins" w:hAnsi="Poppins"/>
          <w:i/>
          <w:color w:val="auto"/>
          <w:rPrChange w:id="1990" w:author="Stuart McLarnon (NESO)" w:date="2024-11-20T15:15:00Z">
            <w:rPr>
              <w:i/>
              <w:color w:val="auto"/>
            </w:rPr>
          </w:rPrChange>
        </w:rPr>
        <w:t xml:space="preserve"> </w:t>
      </w:r>
      <w:del w:id="1991" w:author="Stuart McLarnon (NESO)" w:date="2025-01-22T14:00:00Z" w16du:dateUtc="2025-01-22T14:00:00Z">
        <w:r w:rsidRPr="00037098" w:rsidDel="004E0B76">
          <w:rPr>
            <w:rFonts w:ascii="Poppins" w:hAnsi="Poppins"/>
            <w:i/>
            <w:color w:val="auto"/>
            <w:rPrChange w:id="1992" w:author="Stuart McLarnon (NESO)" w:date="2024-11-20T15:15:00Z">
              <w:rPr>
                <w:i/>
                <w:color w:val="auto"/>
              </w:rPr>
            </w:rPrChange>
          </w:rPr>
          <w:delText xml:space="preserve">and </w:delText>
        </w:r>
      </w:del>
    </w:p>
    <w:p w14:paraId="25750B90" w14:textId="34A5176A" w:rsidR="003E4E24" w:rsidRPr="00037098" w:rsidDel="004E0B76" w:rsidRDefault="0099435E">
      <w:pPr>
        <w:pStyle w:val="ListParagraph"/>
        <w:numPr>
          <w:ilvl w:val="0"/>
          <w:numId w:val="28"/>
        </w:numPr>
        <w:tabs>
          <w:tab w:val="left" w:pos="567"/>
          <w:tab w:val="left" w:pos="709"/>
          <w:tab w:val="left" w:pos="993"/>
        </w:tabs>
        <w:ind w:left="1276"/>
        <w:jc w:val="both"/>
        <w:rPr>
          <w:del w:id="1993" w:author="Stuart McLarnon (NESO)" w:date="2025-01-22T14:00:00Z" w16du:dateUtc="2025-01-22T14:00:00Z"/>
          <w:rFonts w:ascii="Poppins" w:hAnsi="Poppins"/>
          <w:i/>
          <w:color w:val="auto"/>
          <w:rPrChange w:id="1994" w:author="Stuart McLarnon (NESO)" w:date="2024-11-20T15:15:00Z">
            <w:rPr>
              <w:del w:id="1995" w:author="Stuart McLarnon (NESO)" w:date="2025-01-22T14:00:00Z" w16du:dateUtc="2025-01-22T14:00:00Z"/>
              <w:i/>
              <w:color w:val="auto"/>
            </w:rPr>
          </w:rPrChange>
        </w:rPr>
      </w:pPr>
      <w:del w:id="1996" w:author="Stuart McLarnon (NESO)" w:date="2025-01-22T14:00:00Z" w16du:dateUtc="2025-01-22T14:00:00Z">
        <w:r w:rsidRPr="00037098" w:rsidDel="004E0B76">
          <w:rPr>
            <w:rFonts w:ascii="Poppins" w:hAnsi="Poppins"/>
            <w:i/>
            <w:color w:val="auto"/>
            <w:rPrChange w:id="1997" w:author="Stuart McLarnon (NESO)" w:date="2024-11-20T15:15:00Z">
              <w:rPr>
                <w:i/>
                <w:color w:val="auto"/>
              </w:rPr>
            </w:rPrChange>
          </w:rPr>
          <w:delText>the process for resynchronisation of networks in island operation.</w:delText>
        </w:r>
      </w:del>
    </w:p>
    <w:p w14:paraId="1BF1E674" w14:textId="77777777" w:rsidR="0099435E" w:rsidRPr="00037098" w:rsidRDefault="0099435E">
      <w:pPr>
        <w:pStyle w:val="ListParagraph"/>
        <w:numPr>
          <w:ilvl w:val="0"/>
          <w:numId w:val="28"/>
        </w:numPr>
        <w:tabs>
          <w:tab w:val="left" w:pos="567"/>
          <w:tab w:val="left" w:pos="709"/>
          <w:tab w:val="left" w:pos="993"/>
        </w:tabs>
        <w:ind w:left="1276"/>
        <w:jc w:val="both"/>
        <w:rPr>
          <w:rFonts w:ascii="Poppins" w:hAnsi="Poppins"/>
          <w:rPrChange w:id="1998" w:author="Stuart McLarnon (NESO)" w:date="2024-11-20T15:15:00Z">
            <w:rPr/>
          </w:rPrChange>
        </w:rPr>
        <w:pPrChange w:id="1999" w:author="Stuart McLarnon (NESO)" w:date="2025-01-22T14:00:00Z" w16du:dateUtc="2025-01-22T14:00:00Z">
          <w:pPr>
            <w:tabs>
              <w:tab w:val="left" w:pos="567"/>
              <w:tab w:val="left" w:pos="709"/>
              <w:tab w:val="left" w:pos="993"/>
            </w:tabs>
            <w:jc w:val="both"/>
          </w:pPr>
        </w:pPrChange>
      </w:pPr>
    </w:p>
    <w:p w14:paraId="3B71C5EA" w14:textId="76087FC4" w:rsidR="00BB6E13" w:rsidRPr="00037098" w:rsidRDefault="00CD701F">
      <w:pPr>
        <w:tabs>
          <w:tab w:val="left" w:pos="567"/>
          <w:tab w:val="left" w:pos="709"/>
          <w:tab w:val="left" w:pos="993"/>
        </w:tabs>
        <w:ind w:left="567" w:hanging="567"/>
        <w:jc w:val="both"/>
        <w:rPr>
          <w:rFonts w:ascii="Poppins" w:hAnsi="Poppins"/>
          <w:color w:val="auto"/>
          <w:rPrChange w:id="2000" w:author="Stuart McLarnon (NESO)" w:date="2024-11-20T15:15:00Z">
            <w:rPr>
              <w:color w:val="auto"/>
            </w:rPr>
          </w:rPrChange>
        </w:rPr>
        <w:pPrChange w:id="2001" w:author="Stuart McLarnon (NESO)" w:date="2024-11-20T15:15:00Z">
          <w:pPr>
            <w:tabs>
              <w:tab w:val="left" w:pos="567"/>
              <w:tab w:val="left" w:pos="709"/>
              <w:tab w:val="left" w:pos="993"/>
            </w:tabs>
            <w:jc w:val="both"/>
          </w:pPr>
        </w:pPrChange>
      </w:pPr>
      <w:r w:rsidRPr="00037098">
        <w:rPr>
          <w:rFonts w:ascii="Poppins" w:hAnsi="Poppins"/>
          <w:color w:val="auto"/>
          <w:rPrChange w:id="2002" w:author="Stuart McLarnon (NESO)" w:date="2024-11-20T15:15:00Z">
            <w:rPr>
              <w:color w:val="auto"/>
            </w:rPr>
          </w:rPrChange>
        </w:rPr>
        <w:t>7</w:t>
      </w:r>
      <w:r w:rsidR="0099435E" w:rsidRPr="00037098">
        <w:rPr>
          <w:rFonts w:ascii="Poppins" w:hAnsi="Poppins"/>
          <w:color w:val="auto"/>
          <w:rPrChange w:id="2003" w:author="Stuart McLarnon (NESO)" w:date="2024-11-20T15:15:00Z">
            <w:rPr>
              <w:color w:val="auto"/>
            </w:rPr>
          </w:rPrChange>
        </w:rPr>
        <w:t>.1.2</w:t>
      </w:r>
      <w:r w:rsidR="0099435E" w:rsidRPr="00037098">
        <w:rPr>
          <w:rFonts w:ascii="Poppins" w:hAnsi="Poppins"/>
          <w:color w:val="auto"/>
          <w:rPrChange w:id="2004" w:author="Stuart McLarnon (NESO)" w:date="2024-11-20T15:15:00Z">
            <w:rPr>
              <w:color w:val="auto"/>
            </w:rPr>
          </w:rPrChange>
        </w:rPr>
        <w:tab/>
      </w:r>
      <w:r w:rsidR="00FE1030" w:rsidRPr="00037098">
        <w:rPr>
          <w:rFonts w:ascii="Poppins" w:hAnsi="Poppins"/>
          <w:color w:val="auto"/>
          <w:rPrChange w:id="2005" w:author="Stuart McLarnon (NESO)" w:date="2024-11-20T15:15:00Z">
            <w:rPr>
              <w:color w:val="auto"/>
            </w:rPr>
          </w:rPrChange>
        </w:rPr>
        <w:t xml:space="preserve">Articles </w:t>
      </w:r>
      <w:r w:rsidR="00BB6E13" w:rsidRPr="00037098">
        <w:rPr>
          <w:rFonts w:ascii="Poppins" w:hAnsi="Poppins"/>
          <w:color w:val="auto"/>
          <w:rPrChange w:id="2006" w:author="Stuart McLarnon (NESO)" w:date="2024-11-20T15:15:00Z">
            <w:rPr>
              <w:color w:val="auto"/>
            </w:rPr>
          </w:rPrChange>
        </w:rPr>
        <w:t xml:space="preserve">51(2)(3)(4) and (5) of the </w:t>
      </w:r>
      <w:r w:rsidR="00FE1030" w:rsidRPr="00037098">
        <w:rPr>
          <w:rFonts w:ascii="Poppins" w:hAnsi="Poppins"/>
          <w:color w:val="auto"/>
          <w:rPrChange w:id="2007" w:author="Stuart McLarnon (NESO)" w:date="2024-11-20T15:15:00Z">
            <w:rPr>
              <w:color w:val="auto"/>
            </w:rPr>
          </w:rPrChange>
        </w:rPr>
        <w:t xml:space="preserve">EU NCER </w:t>
      </w:r>
      <w:r w:rsidR="009C4065" w:rsidRPr="00037098">
        <w:rPr>
          <w:rFonts w:ascii="Poppins" w:hAnsi="Poppins"/>
          <w:color w:val="auto"/>
          <w:rPrChange w:id="2008" w:author="Stuart McLarnon (NESO)" w:date="2024-11-20T15:15:00Z">
            <w:rPr>
              <w:color w:val="auto"/>
            </w:rPr>
          </w:rPrChange>
        </w:rPr>
        <w:t>state: -</w:t>
      </w:r>
    </w:p>
    <w:p w14:paraId="5D329E44" w14:textId="57EA0E2E" w:rsidR="00BB6E13" w:rsidRPr="00037098" w:rsidRDefault="00BB6E13" w:rsidP="00651539">
      <w:pPr>
        <w:tabs>
          <w:tab w:val="left" w:pos="567"/>
          <w:tab w:val="left" w:pos="709"/>
          <w:tab w:val="left" w:pos="993"/>
        </w:tabs>
        <w:ind w:left="567"/>
        <w:jc w:val="both"/>
        <w:rPr>
          <w:rFonts w:ascii="Poppins" w:hAnsi="Poppins"/>
          <w:i/>
          <w:color w:val="auto"/>
          <w:rPrChange w:id="2009" w:author="Stuart McLarnon (NESO)" w:date="2024-11-20T15:15:00Z">
            <w:rPr>
              <w:i/>
              <w:color w:val="auto"/>
            </w:rPr>
          </w:rPrChange>
        </w:rPr>
      </w:pPr>
      <w:r w:rsidRPr="00037098">
        <w:rPr>
          <w:rFonts w:ascii="Poppins" w:hAnsi="Poppins"/>
          <w:color w:val="auto"/>
          <w:rPrChange w:id="2010" w:author="Stuart McLarnon (NESO)" w:date="2024-11-20T15:15:00Z">
            <w:rPr>
              <w:color w:val="auto"/>
            </w:rPr>
          </w:rPrChange>
        </w:rPr>
        <w:t xml:space="preserve">Article 51(2) - </w:t>
      </w:r>
      <w:r w:rsidRPr="00037098">
        <w:rPr>
          <w:rFonts w:ascii="Poppins" w:hAnsi="Poppins"/>
          <w:i/>
          <w:color w:val="auto"/>
          <w:rPrChange w:id="2011" w:author="Stuart McLarnon (NESO)" w:date="2024-11-20T15:15:00Z">
            <w:rPr>
              <w:i/>
              <w:color w:val="auto"/>
            </w:rPr>
          </w:rPrChange>
        </w:rPr>
        <w:t xml:space="preserve">In addition, where deemed necessary by the TSO for the effectiveness of the restoration plan, each TSO shall execute operational testing of parts of the restoration plan, in coordination with the DSOs identified pursuant to Article 23(4) and the restoration service providers. </w:t>
      </w:r>
      <w:r w:rsidR="002B5088" w:rsidRPr="00037098">
        <w:rPr>
          <w:rFonts w:ascii="Poppins" w:hAnsi="Poppins"/>
          <w:i/>
          <w:color w:val="auto"/>
          <w:rPrChange w:id="2012" w:author="Stuart McLarnon (NESO)" w:date="2024-11-20T15:15:00Z">
            <w:rPr>
              <w:i/>
              <w:color w:val="auto"/>
            </w:rPr>
          </w:rPrChange>
        </w:rPr>
        <w:t xml:space="preserve"> </w:t>
      </w:r>
      <w:r w:rsidRPr="00037098">
        <w:rPr>
          <w:rFonts w:ascii="Poppins" w:hAnsi="Poppins"/>
          <w:i/>
          <w:color w:val="auto"/>
          <w:rPrChange w:id="2013" w:author="Stuart McLarnon (NESO)" w:date="2024-11-20T15:15:00Z">
            <w:rPr>
              <w:i/>
              <w:color w:val="auto"/>
            </w:rPr>
          </w:rPrChange>
        </w:rPr>
        <w:t xml:space="preserve">The TSO shall set out, in consultation with the DSOs and restoration service providers, those operational tests in a dedicated testing </w:t>
      </w:r>
      <w:del w:id="2014" w:author="Stuart McLarnon (NESO)" w:date="2025-01-22T14:09:00Z" w16du:dateUtc="2025-01-22T14:09:00Z">
        <w:r w:rsidRPr="00037098" w:rsidDel="00E56BE3">
          <w:rPr>
            <w:rFonts w:ascii="Poppins" w:hAnsi="Poppins"/>
            <w:i/>
            <w:color w:val="auto"/>
            <w:rPrChange w:id="2015" w:author="Stuart McLarnon (NESO)" w:date="2024-11-20T15:15:00Z">
              <w:rPr>
                <w:i/>
                <w:color w:val="auto"/>
              </w:rPr>
            </w:rPrChange>
          </w:rPr>
          <w:tab/>
        </w:r>
      </w:del>
      <w:r w:rsidRPr="00037098">
        <w:rPr>
          <w:rFonts w:ascii="Poppins" w:hAnsi="Poppins"/>
          <w:i/>
          <w:color w:val="auto"/>
          <w:rPrChange w:id="2016" w:author="Stuart McLarnon (NESO)" w:date="2024-11-20T15:15:00Z">
            <w:rPr>
              <w:i/>
              <w:color w:val="auto"/>
            </w:rPr>
          </w:rPrChange>
        </w:rPr>
        <w:t xml:space="preserve">procedure. </w:t>
      </w:r>
    </w:p>
    <w:p w14:paraId="0ACEA9FF" w14:textId="250D11DA" w:rsidR="00BB6E13" w:rsidRPr="00037098" w:rsidRDefault="00BB6E13" w:rsidP="00651539">
      <w:pPr>
        <w:tabs>
          <w:tab w:val="left" w:pos="567"/>
          <w:tab w:val="left" w:pos="709"/>
          <w:tab w:val="left" w:pos="993"/>
        </w:tabs>
        <w:ind w:left="567"/>
        <w:jc w:val="both"/>
        <w:rPr>
          <w:rFonts w:ascii="Poppins" w:hAnsi="Poppins"/>
          <w:i/>
          <w:color w:val="auto"/>
          <w:rPrChange w:id="2017" w:author="Stuart McLarnon (NESO)" w:date="2024-11-20T15:15:00Z">
            <w:rPr>
              <w:i/>
              <w:color w:val="auto"/>
            </w:rPr>
          </w:rPrChange>
        </w:rPr>
      </w:pPr>
      <w:r w:rsidRPr="00037098">
        <w:rPr>
          <w:rFonts w:ascii="Poppins" w:hAnsi="Poppins"/>
          <w:i/>
          <w:color w:val="auto"/>
          <w:rPrChange w:id="2018" w:author="Stuart McLarnon (NESO)" w:date="2024-11-20T15:15:00Z">
            <w:rPr>
              <w:i/>
              <w:color w:val="auto"/>
            </w:rPr>
          </w:rPrChange>
        </w:rPr>
        <w:t xml:space="preserve">Article 51(3) - Each TSO shall review its restoration plan to assess its effectiveness, at least every five years. </w:t>
      </w:r>
    </w:p>
    <w:p w14:paraId="6A2CC087" w14:textId="0CD0CB25" w:rsidR="00BB6E13" w:rsidRPr="00037098" w:rsidRDefault="00BB6E13" w:rsidP="00651539">
      <w:pPr>
        <w:tabs>
          <w:tab w:val="left" w:pos="567"/>
          <w:tab w:val="left" w:pos="709"/>
          <w:tab w:val="left" w:pos="993"/>
        </w:tabs>
        <w:ind w:left="567"/>
        <w:jc w:val="both"/>
        <w:rPr>
          <w:rFonts w:ascii="Poppins" w:hAnsi="Poppins"/>
          <w:i/>
          <w:color w:val="auto"/>
          <w:rPrChange w:id="2019" w:author="Stuart McLarnon (NESO)" w:date="2024-11-20T15:15:00Z">
            <w:rPr>
              <w:i/>
              <w:color w:val="auto"/>
            </w:rPr>
          </w:rPrChange>
        </w:rPr>
      </w:pPr>
      <w:r w:rsidRPr="00037098">
        <w:rPr>
          <w:rFonts w:ascii="Poppins" w:hAnsi="Poppins"/>
          <w:color w:val="auto"/>
          <w:rPrChange w:id="2020" w:author="Stuart McLarnon (NESO)" w:date="2024-11-20T15:15:00Z">
            <w:rPr>
              <w:color w:val="auto"/>
            </w:rPr>
          </w:rPrChange>
        </w:rPr>
        <w:t xml:space="preserve">Article 51(4). </w:t>
      </w:r>
      <w:r w:rsidRPr="00037098">
        <w:rPr>
          <w:rFonts w:ascii="Poppins" w:hAnsi="Poppins"/>
          <w:i/>
          <w:color w:val="auto"/>
          <w:rPrChange w:id="2021" w:author="Stuart McLarnon (NESO)" w:date="2024-11-20T15:15:00Z">
            <w:rPr>
              <w:i/>
              <w:color w:val="auto"/>
            </w:rPr>
          </w:rPrChange>
        </w:rPr>
        <w:t>Each TSO shall review the relevant measures of its</w:t>
      </w:r>
      <w:r w:rsidR="007F0404" w:rsidRPr="00037098">
        <w:rPr>
          <w:rFonts w:ascii="Poppins" w:hAnsi="Poppins"/>
          <w:i/>
          <w:color w:val="auto"/>
          <w:rPrChange w:id="2022" w:author="Stuart McLarnon (NESO)" w:date="2024-11-20T15:15:00Z">
            <w:rPr>
              <w:i/>
              <w:color w:val="auto"/>
            </w:rPr>
          </w:rPrChange>
        </w:rPr>
        <w:t xml:space="preserve"> </w:t>
      </w:r>
      <w:r w:rsidRPr="00037098">
        <w:rPr>
          <w:rFonts w:ascii="Poppins" w:hAnsi="Poppins"/>
          <w:i/>
          <w:color w:val="auto"/>
          <w:rPrChange w:id="2023" w:author="Stuart McLarnon (NESO)" w:date="2024-11-20T15:15:00Z">
            <w:rPr>
              <w:i/>
              <w:color w:val="auto"/>
            </w:rPr>
          </w:rPrChange>
        </w:rPr>
        <w:t xml:space="preserve">restoration plan in accordance with paragraph 1 and review their effectiveness before any substantial change in the configuration of </w:t>
      </w:r>
      <w:r w:rsidR="005701FE">
        <w:rPr>
          <w:rFonts w:ascii="Poppins" w:hAnsi="Poppins"/>
          <w:i/>
          <w:color w:val="auto"/>
          <w:rPrChange w:id="2024" w:author="Stuart McLarnon (NESO)" w:date="2024-11-20T15:15:00Z">
            <w:rPr>
              <w:i/>
              <w:color w:val="auto"/>
            </w:rPr>
          </w:rPrChange>
        </w:rPr>
        <w:t>the grid</w:t>
      </w:r>
      <w:r w:rsidR="008A4E5B">
        <w:rPr>
          <w:rFonts w:ascii="Poppins" w:hAnsi="Poppins"/>
          <w:i/>
          <w:color w:val="auto"/>
          <w:rPrChange w:id="2025" w:author="Stuart McLarnon (NESO)" w:date="2024-11-20T15:15:00Z">
            <w:rPr>
              <w:i/>
              <w:color w:val="auto"/>
            </w:rPr>
          </w:rPrChange>
        </w:rPr>
        <w:t>.</w:t>
      </w:r>
      <w:r w:rsidRPr="00037098">
        <w:rPr>
          <w:rFonts w:ascii="Poppins" w:hAnsi="Poppins"/>
          <w:i/>
          <w:color w:val="auto"/>
          <w:rPrChange w:id="2026" w:author="Stuart McLarnon (NESO)" w:date="2024-11-20T15:15:00Z">
            <w:rPr>
              <w:i/>
              <w:color w:val="auto"/>
            </w:rPr>
          </w:rPrChange>
        </w:rPr>
        <w:t xml:space="preserve"> </w:t>
      </w:r>
    </w:p>
    <w:p w14:paraId="24C03B1D" w14:textId="5A92474E" w:rsidR="00BB6E13" w:rsidRPr="00037098" w:rsidRDefault="00BB6E13" w:rsidP="00651539">
      <w:pPr>
        <w:tabs>
          <w:tab w:val="left" w:pos="567"/>
          <w:tab w:val="left" w:pos="709"/>
          <w:tab w:val="left" w:pos="993"/>
        </w:tabs>
        <w:ind w:left="567"/>
        <w:jc w:val="both"/>
        <w:rPr>
          <w:rFonts w:ascii="Poppins" w:hAnsi="Poppins"/>
          <w:color w:val="auto"/>
          <w:rPrChange w:id="2027" w:author="Stuart McLarnon (NESO)" w:date="2024-11-20T15:15:00Z">
            <w:rPr>
              <w:color w:val="auto"/>
            </w:rPr>
          </w:rPrChange>
        </w:rPr>
      </w:pPr>
      <w:r w:rsidRPr="00037098">
        <w:rPr>
          <w:rFonts w:ascii="Poppins" w:hAnsi="Poppins"/>
          <w:color w:val="auto"/>
          <w:rPrChange w:id="2028" w:author="Stuart McLarnon (NESO)" w:date="2024-11-20T15:15:00Z">
            <w:rPr>
              <w:color w:val="auto"/>
            </w:rPr>
          </w:rPrChange>
        </w:rPr>
        <w:t xml:space="preserve">Article 51(5). </w:t>
      </w:r>
      <w:r w:rsidRPr="00037098">
        <w:rPr>
          <w:rFonts w:ascii="Poppins" w:hAnsi="Poppins"/>
          <w:i/>
          <w:color w:val="auto"/>
          <w:rPrChange w:id="2029" w:author="Stuart McLarnon (NESO)" w:date="2024-11-20T15:15:00Z">
            <w:rPr>
              <w:i/>
              <w:color w:val="auto"/>
            </w:rPr>
          </w:rPrChange>
        </w:rPr>
        <w:t>When the TSO identifies the need to adapt the restoration plan, it shall amend its restoration plan and implement these amendments in accordance with points (c) and (d) of Article 4(2) and Articles 23 and 24.</w:t>
      </w:r>
    </w:p>
    <w:p w14:paraId="74935E8E" w14:textId="61ED0CB2" w:rsidR="00FE1030" w:rsidRPr="00037098" w:rsidRDefault="00FE1030" w:rsidP="0099435E">
      <w:pPr>
        <w:tabs>
          <w:tab w:val="left" w:pos="567"/>
          <w:tab w:val="left" w:pos="709"/>
          <w:tab w:val="left" w:pos="993"/>
        </w:tabs>
        <w:jc w:val="both"/>
        <w:rPr>
          <w:ins w:id="2030" w:author="Stuart McLarnon (NESO)" w:date="2024-11-20T15:15:00Z"/>
          <w:rFonts w:ascii="Poppins" w:hAnsi="Poppins" w:cs="Poppins"/>
        </w:rPr>
      </w:pPr>
      <w:ins w:id="2031" w:author="Stuart McLarnon (NESO)" w:date="2024-11-20T15:15:00Z">
        <w:r w:rsidRPr="00037098">
          <w:rPr>
            <w:rFonts w:ascii="Poppins" w:hAnsi="Poppins" w:cs="Poppins"/>
          </w:rPr>
          <w:t xml:space="preserve"> </w:t>
        </w:r>
      </w:ins>
    </w:p>
    <w:p w14:paraId="3AD6C2DE" w14:textId="3AF79DDB" w:rsidR="00083E51" w:rsidRPr="00083E51" w:rsidRDefault="003D5669">
      <w:pPr>
        <w:tabs>
          <w:tab w:val="left" w:pos="567"/>
          <w:tab w:val="left" w:pos="709"/>
          <w:tab w:val="left" w:pos="993"/>
        </w:tabs>
        <w:ind w:left="567" w:hanging="567"/>
        <w:jc w:val="both"/>
        <w:rPr>
          <w:rFonts w:ascii="Poppins" w:hAnsi="Poppins"/>
          <w:color w:val="auto"/>
          <w:rPrChange w:id="2032" w:author="Stuart McLarnon (NESO)" w:date="2024-11-20T15:15:00Z">
            <w:rPr>
              <w:color w:val="auto"/>
            </w:rPr>
          </w:rPrChange>
        </w:rPr>
        <w:pPrChange w:id="2033" w:author="Stuart McLarnon (NESO)" w:date="2024-11-20T15:15:00Z">
          <w:pPr>
            <w:ind w:left="709" w:hanging="709"/>
            <w:jc w:val="both"/>
          </w:pPr>
        </w:pPrChange>
      </w:pPr>
      <w:r w:rsidRPr="00037098">
        <w:rPr>
          <w:rFonts w:ascii="Poppins" w:hAnsi="Poppins"/>
          <w:color w:val="auto"/>
          <w:rPrChange w:id="2034" w:author="Stuart McLarnon (NESO)" w:date="2024-11-20T15:15:00Z">
            <w:rPr>
              <w:color w:val="auto"/>
            </w:rPr>
          </w:rPrChange>
        </w:rPr>
        <w:t>7</w:t>
      </w:r>
      <w:r w:rsidR="00BB6E13" w:rsidRPr="00037098">
        <w:rPr>
          <w:rFonts w:ascii="Poppins" w:hAnsi="Poppins"/>
          <w:color w:val="auto"/>
          <w:rPrChange w:id="2035" w:author="Stuart McLarnon (NESO)" w:date="2024-11-20T15:15:00Z">
            <w:rPr>
              <w:color w:val="auto"/>
            </w:rPr>
          </w:rPrChange>
        </w:rPr>
        <w:t>.1.</w:t>
      </w:r>
      <w:r w:rsidR="00B10CDA">
        <w:rPr>
          <w:rFonts w:ascii="Poppins" w:hAnsi="Poppins"/>
          <w:color w:val="auto"/>
          <w:rPrChange w:id="2036" w:author="Stuart McLarnon (NESO)" w:date="2024-11-20T15:15:00Z">
            <w:rPr>
              <w:color w:val="auto"/>
            </w:rPr>
          </w:rPrChange>
        </w:rPr>
        <w:t>3</w:t>
      </w:r>
      <w:r w:rsidR="005701FE">
        <w:rPr>
          <w:rFonts w:ascii="Poppins" w:hAnsi="Poppins"/>
          <w:color w:val="auto"/>
          <w:rPrChange w:id="2037" w:author="Stuart McLarnon (NESO)" w:date="2024-11-20T15:15:00Z">
            <w:rPr/>
          </w:rPrChange>
        </w:rPr>
        <w:tab/>
      </w:r>
      <w:del w:id="2038" w:author="Stuart McLarnon (NESO)" w:date="2024-11-20T15:15:00Z">
        <w:r w:rsidR="004A34EB" w:rsidRPr="7F271152">
          <w:rPr>
            <w:color w:val="auto"/>
          </w:rPr>
          <w:delText>NGESO</w:delText>
        </w:r>
      </w:del>
      <w:ins w:id="2039" w:author="Stuart McLarnon (NESO)" w:date="2024-11-20T15:15:00Z">
        <w:r w:rsidR="00083E51" w:rsidRPr="00083E51">
          <w:rPr>
            <w:rFonts w:ascii="Poppins" w:hAnsi="Poppins" w:cs="Poppins"/>
            <w:color w:val="auto"/>
          </w:rPr>
          <w:t>NESO</w:t>
        </w:r>
      </w:ins>
      <w:r w:rsidR="00083E51" w:rsidRPr="00083E51">
        <w:rPr>
          <w:rFonts w:ascii="Poppins" w:hAnsi="Poppins"/>
          <w:color w:val="auto"/>
          <w:rPrChange w:id="2040" w:author="Stuart McLarnon (NESO)" w:date="2024-11-20T15:15:00Z">
            <w:rPr>
              <w:color w:val="auto"/>
            </w:rPr>
          </w:rPrChange>
        </w:rPr>
        <w:t xml:space="preserve"> is bound by the requirements of the Electricity System Restoration Standard.  This is part of </w:t>
      </w:r>
      <w:del w:id="2041" w:author="Stuart McLarnon (NESO)" w:date="2024-11-20T15:15:00Z">
        <w:r w:rsidR="004A34EB" w:rsidRPr="00C15A43">
          <w:rPr>
            <w:color w:val="auto"/>
          </w:rPr>
          <w:delText>NGESO’s</w:delText>
        </w:r>
      </w:del>
      <w:ins w:id="2042" w:author="Stuart McLarnon (NESO)" w:date="2024-11-20T15:15:00Z">
        <w:r w:rsidR="00083E51" w:rsidRPr="00083E51">
          <w:rPr>
            <w:rFonts w:ascii="Poppins" w:hAnsi="Poppins" w:cs="Poppins"/>
            <w:color w:val="auto"/>
          </w:rPr>
          <w:t>NESO’s</w:t>
        </w:r>
      </w:ins>
      <w:r w:rsidR="00083E51" w:rsidRPr="00083E51">
        <w:rPr>
          <w:rFonts w:ascii="Poppins" w:hAnsi="Poppins"/>
          <w:color w:val="auto"/>
          <w:rPrChange w:id="2043" w:author="Stuart McLarnon (NESO)" w:date="2024-11-20T15:15:00Z">
            <w:rPr>
              <w:color w:val="auto"/>
            </w:rPr>
          </w:rPrChange>
        </w:rPr>
        <w:t xml:space="preserve"> Transmission Licence and requires that </w:t>
      </w:r>
      <w:r w:rsidR="00083E51" w:rsidRPr="00083E51">
        <w:rPr>
          <w:rFonts w:ascii="Poppins" w:hAnsi="Poppins"/>
          <w:color w:val="auto"/>
          <w:rPrChange w:id="2044" w:author="Stuart McLarnon (NESO)" w:date="2024-11-20T15:15:00Z">
            <w:rPr>
              <w:rFonts w:ascii="Arial" w:hAnsi="Arial"/>
            </w:rPr>
          </w:rPrChange>
        </w:rPr>
        <w:t>60% of peak National Demand is to be restored across all System Restoration Regions within 24 hours</w:t>
      </w:r>
      <w:r w:rsidR="00083E51" w:rsidRPr="00083E51">
        <w:rPr>
          <w:rFonts w:ascii="Poppins" w:hAnsi="Poppins"/>
          <w:color w:val="auto"/>
          <w:rPrChange w:id="2045" w:author="Stuart McLarnon (NESO)" w:date="2024-11-20T15:15:00Z">
            <w:rPr>
              <w:color w:val="auto"/>
            </w:rPr>
          </w:rPrChange>
        </w:rPr>
        <w:t xml:space="preserve"> </w:t>
      </w:r>
      <w:del w:id="2046" w:author="Stuart McLarnon (NESO)" w:date="2025-01-22T14:09:00Z" w16du:dateUtc="2025-01-22T14:09:00Z">
        <w:r w:rsidR="00083E51" w:rsidRPr="00083E51" w:rsidDel="00346820">
          <w:rPr>
            <w:rFonts w:ascii="Poppins" w:hAnsi="Poppins"/>
            <w:color w:val="auto"/>
            <w:rPrChange w:id="2047" w:author="Stuart McLarnon (NESO)" w:date="2024-11-20T15:15:00Z">
              <w:rPr/>
            </w:rPrChange>
          </w:rPr>
          <w:delText xml:space="preserve"> </w:delText>
        </w:r>
      </w:del>
      <w:r w:rsidR="00083E51" w:rsidRPr="00083E51">
        <w:rPr>
          <w:rFonts w:ascii="Poppins" w:hAnsi="Poppins"/>
          <w:color w:val="auto"/>
          <w:rPrChange w:id="2048" w:author="Stuart McLarnon (NESO)" w:date="2024-11-20T15:15:00Z">
            <w:rPr>
              <w:color w:val="auto"/>
            </w:rPr>
          </w:rPrChange>
        </w:rPr>
        <w:t xml:space="preserve">and 100% peak National Demand is to be restored </w:t>
      </w:r>
      <w:r w:rsidR="00083E51" w:rsidRPr="00083E51">
        <w:rPr>
          <w:rFonts w:ascii="Poppins" w:hAnsi="Poppins"/>
          <w:color w:val="auto"/>
          <w:rPrChange w:id="2049" w:author="Stuart McLarnon (NESO)" w:date="2024-11-20T15:15:00Z">
            <w:rPr>
              <w:color w:val="auto"/>
            </w:rPr>
          </w:rPrChange>
        </w:rPr>
        <w:lastRenderedPageBreak/>
        <w:t xml:space="preserve">across System Restoration Regions in 5 days. To achieve the objectives of the Electricity System Restoration </w:t>
      </w:r>
      <w:del w:id="2050" w:author="Stuart McLarnon (NESO)" w:date="2025-01-22T14:09:00Z" w16du:dateUtc="2025-01-22T14:09:00Z">
        <w:r w:rsidR="00083E51" w:rsidRPr="00083E51" w:rsidDel="00346820">
          <w:rPr>
            <w:rFonts w:ascii="Poppins" w:hAnsi="Poppins"/>
            <w:color w:val="auto"/>
            <w:rPrChange w:id="2051" w:author="Stuart McLarnon (NESO)" w:date="2024-11-20T15:15:00Z">
              <w:rPr>
                <w:color w:val="auto"/>
              </w:rPr>
            </w:rPrChange>
          </w:rPr>
          <w:delText xml:space="preserve"> </w:delText>
        </w:r>
      </w:del>
      <w:r w:rsidR="00083E51" w:rsidRPr="00083E51">
        <w:rPr>
          <w:rFonts w:ascii="Poppins" w:hAnsi="Poppins"/>
          <w:color w:val="auto"/>
          <w:rPrChange w:id="2052" w:author="Stuart McLarnon (NESO)" w:date="2024-11-20T15:15:00Z">
            <w:rPr>
              <w:color w:val="auto"/>
            </w:rPr>
          </w:rPrChange>
        </w:rPr>
        <w:t>Standard the following features have been introduced into the GB industry codes whilst also building on a number of existing requirements:-</w:t>
      </w:r>
    </w:p>
    <w:p w14:paraId="5BFE81C8" w14:textId="7E99B38B" w:rsidR="00083E51" w:rsidRPr="00C12171" w:rsidRDefault="004A34EB">
      <w:pPr>
        <w:pStyle w:val="ListParagraph"/>
        <w:numPr>
          <w:ilvl w:val="0"/>
          <w:numId w:val="105"/>
        </w:numPr>
        <w:tabs>
          <w:tab w:val="left" w:pos="993"/>
        </w:tabs>
        <w:spacing w:before="120"/>
        <w:ind w:left="714" w:hanging="357"/>
        <w:contextualSpacing w:val="0"/>
        <w:jc w:val="both"/>
        <w:rPr>
          <w:rFonts w:ascii="Poppins" w:hAnsi="Poppins"/>
          <w:color w:val="auto"/>
          <w:rPrChange w:id="2053" w:author="Stuart McLarnon (NESO)" w:date="2024-11-20T15:15:00Z">
            <w:rPr>
              <w:color w:val="auto"/>
            </w:rPr>
          </w:rPrChange>
        </w:rPr>
        <w:pPrChange w:id="2054" w:author="Stuart McLarnon (NESO)" w:date="2024-11-20T15:15:00Z">
          <w:pPr>
            <w:ind w:left="1134" w:hanging="425"/>
            <w:jc w:val="both"/>
          </w:pPr>
        </w:pPrChange>
      </w:pPr>
      <w:del w:id="2055" w:author="Stuart McLarnon (NESO)" w:date="2024-11-20T15:15:00Z">
        <w:r>
          <w:rPr>
            <w:color w:val="auto"/>
          </w:rPr>
          <w:delText>i)</w:delText>
        </w:r>
        <w:r>
          <w:rPr>
            <w:color w:val="auto"/>
          </w:rPr>
          <w:tab/>
        </w:r>
      </w:del>
      <w:r w:rsidR="00083E51" w:rsidRPr="00C12171">
        <w:rPr>
          <w:rFonts w:ascii="Poppins" w:hAnsi="Poppins"/>
          <w:color w:val="auto"/>
          <w:rPrChange w:id="2056" w:author="Stuart McLarnon (NESO)" w:date="2024-11-20T15:15:00Z">
            <w:rPr>
              <w:color w:val="auto"/>
            </w:rPr>
          </w:rPrChange>
        </w:rPr>
        <w:t xml:space="preserve">An Assurance framework has been introduced, as defined in CC/ECC7.11 of the Grid Code.  This requires </w:t>
      </w:r>
      <w:del w:id="2057" w:author="Stuart McLarnon (NESO)" w:date="2025-01-22T14:09:00Z" w16du:dateUtc="2025-01-22T14:09:00Z">
        <w:r w:rsidR="00083E51" w:rsidRPr="00C12171" w:rsidDel="00346820">
          <w:rPr>
            <w:rFonts w:ascii="Poppins" w:hAnsi="Poppins"/>
            <w:color w:val="auto"/>
            <w:rPrChange w:id="2058" w:author="Stuart McLarnon (NESO)" w:date="2024-11-20T15:15:00Z">
              <w:rPr>
                <w:color w:val="auto"/>
              </w:rPr>
            </w:rPrChange>
          </w:rPr>
          <w:delText xml:space="preserve"> </w:delText>
        </w:r>
      </w:del>
      <w:r w:rsidR="00083E51" w:rsidRPr="00C12171">
        <w:rPr>
          <w:rFonts w:ascii="Poppins" w:hAnsi="Poppins"/>
          <w:color w:val="auto"/>
          <w:rPrChange w:id="2059" w:author="Stuart McLarnon (NESO)" w:date="2024-11-20T15:15:00Z">
            <w:rPr>
              <w:color w:val="auto"/>
            </w:rPr>
          </w:rPrChange>
        </w:rPr>
        <w:t xml:space="preserve">CUSC Parties to have the ability to control assets during a System Restoration period for up to 72 hours whilst also having the ability to restart once site supplies are restored.  This also requires Network Operators in coordination with Transmission Licensees and </w:t>
      </w:r>
      <w:del w:id="2060" w:author="Stuart McLarnon (NESO)" w:date="2024-11-20T15:15:00Z">
        <w:r w:rsidR="006F754D">
          <w:rPr>
            <w:color w:val="auto"/>
          </w:rPr>
          <w:delText>NGESO</w:delText>
        </w:r>
      </w:del>
      <w:ins w:id="2061" w:author="Stuart McLarnon (NESO)" w:date="2024-11-20T15:15:00Z">
        <w:r w:rsidR="00083E51" w:rsidRPr="00C12171">
          <w:rPr>
            <w:rFonts w:ascii="Poppins" w:hAnsi="Poppins" w:cs="Poppins"/>
            <w:color w:val="auto"/>
          </w:rPr>
          <w:t>NESO</w:t>
        </w:r>
      </w:ins>
      <w:r w:rsidR="00083E51" w:rsidRPr="00C12171">
        <w:rPr>
          <w:rFonts w:ascii="Poppins" w:hAnsi="Poppins"/>
          <w:color w:val="auto"/>
          <w:rPrChange w:id="2062" w:author="Stuart McLarnon (NESO)" w:date="2024-11-20T15:15:00Z">
            <w:rPr>
              <w:color w:val="auto"/>
            </w:rPr>
          </w:rPrChange>
        </w:rPr>
        <w:t xml:space="preserve"> to have the capability to enable 60% of the National Demand to be switched into service within 24 hours on the assumption that Local Joint Restoration Plans, Distribution Restoration Zone Plans and the procedures of Grid Code OC9 have been successfully discharged.</w:t>
      </w:r>
    </w:p>
    <w:p w14:paraId="4DC5CC44" w14:textId="6989E690" w:rsidR="00083E51" w:rsidRPr="00C12171" w:rsidRDefault="004A34EB">
      <w:pPr>
        <w:pStyle w:val="ListParagraph"/>
        <w:numPr>
          <w:ilvl w:val="0"/>
          <w:numId w:val="105"/>
        </w:numPr>
        <w:tabs>
          <w:tab w:val="left" w:pos="993"/>
        </w:tabs>
        <w:spacing w:before="120"/>
        <w:ind w:left="714" w:hanging="357"/>
        <w:contextualSpacing w:val="0"/>
        <w:jc w:val="both"/>
        <w:rPr>
          <w:rFonts w:ascii="Poppins" w:hAnsi="Poppins"/>
          <w:color w:val="auto"/>
          <w:rPrChange w:id="2063" w:author="Stuart McLarnon (NESO)" w:date="2024-11-20T15:15:00Z">
            <w:rPr/>
          </w:rPrChange>
        </w:rPr>
        <w:pPrChange w:id="2064" w:author="Stuart McLarnon (NESO)" w:date="2024-11-20T15:15:00Z">
          <w:pPr>
            <w:ind w:left="1134" w:hanging="425"/>
            <w:jc w:val="both"/>
          </w:pPr>
        </w:pPrChange>
      </w:pPr>
      <w:del w:id="2065" w:author="Stuart McLarnon (NESO)" w:date="2024-11-20T15:15:00Z">
        <w:r>
          <w:rPr>
            <w:color w:val="auto"/>
          </w:rPr>
          <w:delText>ii)</w:delText>
        </w:r>
        <w:r>
          <w:rPr>
            <w:color w:val="auto"/>
          </w:rPr>
          <w:tab/>
        </w:r>
      </w:del>
      <w:r w:rsidR="00083E51" w:rsidRPr="00C12171">
        <w:rPr>
          <w:rFonts w:ascii="Poppins" w:hAnsi="Poppins"/>
          <w:color w:val="auto"/>
          <w:rPrChange w:id="2066" w:author="Stuart McLarnon (NESO)" w:date="2024-11-20T15:15:00Z">
            <w:rPr>
              <w:color w:val="auto"/>
            </w:rPr>
          </w:rPrChange>
        </w:rPr>
        <w:t>The requirements for Critical Tools and Facilities defined in CC/ECC.7.10 have also been reinforced to include minimum requirements for the option to include a Distribution Restoration Zone Control System to meet the requirements of a Relevant Electrical Standard, the requirements for Users to have 72 hours mains independence, for all systems to be Cyber Secure to the Security of Network and Information System (NIS) Regulations and to ensure all data and SCADA systems are sufficiently robust to be capable of handling the large volumes of data that can arise during a System Restoration.</w:t>
      </w:r>
    </w:p>
    <w:p w14:paraId="383A3B26" w14:textId="6A5F00F2" w:rsidR="00083E51" w:rsidRPr="00C12171" w:rsidRDefault="0069689F">
      <w:pPr>
        <w:pStyle w:val="ListParagraph"/>
        <w:numPr>
          <w:ilvl w:val="0"/>
          <w:numId w:val="105"/>
        </w:numPr>
        <w:tabs>
          <w:tab w:val="left" w:pos="993"/>
        </w:tabs>
        <w:spacing w:before="120"/>
        <w:ind w:left="714" w:hanging="357"/>
        <w:contextualSpacing w:val="0"/>
        <w:jc w:val="both"/>
        <w:rPr>
          <w:rFonts w:ascii="Poppins" w:hAnsi="Poppins"/>
          <w:color w:val="auto"/>
          <w:rPrChange w:id="2067" w:author="Stuart McLarnon (NESO)" w:date="2024-11-20T15:15:00Z">
            <w:rPr>
              <w:color w:val="auto"/>
            </w:rPr>
          </w:rPrChange>
        </w:rPr>
        <w:pPrChange w:id="2068" w:author="Stuart McLarnon (NESO)" w:date="2024-11-20T15:15:00Z">
          <w:pPr>
            <w:ind w:left="1134" w:hanging="425"/>
            <w:jc w:val="both"/>
          </w:pPr>
        </w:pPrChange>
      </w:pPr>
      <w:del w:id="2069" w:author="Stuart McLarnon (NESO)" w:date="2024-11-20T15:15:00Z">
        <w:r>
          <w:rPr>
            <w:color w:val="auto"/>
          </w:rPr>
          <w:delText>iii</w:delText>
        </w:r>
        <w:r w:rsidR="004A34EB">
          <w:rPr>
            <w:color w:val="auto"/>
          </w:rPr>
          <w:delText>)</w:delText>
        </w:r>
        <w:r w:rsidR="004A34EB">
          <w:rPr>
            <w:color w:val="auto"/>
          </w:rPr>
          <w:tab/>
        </w:r>
      </w:del>
      <w:r w:rsidR="00083E51" w:rsidRPr="00C12171">
        <w:rPr>
          <w:rFonts w:ascii="Poppins" w:hAnsi="Poppins"/>
          <w:color w:val="auto"/>
          <w:rPrChange w:id="2070" w:author="Stuart McLarnon (NESO)" w:date="2024-11-20T15:15:00Z">
            <w:rPr>
              <w:color w:val="auto"/>
            </w:rPr>
          </w:rPrChange>
        </w:rPr>
        <w:t xml:space="preserve">Items i) and ii) above are tested through an Assurance and testing framework as required in </w:t>
      </w:r>
      <w:r w:rsidR="00083E51" w:rsidRPr="00C12171">
        <w:rPr>
          <w:rFonts w:ascii="Poppins" w:hAnsi="Poppins"/>
          <w:i/>
          <w:color w:val="auto"/>
          <w:rPrChange w:id="2071" w:author="Stuart McLarnon (NESO)" w:date="2024-11-20T15:15:00Z">
            <w:rPr>
              <w:i/>
              <w:color w:val="auto"/>
            </w:rPr>
          </w:rPrChange>
        </w:rPr>
        <w:t>OC5.7.4</w:t>
      </w:r>
      <w:r w:rsidR="00083E51" w:rsidRPr="00C12171">
        <w:rPr>
          <w:rFonts w:ascii="Poppins" w:hAnsi="Poppins"/>
          <w:color w:val="auto"/>
          <w:rPrChange w:id="2072" w:author="Stuart McLarnon (NESO)" w:date="2024-11-20T15:15:00Z">
            <w:rPr>
              <w:color w:val="auto"/>
            </w:rPr>
          </w:rPrChange>
        </w:rPr>
        <w:t xml:space="preserve"> and </w:t>
      </w:r>
      <w:r w:rsidR="00083E51" w:rsidRPr="00C12171">
        <w:rPr>
          <w:rFonts w:ascii="Poppins" w:hAnsi="Poppins"/>
          <w:i/>
          <w:color w:val="auto"/>
          <w:rPrChange w:id="2073" w:author="Stuart McLarnon (NESO)" w:date="2024-11-20T15:15:00Z">
            <w:rPr>
              <w:i/>
              <w:color w:val="auto"/>
            </w:rPr>
          </w:rPrChange>
        </w:rPr>
        <w:t>OC5.7.5</w:t>
      </w:r>
      <w:r w:rsidR="00083E51" w:rsidRPr="00C12171">
        <w:rPr>
          <w:rFonts w:ascii="Poppins" w:hAnsi="Poppins"/>
          <w:color w:val="auto"/>
          <w:rPrChange w:id="2074" w:author="Stuart McLarnon (NESO)" w:date="2024-11-20T15:15:00Z">
            <w:rPr>
              <w:color w:val="auto"/>
            </w:rPr>
          </w:rPrChange>
        </w:rPr>
        <w:t>.  This process provides for regular desktop and computer exercises as well as tests.</w:t>
      </w:r>
    </w:p>
    <w:p w14:paraId="2CFBF09B" w14:textId="59B42D90" w:rsidR="00083E51" w:rsidRPr="00C12171" w:rsidRDefault="0069689F">
      <w:pPr>
        <w:pStyle w:val="ListParagraph"/>
        <w:numPr>
          <w:ilvl w:val="0"/>
          <w:numId w:val="105"/>
        </w:numPr>
        <w:tabs>
          <w:tab w:val="left" w:pos="993"/>
        </w:tabs>
        <w:spacing w:before="120"/>
        <w:ind w:left="714" w:hanging="357"/>
        <w:contextualSpacing w:val="0"/>
        <w:jc w:val="both"/>
        <w:rPr>
          <w:rFonts w:ascii="Poppins" w:hAnsi="Poppins"/>
          <w:color w:val="auto"/>
          <w:rPrChange w:id="2075" w:author="Stuart McLarnon (NESO)" w:date="2024-11-20T15:15:00Z">
            <w:rPr>
              <w:color w:val="auto"/>
            </w:rPr>
          </w:rPrChange>
        </w:rPr>
        <w:pPrChange w:id="2076" w:author="Stuart McLarnon (NESO)" w:date="2024-11-20T15:15:00Z">
          <w:pPr>
            <w:ind w:left="1134" w:hanging="425"/>
            <w:jc w:val="both"/>
          </w:pPr>
        </w:pPrChange>
      </w:pPr>
      <w:del w:id="2077" w:author="Stuart McLarnon (NESO)" w:date="2024-11-20T15:15:00Z">
        <w:r>
          <w:rPr>
            <w:color w:val="auto"/>
          </w:rPr>
          <w:delText>i</w:delText>
        </w:r>
        <w:r w:rsidR="004A34EB">
          <w:rPr>
            <w:color w:val="auto"/>
          </w:rPr>
          <w:delText>v)</w:delText>
        </w:r>
        <w:r w:rsidR="004A34EB">
          <w:rPr>
            <w:color w:val="auto"/>
          </w:rPr>
          <w:tab/>
        </w:r>
      </w:del>
      <w:r w:rsidR="00083E51" w:rsidRPr="00C12171">
        <w:rPr>
          <w:rFonts w:ascii="Poppins" w:hAnsi="Poppins"/>
          <w:color w:val="auto"/>
          <w:rPrChange w:id="2078" w:author="Stuart McLarnon (NESO)" w:date="2024-11-20T15:15:00Z">
            <w:rPr>
              <w:color w:val="auto"/>
            </w:rPr>
          </w:rPrChange>
        </w:rPr>
        <w:t>Grid Code OC9 includes provisions for Distributed Restoration Zone Plans alongside Local Joint Restoration Plans.  Updates to the Industry Codes also enable Offshore Generation and Offshore Transmission to participate in System Restoration activities which previously were excluded.  This is an important development as Offshore generation is expected to become an increasingly dominant source of energy in the future and will be essential as part of the wider Restoration process.</w:t>
      </w:r>
    </w:p>
    <w:p w14:paraId="584A2EF1" w14:textId="7044CB7F" w:rsidR="00083E51" w:rsidRPr="00C12171" w:rsidRDefault="005B5818">
      <w:pPr>
        <w:pStyle w:val="ListParagraph"/>
        <w:numPr>
          <w:ilvl w:val="0"/>
          <w:numId w:val="105"/>
        </w:numPr>
        <w:tabs>
          <w:tab w:val="left" w:pos="993"/>
        </w:tabs>
        <w:spacing w:before="120"/>
        <w:ind w:left="714" w:hanging="357"/>
        <w:contextualSpacing w:val="0"/>
        <w:jc w:val="both"/>
        <w:rPr>
          <w:rFonts w:ascii="Poppins" w:hAnsi="Poppins"/>
          <w:color w:val="auto"/>
          <w:rPrChange w:id="2079" w:author="Stuart McLarnon (NESO)" w:date="2024-11-20T15:15:00Z">
            <w:rPr>
              <w:color w:val="auto"/>
            </w:rPr>
          </w:rPrChange>
        </w:rPr>
        <w:pPrChange w:id="2080" w:author="Stuart McLarnon (NESO)" w:date="2024-11-20T15:15:00Z">
          <w:pPr>
            <w:ind w:left="1134" w:hanging="425"/>
            <w:jc w:val="both"/>
          </w:pPr>
        </w:pPrChange>
      </w:pPr>
      <w:del w:id="2081" w:author="Stuart McLarnon (NESO)" w:date="2024-11-20T15:15:00Z">
        <w:r>
          <w:rPr>
            <w:color w:val="auto"/>
          </w:rPr>
          <w:delText>v)</w:delText>
        </w:r>
        <w:r>
          <w:rPr>
            <w:color w:val="auto"/>
          </w:rPr>
          <w:tab/>
        </w:r>
      </w:del>
      <w:r w:rsidR="00083E51" w:rsidRPr="00C12171">
        <w:rPr>
          <w:rFonts w:ascii="Poppins" w:hAnsi="Poppins"/>
          <w:color w:val="auto"/>
          <w:rPrChange w:id="2082" w:author="Stuart McLarnon (NESO)" w:date="2024-11-20T15:15:00Z">
            <w:rPr>
              <w:color w:val="auto"/>
            </w:rPr>
          </w:rPrChange>
        </w:rPr>
        <w:t xml:space="preserve">The Connection Conditions and European Connection Conditions also make provision for different protection, control </w:t>
      </w:r>
      <w:r w:rsidR="00083E51" w:rsidRPr="00C12171">
        <w:rPr>
          <w:rFonts w:ascii="Poppins" w:hAnsi="Poppins"/>
          <w:color w:val="auto"/>
          <w:rPrChange w:id="2083" w:author="Stuart McLarnon (NESO)" w:date="2024-11-20T15:15:00Z">
            <w:rPr>
              <w:color w:val="auto"/>
            </w:rPr>
          </w:rPrChange>
        </w:rPr>
        <w:lastRenderedPageBreak/>
        <w:t xml:space="preserve">and governor settings to be used which are necessary during System Restoration. </w:t>
      </w:r>
    </w:p>
    <w:p w14:paraId="30F7BC14" w14:textId="1A3FAD57" w:rsidR="00083E51" w:rsidRPr="00C12171" w:rsidRDefault="004A34EB">
      <w:pPr>
        <w:pStyle w:val="ListParagraph"/>
        <w:numPr>
          <w:ilvl w:val="0"/>
          <w:numId w:val="105"/>
        </w:numPr>
        <w:tabs>
          <w:tab w:val="left" w:pos="993"/>
        </w:tabs>
        <w:spacing w:before="120"/>
        <w:ind w:left="714" w:hanging="357"/>
        <w:contextualSpacing w:val="0"/>
        <w:jc w:val="both"/>
        <w:rPr>
          <w:rFonts w:ascii="Poppins" w:hAnsi="Poppins"/>
          <w:color w:val="auto"/>
          <w:rPrChange w:id="2084" w:author="Stuart McLarnon (NESO)" w:date="2024-11-20T15:15:00Z">
            <w:rPr>
              <w:color w:val="auto"/>
            </w:rPr>
          </w:rPrChange>
        </w:rPr>
        <w:pPrChange w:id="2085" w:author="Stuart McLarnon (NESO)" w:date="2024-11-20T15:15:00Z">
          <w:pPr>
            <w:ind w:left="1134" w:hanging="425"/>
            <w:jc w:val="both"/>
          </w:pPr>
        </w:pPrChange>
      </w:pPr>
      <w:del w:id="2086" w:author="Stuart McLarnon (NESO)" w:date="2024-11-20T15:15:00Z">
        <w:r>
          <w:rPr>
            <w:color w:val="auto"/>
          </w:rPr>
          <w:delText>v)</w:delText>
        </w:r>
        <w:r>
          <w:rPr>
            <w:color w:val="auto"/>
          </w:rPr>
          <w:tab/>
        </w:r>
      </w:del>
      <w:r w:rsidR="00083E51" w:rsidRPr="00C12171">
        <w:rPr>
          <w:rFonts w:ascii="Poppins" w:hAnsi="Poppins"/>
          <w:color w:val="auto"/>
          <w:rPrChange w:id="2087" w:author="Stuart McLarnon (NESO)" w:date="2024-11-20T15:15:00Z">
            <w:rPr>
              <w:color w:val="auto"/>
            </w:rPr>
          </w:rPrChange>
        </w:rPr>
        <w:t xml:space="preserve">The above provisions also build on the introduction of Grid Forming into the Grid Code as provided for in ECC.6.3.19.  This enables converter based plant such as wind, wave, storage and solar technologies to provide a Restoration Capability should they so wish to do so, noting that many of these plants are replacing thermal Power Stations which have traditionally provided the bulk of System Restoration services in the past.  </w:t>
      </w:r>
      <w:r w:rsidR="00083E51" w:rsidRPr="00C12171">
        <w:rPr>
          <w:rFonts w:ascii="Poppins" w:hAnsi="Poppins"/>
          <w:color w:val="auto"/>
          <w:rPrChange w:id="2088" w:author="Stuart McLarnon (NESO)" w:date="2024-11-20T15:15:00Z">
            <w:rPr/>
          </w:rPrChange>
        </w:rPr>
        <w:t xml:space="preserve"> </w:t>
      </w:r>
      <w:r w:rsidR="00083E51" w:rsidRPr="00C12171">
        <w:rPr>
          <w:rFonts w:ascii="Poppins" w:hAnsi="Poppins"/>
          <w:color w:val="auto"/>
          <w:rPrChange w:id="2089" w:author="Stuart McLarnon (NESO)" w:date="2024-11-20T15:15:00Z">
            <w:rPr>
              <w:color w:val="auto"/>
            </w:rPr>
          </w:rPrChange>
        </w:rPr>
        <w:t xml:space="preserve">     </w:t>
      </w:r>
    </w:p>
    <w:p w14:paraId="0B3F5B47" w14:textId="2AF70DA7" w:rsidR="0099435E" w:rsidRPr="00651539" w:rsidRDefault="0099435E">
      <w:pPr>
        <w:tabs>
          <w:tab w:val="left" w:pos="567"/>
          <w:tab w:val="left" w:pos="709"/>
          <w:tab w:val="left" w:pos="993"/>
        </w:tabs>
        <w:ind w:left="567" w:hanging="567"/>
        <w:jc w:val="both"/>
        <w:rPr>
          <w:color w:val="auto"/>
          <w:rPrChange w:id="2090" w:author="Stuart McLarnon (NESO)" w:date="2024-11-20T15:15:00Z">
            <w:rPr/>
          </w:rPrChange>
        </w:rPr>
        <w:pPrChange w:id="2091" w:author="Stuart McLarnon (NESO)" w:date="2024-11-20T15:15:00Z">
          <w:pPr>
            <w:tabs>
              <w:tab w:val="left" w:pos="567"/>
              <w:tab w:val="left" w:pos="709"/>
              <w:tab w:val="left" w:pos="993"/>
            </w:tabs>
            <w:jc w:val="both"/>
          </w:pPr>
        </w:pPrChange>
      </w:pPr>
    </w:p>
    <w:p w14:paraId="48D26ABF" w14:textId="74EED207" w:rsidR="00FE1030" w:rsidRPr="00037098" w:rsidRDefault="00FE1030" w:rsidP="00651539">
      <w:pPr>
        <w:pStyle w:val="Heading1"/>
        <w:rPr>
          <w:rFonts w:ascii="Poppins Medium" w:hAnsi="Poppins Medium"/>
          <w:color w:val="3F0731"/>
          <w:sz w:val="32"/>
          <w:rPrChange w:id="2092" w:author="Stuart McLarnon (NESO)" w:date="2024-11-20T15:15:00Z">
            <w:rPr/>
          </w:rPrChange>
        </w:rPr>
      </w:pPr>
      <w:bookmarkStart w:id="2093" w:name="_Toc104197616"/>
      <w:bookmarkStart w:id="2094" w:name="_Toc24975039"/>
      <w:bookmarkStart w:id="2095" w:name="_Toc119777609"/>
      <w:r w:rsidRPr="00037098">
        <w:rPr>
          <w:rFonts w:ascii="Poppins Medium" w:hAnsi="Poppins Medium"/>
          <w:color w:val="3F0731"/>
          <w:sz w:val="32"/>
          <w:rPrChange w:id="2096" w:author="Stuart McLarnon (NESO)" w:date="2024-11-20T15:15:00Z">
            <w:rPr/>
          </w:rPrChange>
        </w:rPr>
        <w:t>Implementation of the Restoration Plan in GB</w:t>
      </w:r>
      <w:bookmarkEnd w:id="2093"/>
      <w:bookmarkEnd w:id="2094"/>
      <w:bookmarkEnd w:id="2095"/>
    </w:p>
    <w:p w14:paraId="16FF8CA2" w14:textId="383830C1" w:rsidR="00FE1030" w:rsidRPr="00A8317D" w:rsidDel="00575AAB" w:rsidRDefault="00FE1030" w:rsidP="00EC7C7F">
      <w:pPr>
        <w:tabs>
          <w:tab w:val="left" w:pos="567"/>
        </w:tabs>
        <w:jc w:val="both"/>
        <w:rPr>
          <w:del w:id="2097" w:author="Stuart McLarnon (NESO)" w:date="2025-01-22T14:01:00Z" w16du:dateUtc="2025-01-22T14:01:00Z"/>
        </w:rPr>
      </w:pPr>
    </w:p>
    <w:p w14:paraId="11347B93" w14:textId="7B8AC31E" w:rsidR="00C85A48" w:rsidRPr="00037098" w:rsidRDefault="003D5669" w:rsidP="00651539">
      <w:pPr>
        <w:tabs>
          <w:tab w:val="left" w:pos="567"/>
        </w:tabs>
        <w:ind w:left="567" w:hanging="567"/>
        <w:jc w:val="both"/>
        <w:rPr>
          <w:rFonts w:ascii="Poppins" w:hAnsi="Poppins"/>
          <w:color w:val="auto"/>
          <w:rPrChange w:id="2098" w:author="Stuart McLarnon (NESO)" w:date="2024-11-20T15:15:00Z">
            <w:rPr>
              <w:color w:val="auto"/>
            </w:rPr>
          </w:rPrChange>
        </w:rPr>
      </w:pPr>
      <w:r w:rsidRPr="00037098">
        <w:rPr>
          <w:rFonts w:ascii="Poppins" w:hAnsi="Poppins"/>
          <w:color w:val="auto"/>
          <w:rPrChange w:id="2099" w:author="Stuart McLarnon (NESO)" w:date="2024-11-20T15:15:00Z">
            <w:rPr>
              <w:color w:val="auto"/>
            </w:rPr>
          </w:rPrChange>
        </w:rPr>
        <w:t>8</w:t>
      </w:r>
      <w:r w:rsidR="00C85A48" w:rsidRPr="00037098">
        <w:rPr>
          <w:rFonts w:ascii="Poppins" w:hAnsi="Poppins"/>
          <w:color w:val="auto"/>
          <w:rPrChange w:id="2100" w:author="Stuart McLarnon (NESO)" w:date="2024-11-20T15:15:00Z">
            <w:rPr>
              <w:color w:val="auto"/>
            </w:rPr>
          </w:rPrChange>
        </w:rPr>
        <w:t>.1.</w:t>
      </w:r>
      <w:r w:rsidR="00281976" w:rsidRPr="00037098">
        <w:rPr>
          <w:rFonts w:ascii="Poppins" w:hAnsi="Poppins"/>
          <w:color w:val="auto"/>
          <w:rPrChange w:id="2101" w:author="Stuart McLarnon (NESO)" w:date="2024-11-20T15:15:00Z">
            <w:rPr>
              <w:color w:val="auto"/>
            </w:rPr>
          </w:rPrChange>
        </w:rPr>
        <w:t>1</w:t>
      </w:r>
      <w:r w:rsidR="00C85A48" w:rsidRPr="00037098">
        <w:rPr>
          <w:rFonts w:ascii="Poppins" w:hAnsi="Poppins"/>
          <w:color w:val="auto"/>
          <w:rPrChange w:id="2102" w:author="Stuart McLarnon (NESO)" w:date="2024-11-20T15:15:00Z">
            <w:rPr>
              <w:color w:val="auto"/>
            </w:rPr>
          </w:rPrChange>
        </w:rPr>
        <w:tab/>
      </w:r>
      <w:del w:id="2103" w:author="Stuart McLarnon (NESO)" w:date="2024-11-20T15:15:00Z">
        <w:r w:rsidR="00E83E3D" w:rsidRPr="00457D1E">
          <w:rPr>
            <w:color w:val="auto"/>
          </w:rPr>
          <w:delText>NG</w:delText>
        </w:r>
        <w:r w:rsidR="00C85A48" w:rsidRPr="00457D1E">
          <w:rPr>
            <w:color w:val="auto"/>
          </w:rPr>
          <w:delText>ESO</w:delText>
        </w:r>
      </w:del>
      <w:ins w:id="2104" w:author="Stuart McLarnon (NESO)" w:date="2024-11-20T15:15:00Z">
        <w:r w:rsidR="008A4E5B">
          <w:rPr>
            <w:rFonts w:ascii="Poppins" w:hAnsi="Poppins" w:cs="Poppins"/>
            <w:color w:val="auto"/>
          </w:rPr>
          <w:t>NESO</w:t>
        </w:r>
      </w:ins>
      <w:r w:rsidR="00C85A48" w:rsidRPr="00037098">
        <w:rPr>
          <w:rFonts w:ascii="Poppins" w:hAnsi="Poppins"/>
          <w:color w:val="auto"/>
          <w:rPrChange w:id="2105" w:author="Stuart McLarnon (NESO)" w:date="2024-11-20T15:15:00Z">
            <w:rPr>
              <w:color w:val="auto"/>
            </w:rPr>
          </w:rPrChange>
        </w:rPr>
        <w:t xml:space="preserve"> </w:t>
      </w:r>
      <w:r w:rsidR="00344E6C">
        <w:rPr>
          <w:rFonts w:ascii="Poppins" w:hAnsi="Poppins"/>
          <w:color w:val="auto"/>
          <w:rPrChange w:id="2106" w:author="Stuart McLarnon (NESO)" w:date="2024-11-20T15:15:00Z">
            <w:rPr>
              <w:color w:val="auto"/>
            </w:rPr>
          </w:rPrChange>
        </w:rPr>
        <w:t xml:space="preserve">will </w:t>
      </w:r>
      <w:r w:rsidR="00C85A48" w:rsidRPr="00037098">
        <w:rPr>
          <w:rFonts w:ascii="Poppins" w:hAnsi="Poppins"/>
          <w:color w:val="auto"/>
          <w:rPrChange w:id="2107" w:author="Stuart McLarnon (NESO)" w:date="2024-11-20T15:15:00Z">
            <w:rPr>
              <w:color w:val="auto"/>
            </w:rPr>
          </w:rPrChange>
        </w:rPr>
        <w:t xml:space="preserve">work with all stakeholders as </w:t>
      </w:r>
      <w:r w:rsidR="000666C4" w:rsidRPr="00037098">
        <w:rPr>
          <w:rFonts w:ascii="Poppins" w:hAnsi="Poppins"/>
          <w:color w:val="auto"/>
          <w:rPrChange w:id="2108" w:author="Stuart McLarnon (NESO)" w:date="2024-11-20T15:15:00Z">
            <w:rPr>
              <w:color w:val="auto"/>
            </w:rPr>
          </w:rPrChange>
        </w:rPr>
        <w:t>e</w:t>
      </w:r>
      <w:r w:rsidR="000666C4" w:rsidRPr="00037098">
        <w:rPr>
          <w:rFonts w:ascii="Poppins" w:hAnsi="Poppins"/>
          <w:color w:val="auto"/>
          <w:rPrChange w:id="2109" w:author="Stuart McLarnon (NESO)" w:date="2024-11-20T15:15:00Z">
            <w:rPr>
              <w:rFonts w:ascii="Arial" w:hAnsi="Arial"/>
              <w:color w:val="auto"/>
            </w:rPr>
          </w:rPrChange>
        </w:rPr>
        <w:t xml:space="preserve">mergency </w:t>
      </w:r>
      <w:r w:rsidR="00A63861" w:rsidRPr="00037098">
        <w:rPr>
          <w:rFonts w:ascii="Poppins" w:hAnsi="Poppins"/>
          <w:color w:val="auto"/>
          <w:rPrChange w:id="2110" w:author="Stuart McLarnon (NESO)" w:date="2024-11-20T15:15:00Z">
            <w:rPr>
              <w:rFonts w:ascii="Arial" w:hAnsi="Arial"/>
              <w:color w:val="auto"/>
            </w:rPr>
          </w:rPrChange>
        </w:rPr>
        <w:t>r</w:t>
      </w:r>
      <w:r w:rsidR="00C85A48" w:rsidRPr="00037098">
        <w:rPr>
          <w:rFonts w:ascii="Poppins" w:hAnsi="Poppins"/>
          <w:color w:val="auto"/>
          <w:rPrChange w:id="2111" w:author="Stuart McLarnon (NESO)" w:date="2024-11-20T15:15:00Z">
            <w:rPr>
              <w:rFonts w:ascii="Arial" w:hAnsi="Arial"/>
              <w:color w:val="auto"/>
            </w:rPr>
          </w:rPrChange>
        </w:rPr>
        <w:t xml:space="preserve">esponse plans and procedures cannot be considered reliable until they have been exercised and proven to be workable. </w:t>
      </w:r>
      <w:r w:rsidR="000666C4" w:rsidRPr="00037098">
        <w:rPr>
          <w:rFonts w:ascii="Poppins" w:hAnsi="Poppins"/>
          <w:color w:val="auto"/>
          <w:rPrChange w:id="2112" w:author="Stuart McLarnon (NESO)" w:date="2024-11-20T15:15:00Z">
            <w:rPr>
              <w:rFonts w:ascii="Arial" w:hAnsi="Arial"/>
              <w:color w:val="auto"/>
            </w:rPr>
          </w:rPrChange>
        </w:rPr>
        <w:t xml:space="preserve"> </w:t>
      </w:r>
      <w:r w:rsidR="00C85A48" w:rsidRPr="00037098">
        <w:rPr>
          <w:rFonts w:ascii="Poppins" w:hAnsi="Poppins"/>
          <w:color w:val="auto"/>
          <w:rPrChange w:id="2113" w:author="Stuart McLarnon (NESO)" w:date="2024-11-20T15:15:00Z">
            <w:rPr>
              <w:rFonts w:ascii="Arial" w:hAnsi="Arial"/>
              <w:color w:val="auto"/>
            </w:rPr>
          </w:rPrChange>
        </w:rPr>
        <w:t xml:space="preserve">This is especially true for </w:t>
      </w:r>
      <w:del w:id="2114" w:author="Stuart McLarnon (NESO)" w:date="2024-11-20T15:15:00Z">
        <w:r w:rsidR="00C85A48" w:rsidRPr="00A0057D">
          <w:rPr>
            <w:rFonts w:ascii="Arial" w:hAnsi="Arial"/>
            <w:color w:val="auto"/>
          </w:rPr>
          <w:delText xml:space="preserve"> </w:delText>
        </w:r>
      </w:del>
      <w:r w:rsidR="00344E6C">
        <w:rPr>
          <w:rFonts w:ascii="Poppins" w:hAnsi="Poppins"/>
          <w:color w:val="auto"/>
          <w:rPrChange w:id="2115" w:author="Stuart McLarnon (NESO)" w:date="2024-11-20T15:15:00Z">
            <w:rPr>
              <w:rFonts w:ascii="Arial" w:hAnsi="Arial"/>
              <w:color w:val="auto"/>
            </w:rPr>
          </w:rPrChange>
        </w:rPr>
        <w:t>System Restoration</w:t>
      </w:r>
      <w:r w:rsidR="00C85A48" w:rsidRPr="00037098">
        <w:rPr>
          <w:rFonts w:ascii="Poppins" w:hAnsi="Poppins"/>
          <w:color w:val="auto"/>
          <w:rPrChange w:id="2116" w:author="Stuart McLarnon (NESO)" w:date="2024-11-20T15:15:00Z">
            <w:rPr>
              <w:rFonts w:ascii="Arial" w:hAnsi="Arial"/>
              <w:color w:val="auto"/>
            </w:rPr>
          </w:rPrChange>
        </w:rPr>
        <w:t xml:space="preserve">, where it is not possible to exercise the end-to-end </w:t>
      </w:r>
      <w:r w:rsidR="00344E6C" w:rsidRPr="00344E6C">
        <w:rPr>
          <w:rFonts w:ascii="Poppins" w:hAnsi="Poppins"/>
          <w:color w:val="auto"/>
          <w:rPrChange w:id="2117" w:author="Stuart McLarnon (NESO)" w:date="2024-11-20T15:15:00Z">
            <w:rPr>
              <w:rFonts w:ascii="Arial" w:hAnsi="Arial"/>
              <w:color w:val="auto"/>
            </w:rPr>
          </w:rPrChange>
        </w:rPr>
        <w:t xml:space="preserve">process </w:t>
      </w:r>
      <w:r w:rsidR="00C85A48" w:rsidRPr="00037098">
        <w:rPr>
          <w:rFonts w:ascii="Poppins" w:hAnsi="Poppins"/>
          <w:color w:val="auto"/>
          <w:rPrChange w:id="2118" w:author="Stuart McLarnon (NESO)" w:date="2024-11-20T15:15:00Z">
            <w:rPr>
              <w:rFonts w:ascii="Arial" w:hAnsi="Arial"/>
              <w:color w:val="auto"/>
            </w:rPr>
          </w:rPrChange>
        </w:rPr>
        <w:t xml:space="preserve">in its entirety. </w:t>
      </w:r>
    </w:p>
    <w:p w14:paraId="0B4EDF5C" w14:textId="7B53492B" w:rsidR="0077458A" w:rsidRPr="00037098" w:rsidRDefault="003D5669">
      <w:pPr>
        <w:autoSpaceDE w:val="0"/>
        <w:autoSpaceDN w:val="0"/>
        <w:adjustRightInd w:val="0"/>
        <w:spacing w:after="173"/>
        <w:ind w:left="709" w:hanging="709"/>
        <w:rPr>
          <w:rFonts w:ascii="Poppins" w:hAnsi="Poppins"/>
          <w:color w:val="auto"/>
          <w:rPrChange w:id="2119" w:author="Stuart McLarnon (NESO)" w:date="2024-11-20T15:15:00Z">
            <w:rPr>
              <w:rFonts w:ascii="Arial" w:hAnsi="Arial"/>
              <w:color w:val="auto"/>
            </w:rPr>
          </w:rPrChange>
        </w:rPr>
        <w:pPrChange w:id="2120" w:author="Stuart McLarnon (NESO)" w:date="2024-11-20T15:15:00Z">
          <w:pPr>
            <w:autoSpaceDE w:val="0"/>
            <w:autoSpaceDN w:val="0"/>
            <w:adjustRightInd w:val="0"/>
            <w:spacing w:after="173"/>
          </w:pPr>
        </w:pPrChange>
      </w:pPr>
      <w:r w:rsidRPr="00037098">
        <w:rPr>
          <w:rFonts w:ascii="Poppins" w:hAnsi="Poppins"/>
          <w:color w:val="auto"/>
          <w:rPrChange w:id="2121" w:author="Stuart McLarnon (NESO)" w:date="2024-11-20T15:15:00Z">
            <w:rPr>
              <w:rFonts w:ascii="Arial" w:hAnsi="Arial"/>
              <w:color w:val="auto"/>
            </w:rPr>
          </w:rPrChange>
        </w:rPr>
        <w:t>8</w:t>
      </w:r>
      <w:r w:rsidR="0077458A" w:rsidRPr="00037098">
        <w:rPr>
          <w:rFonts w:ascii="Poppins" w:hAnsi="Poppins"/>
          <w:color w:val="auto"/>
          <w:rPrChange w:id="2122" w:author="Stuart McLarnon (NESO)" w:date="2024-11-20T15:15:00Z">
            <w:rPr>
              <w:rFonts w:ascii="Arial" w:hAnsi="Arial"/>
              <w:color w:val="auto"/>
            </w:rPr>
          </w:rPrChange>
        </w:rPr>
        <w:t>.1.</w:t>
      </w:r>
      <w:r w:rsidR="00281976" w:rsidRPr="00037098">
        <w:rPr>
          <w:rFonts w:ascii="Poppins" w:hAnsi="Poppins"/>
          <w:color w:val="auto"/>
          <w:rPrChange w:id="2123" w:author="Stuart McLarnon (NESO)" w:date="2024-11-20T15:15:00Z">
            <w:rPr>
              <w:rFonts w:ascii="Arial" w:hAnsi="Arial"/>
              <w:color w:val="auto"/>
            </w:rPr>
          </w:rPrChange>
        </w:rPr>
        <w:t>2</w:t>
      </w:r>
      <w:ins w:id="2124" w:author="Stuart McLarnon (NESO)" w:date="2024-11-20T15:15:00Z">
        <w:r w:rsidR="00C85A48" w:rsidRPr="00037098">
          <w:rPr>
            <w:rFonts w:ascii="Poppins" w:hAnsi="Poppins" w:cs="Poppins"/>
            <w:color w:val="auto"/>
          </w:rPr>
          <w:t xml:space="preserve"> </w:t>
        </w:r>
        <w:r w:rsidR="00344E6C">
          <w:rPr>
            <w:rFonts w:ascii="Poppins" w:hAnsi="Poppins" w:cs="Poppins"/>
            <w:color w:val="auto"/>
          </w:rPr>
          <w:t xml:space="preserve">  </w:t>
        </w:r>
      </w:ins>
      <w:r w:rsidR="00344E6C">
        <w:rPr>
          <w:rFonts w:ascii="Poppins" w:hAnsi="Poppins"/>
          <w:color w:val="auto"/>
          <w:rPrChange w:id="2125" w:author="Stuart McLarnon (NESO)" w:date="2024-11-20T15:15:00Z">
            <w:rPr>
              <w:rFonts w:ascii="Arial" w:hAnsi="Arial"/>
              <w:color w:val="auto"/>
            </w:rPr>
          </w:rPrChange>
        </w:rPr>
        <w:t xml:space="preserve"> </w:t>
      </w:r>
      <w:r w:rsidR="00C85A48" w:rsidRPr="00037098">
        <w:rPr>
          <w:rFonts w:ascii="Poppins" w:hAnsi="Poppins"/>
          <w:color w:val="auto"/>
          <w:rPrChange w:id="2126" w:author="Stuart McLarnon (NESO)" w:date="2024-11-20T15:15:00Z">
            <w:rPr>
              <w:rFonts w:ascii="Arial" w:hAnsi="Arial"/>
              <w:color w:val="auto"/>
            </w:rPr>
          </w:rPrChange>
        </w:rPr>
        <w:t xml:space="preserve">Exercising provides the following benefits: </w:t>
      </w:r>
    </w:p>
    <w:p w14:paraId="2575792A" w14:textId="02622D56" w:rsidR="00C85A48" w:rsidRPr="00037098" w:rsidRDefault="00C85A48">
      <w:pPr>
        <w:pStyle w:val="ListParagraph"/>
        <w:numPr>
          <w:ilvl w:val="0"/>
          <w:numId w:val="108"/>
        </w:numPr>
        <w:tabs>
          <w:tab w:val="left" w:pos="709"/>
        </w:tabs>
        <w:autoSpaceDE w:val="0"/>
        <w:autoSpaceDN w:val="0"/>
        <w:adjustRightInd w:val="0"/>
        <w:spacing w:after="173"/>
        <w:rPr>
          <w:rFonts w:ascii="Poppins" w:hAnsi="Poppins"/>
          <w:color w:val="auto"/>
          <w:rPrChange w:id="2127" w:author="Stuart McLarnon (NESO)" w:date="2024-11-20T15:15:00Z">
            <w:rPr>
              <w:rFonts w:ascii="Arial" w:hAnsi="Arial"/>
              <w:color w:val="auto"/>
            </w:rPr>
          </w:rPrChange>
        </w:rPr>
        <w:pPrChange w:id="2128" w:author="Stuart McLarnon (NESO)" w:date="2025-01-22T14:10:00Z" w16du:dateUtc="2025-01-22T14:10:00Z">
          <w:pPr>
            <w:pStyle w:val="ListParagraph"/>
            <w:numPr>
              <w:numId w:val="31"/>
            </w:numPr>
            <w:tabs>
              <w:tab w:val="left" w:pos="709"/>
            </w:tabs>
            <w:autoSpaceDE w:val="0"/>
            <w:autoSpaceDN w:val="0"/>
            <w:adjustRightInd w:val="0"/>
            <w:spacing w:after="173"/>
            <w:ind w:hanging="360"/>
          </w:pPr>
        </w:pPrChange>
      </w:pPr>
      <w:r w:rsidRPr="00037098">
        <w:rPr>
          <w:rFonts w:ascii="Poppins" w:hAnsi="Poppins"/>
          <w:color w:val="auto"/>
          <w:rPrChange w:id="2129" w:author="Stuart McLarnon (NESO)" w:date="2024-11-20T15:15:00Z">
            <w:rPr>
              <w:rFonts w:ascii="Arial" w:hAnsi="Arial"/>
              <w:color w:val="auto"/>
            </w:rPr>
          </w:rPrChange>
        </w:rPr>
        <w:t>Builds capability and competence across the sector and</w:t>
      </w:r>
      <w:r w:rsidR="002B5088" w:rsidRPr="00037098">
        <w:rPr>
          <w:rFonts w:ascii="Poppins" w:hAnsi="Poppins"/>
          <w:color w:val="auto"/>
          <w:rPrChange w:id="2130" w:author="Stuart McLarnon (NESO)" w:date="2024-11-20T15:15:00Z">
            <w:rPr>
              <w:rFonts w:ascii="Arial" w:hAnsi="Arial"/>
              <w:color w:val="auto"/>
            </w:rPr>
          </w:rPrChange>
        </w:rPr>
        <w:t xml:space="preserve"> </w:t>
      </w:r>
      <w:r w:rsidRPr="00037098">
        <w:rPr>
          <w:rFonts w:ascii="Poppins" w:hAnsi="Poppins"/>
          <w:color w:val="auto"/>
          <w:rPrChange w:id="2131" w:author="Stuart McLarnon (NESO)" w:date="2024-11-20T15:15:00Z">
            <w:rPr>
              <w:rFonts w:ascii="Arial" w:hAnsi="Arial"/>
              <w:color w:val="auto"/>
            </w:rPr>
          </w:rPrChange>
        </w:rPr>
        <w:t>ensures all</w:t>
      </w:r>
      <w:r w:rsidR="0077458A" w:rsidRPr="00037098">
        <w:rPr>
          <w:rFonts w:ascii="Poppins" w:hAnsi="Poppins"/>
          <w:color w:val="auto"/>
          <w:rPrChange w:id="2132" w:author="Stuart McLarnon (NESO)" w:date="2024-11-20T15:15:00Z">
            <w:rPr>
              <w:rFonts w:ascii="Arial" w:hAnsi="Arial"/>
              <w:color w:val="auto"/>
            </w:rPr>
          </w:rPrChange>
        </w:rPr>
        <w:t xml:space="preserve"> </w:t>
      </w:r>
      <w:r w:rsidRPr="00037098">
        <w:rPr>
          <w:rFonts w:ascii="Poppins" w:hAnsi="Poppins"/>
          <w:color w:val="auto"/>
          <w:rPrChange w:id="2133" w:author="Stuart McLarnon (NESO)" w:date="2024-11-20T15:15:00Z">
            <w:rPr>
              <w:rFonts w:ascii="Arial" w:hAnsi="Arial"/>
              <w:color w:val="auto"/>
            </w:rPr>
          </w:rPrChange>
        </w:rPr>
        <w:t>stakeholders are aware of their roles and</w:t>
      </w:r>
      <w:r w:rsidR="002B5088" w:rsidRPr="00037098">
        <w:rPr>
          <w:rFonts w:ascii="Poppins" w:hAnsi="Poppins"/>
          <w:color w:val="auto"/>
          <w:rPrChange w:id="2134" w:author="Stuart McLarnon (NESO)" w:date="2024-11-20T15:15:00Z">
            <w:rPr>
              <w:rFonts w:ascii="Arial" w:hAnsi="Arial"/>
              <w:color w:val="auto"/>
            </w:rPr>
          </w:rPrChange>
        </w:rPr>
        <w:t xml:space="preserve"> </w:t>
      </w:r>
      <w:r w:rsidRPr="00037098">
        <w:rPr>
          <w:rFonts w:ascii="Poppins" w:hAnsi="Poppins"/>
          <w:color w:val="auto"/>
          <w:rPrChange w:id="2135" w:author="Stuart McLarnon (NESO)" w:date="2024-11-20T15:15:00Z">
            <w:rPr>
              <w:rFonts w:ascii="Arial" w:hAnsi="Arial"/>
              <w:color w:val="auto"/>
            </w:rPr>
          </w:rPrChange>
        </w:rPr>
        <w:t xml:space="preserve">responsibilities; </w:t>
      </w:r>
    </w:p>
    <w:p w14:paraId="26B61408" w14:textId="19430269" w:rsidR="00C85A48" w:rsidRPr="00037098" w:rsidRDefault="00C85A48">
      <w:pPr>
        <w:pStyle w:val="ListParagraph"/>
        <w:numPr>
          <w:ilvl w:val="0"/>
          <w:numId w:val="108"/>
        </w:numPr>
        <w:autoSpaceDE w:val="0"/>
        <w:autoSpaceDN w:val="0"/>
        <w:adjustRightInd w:val="0"/>
        <w:spacing w:after="173"/>
        <w:rPr>
          <w:rFonts w:ascii="Poppins" w:hAnsi="Poppins"/>
          <w:color w:val="auto"/>
          <w:rPrChange w:id="2136" w:author="Stuart McLarnon (NESO)" w:date="2024-11-20T15:15:00Z">
            <w:rPr>
              <w:rFonts w:ascii="Arial" w:hAnsi="Arial"/>
              <w:color w:val="auto"/>
            </w:rPr>
          </w:rPrChange>
        </w:rPr>
        <w:pPrChange w:id="2137" w:author="Stuart McLarnon (NESO)" w:date="2025-01-22T14:10:00Z" w16du:dateUtc="2025-01-22T14:10:00Z">
          <w:pPr>
            <w:pStyle w:val="ListParagraph"/>
            <w:numPr>
              <w:numId w:val="31"/>
            </w:numPr>
            <w:autoSpaceDE w:val="0"/>
            <w:autoSpaceDN w:val="0"/>
            <w:adjustRightInd w:val="0"/>
            <w:spacing w:after="173"/>
            <w:ind w:hanging="360"/>
          </w:pPr>
        </w:pPrChange>
      </w:pPr>
      <w:r w:rsidRPr="00037098">
        <w:rPr>
          <w:rFonts w:ascii="Poppins" w:hAnsi="Poppins"/>
          <w:color w:val="auto"/>
          <w:rPrChange w:id="2138" w:author="Stuart McLarnon (NESO)" w:date="2024-11-20T15:15:00Z">
            <w:rPr>
              <w:rFonts w:ascii="Arial" w:hAnsi="Arial"/>
              <w:color w:val="auto"/>
            </w:rPr>
          </w:rPrChange>
        </w:rPr>
        <w:t xml:space="preserve">Identifies staff training needs and opportunities; </w:t>
      </w:r>
    </w:p>
    <w:p w14:paraId="322B2D3B" w14:textId="62CB2590" w:rsidR="00C85A48" w:rsidRPr="00037098" w:rsidRDefault="00C85A48">
      <w:pPr>
        <w:pStyle w:val="ListParagraph"/>
        <w:numPr>
          <w:ilvl w:val="0"/>
          <w:numId w:val="108"/>
        </w:numPr>
        <w:autoSpaceDE w:val="0"/>
        <w:autoSpaceDN w:val="0"/>
        <w:adjustRightInd w:val="0"/>
        <w:spacing w:after="173"/>
        <w:rPr>
          <w:rFonts w:ascii="Poppins" w:hAnsi="Poppins"/>
          <w:color w:val="auto"/>
          <w:rPrChange w:id="2139" w:author="Stuart McLarnon (NESO)" w:date="2024-11-20T15:15:00Z">
            <w:rPr>
              <w:rFonts w:ascii="Arial" w:hAnsi="Arial"/>
              <w:color w:val="auto"/>
            </w:rPr>
          </w:rPrChange>
        </w:rPr>
        <w:pPrChange w:id="2140" w:author="Stuart McLarnon (NESO)" w:date="2025-01-22T14:10:00Z" w16du:dateUtc="2025-01-22T14:10:00Z">
          <w:pPr>
            <w:pStyle w:val="ListParagraph"/>
            <w:numPr>
              <w:numId w:val="31"/>
            </w:numPr>
            <w:autoSpaceDE w:val="0"/>
            <w:autoSpaceDN w:val="0"/>
            <w:adjustRightInd w:val="0"/>
            <w:spacing w:after="173"/>
            <w:ind w:hanging="360"/>
          </w:pPr>
        </w:pPrChange>
      </w:pPr>
      <w:r w:rsidRPr="00037098">
        <w:rPr>
          <w:rFonts w:ascii="Poppins" w:hAnsi="Poppins"/>
          <w:color w:val="auto"/>
          <w:rPrChange w:id="2141" w:author="Stuart McLarnon (NESO)" w:date="2024-11-20T15:15:00Z">
            <w:rPr>
              <w:rFonts w:ascii="Arial" w:hAnsi="Arial"/>
              <w:color w:val="auto"/>
            </w:rPr>
          </w:rPrChange>
        </w:rPr>
        <w:t>Validates existing response plans and procedures and ensures these are supported through continuous development, review and improvement</w:t>
      </w:r>
      <w:r w:rsidR="00D0308A" w:rsidRPr="00037098">
        <w:rPr>
          <w:rFonts w:ascii="Poppins" w:hAnsi="Poppins"/>
          <w:color w:val="auto"/>
          <w:rPrChange w:id="2142" w:author="Stuart McLarnon (NESO)" w:date="2024-11-20T15:15:00Z">
            <w:rPr>
              <w:rFonts w:ascii="Arial" w:hAnsi="Arial"/>
              <w:color w:val="auto"/>
            </w:rPr>
          </w:rPrChange>
        </w:rPr>
        <w:t xml:space="preserve"> including computer modelling</w:t>
      </w:r>
      <w:r w:rsidR="000666C4" w:rsidRPr="00037098">
        <w:rPr>
          <w:rFonts w:ascii="Poppins" w:hAnsi="Poppins"/>
          <w:color w:val="auto"/>
          <w:rPrChange w:id="2143" w:author="Stuart McLarnon (NESO)" w:date="2024-11-20T15:15:00Z">
            <w:rPr>
              <w:rFonts w:ascii="Arial" w:hAnsi="Arial"/>
              <w:color w:val="auto"/>
            </w:rPr>
          </w:rPrChange>
        </w:rPr>
        <w:t>; and</w:t>
      </w:r>
    </w:p>
    <w:p w14:paraId="3D72FE5C" w14:textId="45A63B3A" w:rsidR="00C85A48" w:rsidRPr="00037098" w:rsidRDefault="00C85A48">
      <w:pPr>
        <w:pStyle w:val="ListParagraph"/>
        <w:numPr>
          <w:ilvl w:val="0"/>
          <w:numId w:val="108"/>
        </w:numPr>
        <w:autoSpaceDE w:val="0"/>
        <w:autoSpaceDN w:val="0"/>
        <w:adjustRightInd w:val="0"/>
        <w:spacing w:after="173"/>
        <w:rPr>
          <w:rFonts w:ascii="Poppins" w:hAnsi="Poppins"/>
          <w:color w:val="39393A" w:themeColor="text2" w:themeShade="80"/>
          <w:rPrChange w:id="2144" w:author="Stuart McLarnon (NESO)" w:date="2024-11-20T15:15:00Z">
            <w:rPr>
              <w:rFonts w:ascii="Arial" w:hAnsi="Arial"/>
              <w:color w:val="39393A" w:themeColor="text2" w:themeShade="80"/>
            </w:rPr>
          </w:rPrChange>
        </w:rPr>
        <w:pPrChange w:id="2145" w:author="Stuart McLarnon (NESO)" w:date="2025-01-22T14:10:00Z" w16du:dateUtc="2025-01-22T14:10:00Z">
          <w:pPr>
            <w:pStyle w:val="ListParagraph"/>
            <w:numPr>
              <w:numId w:val="31"/>
            </w:numPr>
            <w:autoSpaceDE w:val="0"/>
            <w:autoSpaceDN w:val="0"/>
            <w:adjustRightInd w:val="0"/>
            <w:spacing w:after="173"/>
            <w:ind w:hanging="360"/>
          </w:pPr>
        </w:pPrChange>
      </w:pPr>
      <w:r w:rsidRPr="00037098">
        <w:rPr>
          <w:rFonts w:ascii="Poppins" w:hAnsi="Poppins"/>
          <w:color w:val="auto"/>
          <w:rPrChange w:id="2146" w:author="Stuart McLarnon (NESO)" w:date="2024-11-20T15:15:00Z">
            <w:rPr>
              <w:rFonts w:ascii="Arial" w:hAnsi="Arial"/>
              <w:color w:val="auto"/>
            </w:rPr>
          </w:rPrChange>
        </w:rPr>
        <w:t xml:space="preserve">Provides assurance that the sector can effectively respond to a </w:t>
      </w:r>
      <w:r w:rsidR="00344E6C" w:rsidRPr="00344E6C">
        <w:rPr>
          <w:rFonts w:ascii="Poppins" w:hAnsi="Poppins"/>
          <w:color w:val="auto"/>
          <w:rPrChange w:id="2147" w:author="Stuart McLarnon (NESO)" w:date="2024-11-20T15:15:00Z">
            <w:rPr>
              <w:rFonts w:ascii="Arial" w:hAnsi="Arial"/>
              <w:color w:val="auto"/>
            </w:rPr>
          </w:rPrChange>
        </w:rPr>
        <w:t>System Restoration</w:t>
      </w:r>
      <w:r w:rsidRPr="00037098">
        <w:rPr>
          <w:rFonts w:ascii="Poppins" w:hAnsi="Poppins"/>
          <w:color w:val="auto"/>
          <w:rPrChange w:id="2148" w:author="Stuart McLarnon (NESO)" w:date="2024-11-20T15:15:00Z">
            <w:rPr>
              <w:rFonts w:ascii="Arial" w:hAnsi="Arial"/>
              <w:color w:val="auto"/>
            </w:rPr>
          </w:rPrChange>
        </w:rPr>
        <w:t xml:space="preserve">. </w:t>
      </w:r>
    </w:p>
    <w:p w14:paraId="0E3B8739" w14:textId="156C61F1" w:rsidR="00C85A48" w:rsidRPr="00037098" w:rsidRDefault="003D5669" w:rsidP="00651539">
      <w:pPr>
        <w:autoSpaceDE w:val="0"/>
        <w:autoSpaceDN w:val="0"/>
        <w:adjustRightInd w:val="0"/>
        <w:spacing w:after="173"/>
        <w:ind w:left="709" w:hanging="709"/>
        <w:jc w:val="both"/>
        <w:rPr>
          <w:rFonts w:ascii="Poppins" w:hAnsi="Poppins"/>
          <w:color w:val="auto"/>
          <w:rPrChange w:id="2149" w:author="Stuart McLarnon (NESO)" w:date="2024-11-20T15:15:00Z">
            <w:rPr>
              <w:rFonts w:ascii="Arial" w:hAnsi="Arial"/>
              <w:color w:val="auto"/>
            </w:rPr>
          </w:rPrChange>
        </w:rPr>
      </w:pPr>
      <w:r w:rsidRPr="00037098">
        <w:rPr>
          <w:rFonts w:ascii="Poppins" w:hAnsi="Poppins"/>
          <w:color w:val="auto"/>
          <w:rPrChange w:id="2150" w:author="Stuart McLarnon (NESO)" w:date="2024-11-20T15:15:00Z">
            <w:rPr>
              <w:rFonts w:ascii="Arial" w:hAnsi="Arial"/>
              <w:color w:val="auto"/>
            </w:rPr>
          </w:rPrChange>
        </w:rPr>
        <w:t>8</w:t>
      </w:r>
      <w:r w:rsidR="0077458A" w:rsidRPr="00037098">
        <w:rPr>
          <w:rFonts w:ascii="Poppins" w:hAnsi="Poppins"/>
          <w:color w:val="auto"/>
          <w:rPrChange w:id="2151" w:author="Stuart McLarnon (NESO)" w:date="2024-11-20T15:15:00Z">
            <w:rPr>
              <w:rFonts w:ascii="Arial" w:hAnsi="Arial"/>
              <w:color w:val="auto"/>
            </w:rPr>
          </w:rPrChange>
        </w:rPr>
        <w:t>.1.</w:t>
      </w:r>
      <w:r w:rsidR="00281976" w:rsidRPr="00037098">
        <w:rPr>
          <w:rFonts w:ascii="Poppins" w:hAnsi="Poppins"/>
          <w:color w:val="auto"/>
          <w:rPrChange w:id="2152" w:author="Stuart McLarnon (NESO)" w:date="2024-11-20T15:15:00Z">
            <w:rPr>
              <w:rFonts w:ascii="Arial" w:hAnsi="Arial"/>
              <w:color w:val="auto"/>
            </w:rPr>
          </w:rPrChange>
        </w:rPr>
        <w:t>3</w:t>
      </w:r>
      <w:r w:rsidR="00C85A48" w:rsidRPr="00037098">
        <w:rPr>
          <w:rFonts w:ascii="Poppins" w:hAnsi="Poppins"/>
          <w:color w:val="auto"/>
          <w:rPrChange w:id="2153" w:author="Stuart McLarnon (NESO)" w:date="2024-11-20T15:15:00Z">
            <w:rPr>
              <w:rFonts w:ascii="Arial" w:hAnsi="Arial"/>
              <w:color w:val="auto"/>
            </w:rPr>
          </w:rPrChange>
        </w:rPr>
        <w:t xml:space="preserve"> </w:t>
      </w:r>
      <w:r w:rsidR="0077458A" w:rsidRPr="00037098">
        <w:rPr>
          <w:rFonts w:ascii="Poppins" w:hAnsi="Poppins"/>
          <w:color w:val="auto"/>
          <w:rPrChange w:id="2154" w:author="Stuart McLarnon (NESO)" w:date="2024-11-20T15:15:00Z">
            <w:rPr>
              <w:rFonts w:ascii="Arial" w:hAnsi="Arial"/>
              <w:color w:val="auto"/>
            </w:rPr>
          </w:rPrChange>
        </w:rPr>
        <w:tab/>
      </w:r>
      <w:r w:rsidR="00C85A48" w:rsidRPr="00037098">
        <w:rPr>
          <w:rFonts w:ascii="Poppins" w:hAnsi="Poppins"/>
          <w:color w:val="auto"/>
          <w:rPrChange w:id="2155" w:author="Stuart McLarnon (NESO)" w:date="2024-11-20T15:15:00Z">
            <w:rPr>
              <w:rFonts w:ascii="Arial" w:hAnsi="Arial"/>
              <w:color w:val="auto"/>
            </w:rPr>
          </w:rPrChange>
        </w:rPr>
        <w:t>It is recognised that organisations carry out a range of exercis</w:t>
      </w:r>
      <w:r w:rsidR="00601508" w:rsidRPr="00037098">
        <w:rPr>
          <w:rFonts w:ascii="Poppins" w:hAnsi="Poppins"/>
          <w:color w:val="auto"/>
          <w:rPrChange w:id="2156" w:author="Stuart McLarnon (NESO)" w:date="2024-11-20T15:15:00Z">
            <w:rPr>
              <w:rFonts w:ascii="Arial" w:hAnsi="Arial"/>
              <w:color w:val="auto"/>
            </w:rPr>
          </w:rPrChange>
        </w:rPr>
        <w:t>es</w:t>
      </w:r>
      <w:r w:rsidR="00C85A48" w:rsidRPr="00037098">
        <w:rPr>
          <w:rFonts w:ascii="Poppins" w:hAnsi="Poppins"/>
          <w:color w:val="auto"/>
          <w:rPrChange w:id="2157" w:author="Stuart McLarnon (NESO)" w:date="2024-11-20T15:15:00Z">
            <w:rPr>
              <w:rFonts w:ascii="Arial" w:hAnsi="Arial"/>
              <w:color w:val="auto"/>
            </w:rPr>
          </w:rPrChange>
        </w:rPr>
        <w:t xml:space="preserve"> / testing activities for their own internal assurance. </w:t>
      </w:r>
      <w:ins w:id="2158" w:author="Stuart McLarnon (NESO)" w:date="2024-11-20T15:15:00Z">
        <w:r w:rsidR="000666C4" w:rsidRPr="00037098">
          <w:rPr>
            <w:rFonts w:ascii="Poppins" w:hAnsi="Poppins" w:cs="Poppins"/>
            <w:color w:val="auto"/>
          </w:rPr>
          <w:t xml:space="preserve"> </w:t>
        </w:r>
      </w:ins>
      <w:r w:rsidR="003821BE" w:rsidRPr="003821BE">
        <w:rPr>
          <w:rFonts w:ascii="Poppins" w:hAnsi="Poppins"/>
          <w:color w:val="auto"/>
          <w:rPrChange w:id="2159" w:author="Stuart McLarnon (NESO)" w:date="2024-11-20T15:15:00Z">
            <w:rPr>
              <w:rFonts w:ascii="Arial" w:hAnsi="Arial"/>
              <w:color w:val="auto"/>
            </w:rPr>
          </w:rPrChange>
        </w:rPr>
        <w:t xml:space="preserve">Whilst regular exercises and testing already takes place under Grid Code OC5.7 and </w:t>
      </w:r>
      <w:r w:rsidR="003821BE" w:rsidRPr="003821BE">
        <w:rPr>
          <w:rFonts w:ascii="Poppins" w:hAnsi="Poppins"/>
          <w:color w:val="auto"/>
          <w:rPrChange w:id="2160" w:author="Stuart McLarnon (NESO)" w:date="2024-11-20T15:15:00Z">
            <w:rPr/>
          </w:rPrChange>
        </w:rPr>
        <w:t xml:space="preserve">OC9.4.7.6.2 </w:t>
      </w:r>
      <w:r w:rsidR="003821BE" w:rsidRPr="003821BE">
        <w:rPr>
          <w:rFonts w:ascii="Poppins" w:hAnsi="Poppins"/>
          <w:color w:val="auto"/>
          <w:rPrChange w:id="2161" w:author="Stuart McLarnon (NESO)" w:date="2024-11-20T15:15:00Z">
            <w:rPr>
              <w:rFonts w:ascii="Arial" w:hAnsi="Arial"/>
              <w:color w:val="auto"/>
            </w:rPr>
          </w:rPrChange>
        </w:rPr>
        <w:t xml:space="preserve">these have been reinforced through the additional testing and assurance activities being introduced to demonstrate compliance with the Electricity System Restoration Standard though updates to Grid Code OC9, OC5.7.4, OC5.7.5, CC/ECC7.10 and CC/ECC.7.11 whilst also noting updates to the STC, in particular STC Section C and STCP 03-1, STCP 06-1, STCP 06-3, STCP 06-4, STCP 08-3, STCP 08-4, </w:t>
      </w:r>
      <w:r w:rsidR="003821BE" w:rsidRPr="003821BE">
        <w:rPr>
          <w:rFonts w:ascii="Poppins" w:hAnsi="Poppins"/>
          <w:color w:val="auto"/>
          <w:rPrChange w:id="2162" w:author="Stuart McLarnon (NESO)" w:date="2024-11-20T15:15:00Z">
            <w:rPr>
              <w:rFonts w:ascii="Arial" w:hAnsi="Arial"/>
              <w:color w:val="auto"/>
            </w:rPr>
          </w:rPrChange>
        </w:rPr>
        <w:lastRenderedPageBreak/>
        <w:t xml:space="preserve">STCP 19-3 and STCP 27-01. </w:t>
      </w:r>
      <w:del w:id="2163" w:author="Stuart McLarnon (NESO)" w:date="2024-11-20T15:15:00Z">
        <w:r w:rsidR="000666C4">
          <w:rPr>
            <w:rFonts w:ascii="Arial" w:hAnsi="Arial" w:cs="Arial"/>
            <w:color w:val="auto"/>
          </w:rPr>
          <w:delText xml:space="preserve"> </w:delText>
        </w:r>
      </w:del>
      <w:r w:rsidR="00C57411" w:rsidRPr="00037098">
        <w:rPr>
          <w:rFonts w:ascii="Poppins" w:hAnsi="Poppins"/>
          <w:color w:val="auto"/>
          <w:rPrChange w:id="2164" w:author="Stuart McLarnon (NESO)" w:date="2024-11-20T15:15:00Z">
            <w:rPr>
              <w:rFonts w:ascii="Arial" w:hAnsi="Arial"/>
              <w:color w:val="auto"/>
            </w:rPr>
          </w:rPrChange>
        </w:rPr>
        <w:t>A diagram showing this assurance framework is shown below.</w:t>
      </w:r>
    </w:p>
    <w:p w14:paraId="73A73B21" w14:textId="1DEF4A1D" w:rsidR="00C57411" w:rsidRPr="00037098" w:rsidRDefault="00C57411" w:rsidP="00C57411">
      <w:pPr>
        <w:pStyle w:val="ListParagraph"/>
        <w:rPr>
          <w:ins w:id="2165" w:author="Stuart McLarnon (NESO)" w:date="2024-11-20T15:15:00Z"/>
          <w:rFonts w:ascii="Poppins" w:hAnsi="Poppins" w:cs="Poppins"/>
          <w:color w:val="000000"/>
        </w:rPr>
      </w:pPr>
    </w:p>
    <w:p w14:paraId="7FFB0F93" w14:textId="0F34ADA0" w:rsidR="00C57411" w:rsidRPr="00037098" w:rsidRDefault="00C57411" w:rsidP="00C57411">
      <w:pPr>
        <w:pStyle w:val="ListParagraph"/>
        <w:ind w:firstLine="840"/>
        <w:rPr>
          <w:rFonts w:ascii="Poppins" w:hAnsi="Poppins"/>
          <w:color w:val="000000"/>
          <w:rPrChange w:id="2166" w:author="Stuart McLarnon (NESO)" w:date="2024-11-20T15:15:00Z">
            <w:rPr>
              <w:rFonts w:ascii="Arial" w:hAnsi="Arial"/>
              <w:color w:val="000000"/>
            </w:rPr>
          </w:rPrChange>
        </w:rPr>
      </w:pPr>
      <w:r w:rsidRPr="00037098">
        <w:rPr>
          <w:rFonts w:ascii="Poppins" w:hAnsi="Poppins"/>
          <w:noProof/>
          <w:rPrChange w:id="2167" w:author="Stuart McLarnon (NESO)" w:date="2024-11-20T15:15:00Z">
            <w:rPr>
              <w:noProof/>
            </w:rPr>
          </w:rPrChange>
        </w:rPr>
        <w:drawing>
          <wp:inline distT="0" distB="0" distL="0" distR="0" wp14:anchorId="72F59762" wp14:editId="0BD74391">
            <wp:extent cx="3195888" cy="2381250"/>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3"/>
                    <a:srcRect l="25801" t="34778" r="41507" b="21893"/>
                    <a:stretch/>
                  </pic:blipFill>
                  <pic:spPr bwMode="auto">
                    <a:xfrm>
                      <a:off x="0" y="0"/>
                      <a:ext cx="3221116" cy="2400048"/>
                    </a:xfrm>
                    <a:prstGeom prst="rect">
                      <a:avLst/>
                    </a:prstGeom>
                    <a:ln>
                      <a:noFill/>
                    </a:ln>
                    <a:extLst>
                      <a:ext uri="{53640926-AAD7-44D8-BBD7-CCE9431645EC}">
                        <a14:shadowObscured xmlns:a14="http://schemas.microsoft.com/office/drawing/2010/main"/>
                      </a:ext>
                    </a:extLst>
                  </pic:spPr>
                </pic:pic>
              </a:graphicData>
            </a:graphic>
          </wp:inline>
        </w:drawing>
      </w:r>
    </w:p>
    <w:p w14:paraId="6850C48C" w14:textId="2E05D678" w:rsidR="00C57411" w:rsidRPr="00037098" w:rsidRDefault="00C57411" w:rsidP="00577221">
      <w:pPr>
        <w:numPr>
          <w:ilvl w:val="1"/>
          <w:numId w:val="24"/>
        </w:numPr>
        <w:autoSpaceDE w:val="0"/>
        <w:autoSpaceDN w:val="0"/>
        <w:adjustRightInd w:val="0"/>
        <w:spacing w:after="0"/>
        <w:jc w:val="center"/>
        <w:rPr>
          <w:rFonts w:ascii="Poppins" w:hAnsi="Poppins"/>
          <w:color w:val="000000"/>
          <w:rPrChange w:id="2168" w:author="Stuart McLarnon (NESO)" w:date="2024-11-20T15:15:00Z">
            <w:rPr>
              <w:rFonts w:ascii="Arial" w:hAnsi="Arial"/>
              <w:color w:val="000000"/>
            </w:rPr>
          </w:rPrChange>
        </w:rPr>
      </w:pPr>
      <w:r w:rsidRPr="00037098">
        <w:rPr>
          <w:rFonts w:ascii="Poppins" w:hAnsi="Poppins"/>
          <w:color w:val="000000"/>
          <w:rPrChange w:id="2169" w:author="Stuart McLarnon (NESO)" w:date="2024-11-20T15:15:00Z">
            <w:rPr>
              <w:rFonts w:ascii="Arial" w:hAnsi="Arial"/>
              <w:color w:val="000000"/>
            </w:rPr>
          </w:rPrChange>
        </w:rPr>
        <w:t>Figure 1.0</w:t>
      </w:r>
    </w:p>
    <w:p w14:paraId="37B3F669" w14:textId="77777777" w:rsidR="0077458A" w:rsidRPr="00037098" w:rsidRDefault="0077458A" w:rsidP="0077458A">
      <w:pPr>
        <w:pStyle w:val="ListParagraph"/>
        <w:rPr>
          <w:rFonts w:ascii="Poppins" w:hAnsi="Poppins"/>
          <w:color w:val="000000"/>
          <w:rPrChange w:id="2170" w:author="Stuart McLarnon (NESO)" w:date="2024-11-20T15:15:00Z">
            <w:rPr>
              <w:rFonts w:ascii="Arial" w:hAnsi="Arial"/>
              <w:color w:val="000000"/>
            </w:rPr>
          </w:rPrChange>
        </w:rPr>
      </w:pPr>
    </w:p>
    <w:p w14:paraId="6E4738B7" w14:textId="79F620C1" w:rsidR="0077458A" w:rsidRPr="00037098" w:rsidRDefault="003D5669" w:rsidP="00651539">
      <w:pPr>
        <w:autoSpaceDE w:val="0"/>
        <w:autoSpaceDN w:val="0"/>
        <w:adjustRightInd w:val="0"/>
        <w:spacing w:after="0"/>
        <w:ind w:left="142"/>
        <w:rPr>
          <w:rFonts w:ascii="Poppins" w:hAnsi="Poppins"/>
          <w:color w:val="auto"/>
          <w:rPrChange w:id="2171" w:author="Stuart McLarnon (NESO)" w:date="2024-11-20T15:15:00Z">
            <w:rPr>
              <w:rFonts w:ascii="Arial" w:hAnsi="Arial"/>
              <w:color w:val="auto"/>
            </w:rPr>
          </w:rPrChange>
        </w:rPr>
      </w:pPr>
      <w:r w:rsidRPr="00037098">
        <w:rPr>
          <w:rFonts w:ascii="Poppins" w:hAnsi="Poppins"/>
          <w:color w:val="auto"/>
          <w:rPrChange w:id="2172" w:author="Stuart McLarnon (NESO)" w:date="2024-11-20T15:15:00Z">
            <w:rPr>
              <w:rFonts w:ascii="Arial" w:hAnsi="Arial"/>
              <w:color w:val="auto"/>
            </w:rPr>
          </w:rPrChange>
        </w:rPr>
        <w:t>8</w:t>
      </w:r>
      <w:r w:rsidR="0077458A" w:rsidRPr="00037098">
        <w:rPr>
          <w:rFonts w:ascii="Poppins" w:hAnsi="Poppins"/>
          <w:color w:val="auto"/>
          <w:rPrChange w:id="2173" w:author="Stuart McLarnon (NESO)" w:date="2024-11-20T15:15:00Z">
            <w:rPr>
              <w:rFonts w:ascii="Arial" w:hAnsi="Arial"/>
              <w:color w:val="auto"/>
            </w:rPr>
          </w:rPrChange>
        </w:rPr>
        <w:t>.1.</w:t>
      </w:r>
      <w:r w:rsidR="00281976" w:rsidRPr="00037098">
        <w:rPr>
          <w:rFonts w:ascii="Poppins" w:hAnsi="Poppins"/>
          <w:color w:val="auto"/>
          <w:rPrChange w:id="2174" w:author="Stuart McLarnon (NESO)" w:date="2024-11-20T15:15:00Z">
            <w:rPr>
              <w:rFonts w:ascii="Arial" w:hAnsi="Arial"/>
              <w:color w:val="auto"/>
            </w:rPr>
          </w:rPrChange>
        </w:rPr>
        <w:t>4</w:t>
      </w:r>
      <w:r w:rsidR="00C85A48" w:rsidRPr="00037098">
        <w:rPr>
          <w:rFonts w:ascii="Poppins" w:hAnsi="Poppins"/>
          <w:color w:val="auto"/>
          <w:rPrChange w:id="2175" w:author="Stuart McLarnon (NESO)" w:date="2024-11-20T15:15:00Z">
            <w:rPr>
              <w:rFonts w:ascii="Arial" w:hAnsi="Arial"/>
              <w:color w:val="auto"/>
            </w:rPr>
          </w:rPrChange>
        </w:rPr>
        <w:t xml:space="preserve"> </w:t>
      </w:r>
      <w:ins w:id="2176" w:author="Stuart McLarnon (NESO)" w:date="2024-11-20T15:15:00Z">
        <w:r w:rsidR="00824FBF">
          <w:rPr>
            <w:rFonts w:ascii="Poppins" w:hAnsi="Poppins" w:cs="Poppins"/>
            <w:color w:val="auto"/>
          </w:rPr>
          <w:t xml:space="preserve">   </w:t>
        </w:r>
      </w:ins>
      <w:r w:rsidR="0077458A" w:rsidRPr="00037098">
        <w:rPr>
          <w:rFonts w:ascii="Poppins" w:hAnsi="Poppins"/>
          <w:color w:val="auto"/>
          <w:rPrChange w:id="2177" w:author="Stuart McLarnon (NESO)" w:date="2024-11-20T15:15:00Z">
            <w:rPr>
              <w:rFonts w:ascii="Arial" w:hAnsi="Arial"/>
              <w:color w:val="auto"/>
            </w:rPr>
          </w:rPrChange>
        </w:rPr>
        <w:t>In order to achieve this objective</w:t>
      </w:r>
      <w:r w:rsidR="00C85A48" w:rsidRPr="00037098">
        <w:rPr>
          <w:rFonts w:ascii="Poppins" w:hAnsi="Poppins"/>
          <w:color w:val="auto"/>
          <w:rPrChange w:id="2178" w:author="Stuart McLarnon (NESO)" w:date="2024-11-20T15:15:00Z">
            <w:rPr>
              <w:rFonts w:ascii="Arial" w:hAnsi="Arial"/>
              <w:color w:val="auto"/>
            </w:rPr>
          </w:rPrChange>
        </w:rPr>
        <w:t>,</w:t>
      </w:r>
      <w:r w:rsidR="00422859">
        <w:rPr>
          <w:rFonts w:ascii="Poppins" w:hAnsi="Poppins"/>
          <w:color w:val="auto"/>
          <w:rPrChange w:id="2179" w:author="Stuart McLarnon (NESO)" w:date="2024-11-20T15:15:00Z">
            <w:rPr>
              <w:rFonts w:ascii="Arial" w:hAnsi="Arial"/>
              <w:color w:val="auto"/>
            </w:rPr>
          </w:rPrChange>
        </w:rPr>
        <w:t xml:space="preserve"> </w:t>
      </w:r>
      <w:del w:id="2180" w:author="Stuart McLarnon (NESO)" w:date="2024-11-20T15:15:00Z">
        <w:r w:rsidR="00167EDC" w:rsidRPr="00457D1E">
          <w:rPr>
            <w:rFonts w:ascii="Arial" w:hAnsi="Arial" w:cs="Arial"/>
            <w:color w:val="auto"/>
          </w:rPr>
          <w:delText>NGESO</w:delText>
        </w:r>
      </w:del>
      <w:ins w:id="2181" w:author="Stuart McLarnon (NESO)" w:date="2024-11-20T15:15:00Z">
        <w:r w:rsidR="008A4E5B">
          <w:rPr>
            <w:rFonts w:ascii="Poppins" w:hAnsi="Poppins" w:cs="Poppins"/>
            <w:color w:val="auto"/>
          </w:rPr>
          <w:t>NESO</w:t>
        </w:r>
      </w:ins>
      <w:r w:rsidR="00C85A48" w:rsidRPr="00037098">
        <w:rPr>
          <w:rFonts w:ascii="Poppins" w:hAnsi="Poppins"/>
          <w:color w:val="auto"/>
          <w:rPrChange w:id="2182" w:author="Stuart McLarnon (NESO)" w:date="2024-11-20T15:15:00Z">
            <w:rPr>
              <w:rFonts w:ascii="Arial" w:hAnsi="Arial"/>
              <w:color w:val="auto"/>
            </w:rPr>
          </w:rPrChange>
        </w:rPr>
        <w:t xml:space="preserve"> has undertaken the </w:t>
      </w:r>
      <w:r w:rsidR="006061D8" w:rsidRPr="00037098">
        <w:rPr>
          <w:rFonts w:ascii="Poppins" w:hAnsi="Poppins"/>
          <w:color w:val="auto"/>
          <w:rPrChange w:id="2183" w:author="Stuart McLarnon (NESO)" w:date="2024-11-20T15:15:00Z">
            <w:rPr>
              <w:rFonts w:ascii="Arial" w:hAnsi="Arial"/>
              <w:color w:val="auto"/>
            </w:rPr>
          </w:rPrChange>
        </w:rPr>
        <w:tab/>
      </w:r>
      <w:r w:rsidR="00C85A48" w:rsidRPr="00037098">
        <w:rPr>
          <w:rFonts w:ascii="Poppins" w:hAnsi="Poppins"/>
          <w:color w:val="auto"/>
          <w:rPrChange w:id="2184" w:author="Stuart McLarnon (NESO)" w:date="2024-11-20T15:15:00Z">
            <w:rPr>
              <w:rFonts w:ascii="Arial" w:hAnsi="Arial"/>
              <w:color w:val="auto"/>
            </w:rPr>
          </w:rPrChange>
        </w:rPr>
        <w:t xml:space="preserve">following activities: </w:t>
      </w:r>
    </w:p>
    <w:p w14:paraId="1A28E7F9" w14:textId="77777777" w:rsidR="0077458A" w:rsidRPr="00037098" w:rsidRDefault="0077458A" w:rsidP="00651539">
      <w:pPr>
        <w:autoSpaceDE w:val="0"/>
        <w:autoSpaceDN w:val="0"/>
        <w:adjustRightInd w:val="0"/>
        <w:spacing w:after="0"/>
        <w:rPr>
          <w:rFonts w:ascii="Poppins" w:hAnsi="Poppins"/>
          <w:color w:val="auto"/>
          <w:rPrChange w:id="2185" w:author="Stuart McLarnon (NESO)" w:date="2024-11-20T15:15:00Z">
            <w:rPr>
              <w:rFonts w:ascii="Arial" w:hAnsi="Arial"/>
              <w:color w:val="auto"/>
            </w:rPr>
          </w:rPrChange>
        </w:rPr>
      </w:pPr>
    </w:p>
    <w:p w14:paraId="1CBF4EE1" w14:textId="1804B97F" w:rsidR="00C85A48" w:rsidRPr="00037098" w:rsidRDefault="0077458A" w:rsidP="00651539">
      <w:pPr>
        <w:pStyle w:val="ListParagraph"/>
        <w:numPr>
          <w:ilvl w:val="0"/>
          <w:numId w:val="32"/>
        </w:numPr>
        <w:tabs>
          <w:tab w:val="left" w:pos="1134"/>
        </w:tabs>
        <w:autoSpaceDE w:val="0"/>
        <w:autoSpaceDN w:val="0"/>
        <w:adjustRightInd w:val="0"/>
        <w:spacing w:after="173"/>
        <w:ind w:left="1276" w:hanging="567"/>
        <w:rPr>
          <w:rFonts w:ascii="Poppins" w:hAnsi="Poppins"/>
          <w:color w:val="auto"/>
          <w:rPrChange w:id="2186" w:author="Stuart McLarnon (NESO)" w:date="2024-11-20T15:15:00Z">
            <w:rPr>
              <w:rFonts w:ascii="Arial" w:hAnsi="Arial"/>
              <w:color w:val="auto"/>
            </w:rPr>
          </w:rPrChange>
        </w:rPr>
      </w:pPr>
      <w:r w:rsidRPr="00037098">
        <w:rPr>
          <w:rFonts w:ascii="Poppins" w:hAnsi="Poppins"/>
          <w:color w:val="auto"/>
          <w:rPrChange w:id="2187" w:author="Stuart McLarnon (NESO)" w:date="2024-11-20T15:15:00Z">
            <w:rPr>
              <w:rFonts w:ascii="Arial" w:hAnsi="Arial"/>
              <w:color w:val="auto"/>
            </w:rPr>
          </w:rPrChange>
        </w:rPr>
        <w:tab/>
      </w:r>
      <w:r w:rsidR="00C85A48" w:rsidRPr="00037098">
        <w:rPr>
          <w:rFonts w:ascii="Poppins" w:hAnsi="Poppins"/>
          <w:color w:val="auto"/>
          <w:rPrChange w:id="2188" w:author="Stuart McLarnon (NESO)" w:date="2024-11-20T15:15:00Z">
            <w:rPr>
              <w:rFonts w:ascii="Arial" w:hAnsi="Arial"/>
              <w:color w:val="auto"/>
            </w:rPr>
          </w:rPrChange>
        </w:rPr>
        <w:t xml:space="preserve">Identified and mapped the high-level interactions that are likely to take place between organisations during </w:t>
      </w:r>
      <w:r w:rsidR="003821BE">
        <w:rPr>
          <w:rFonts w:ascii="Poppins" w:hAnsi="Poppins"/>
          <w:color w:val="auto"/>
          <w:rPrChange w:id="2189" w:author="Stuart McLarnon (NESO)" w:date="2024-11-20T15:15:00Z">
            <w:rPr>
              <w:rFonts w:ascii="Arial" w:hAnsi="Arial"/>
              <w:color w:val="auto"/>
            </w:rPr>
          </w:rPrChange>
        </w:rPr>
        <w:t>System Restoration</w:t>
      </w:r>
      <w:r w:rsidR="000666C4" w:rsidRPr="00037098">
        <w:rPr>
          <w:rFonts w:ascii="Poppins" w:hAnsi="Poppins"/>
          <w:color w:val="auto"/>
          <w:rPrChange w:id="2190" w:author="Stuart McLarnon (NESO)" w:date="2024-11-20T15:15:00Z">
            <w:rPr>
              <w:rFonts w:ascii="Arial" w:hAnsi="Arial"/>
              <w:color w:val="auto"/>
            </w:rPr>
          </w:rPrChange>
        </w:rPr>
        <w:t>;</w:t>
      </w:r>
    </w:p>
    <w:p w14:paraId="7241D7EA" w14:textId="72981ECB" w:rsidR="00C85A48" w:rsidRPr="00037098" w:rsidRDefault="0077458A" w:rsidP="00651539">
      <w:pPr>
        <w:pStyle w:val="ListParagraph"/>
        <w:numPr>
          <w:ilvl w:val="0"/>
          <w:numId w:val="32"/>
        </w:numPr>
        <w:tabs>
          <w:tab w:val="left" w:pos="1134"/>
        </w:tabs>
        <w:autoSpaceDE w:val="0"/>
        <w:autoSpaceDN w:val="0"/>
        <w:adjustRightInd w:val="0"/>
        <w:spacing w:after="173"/>
        <w:ind w:left="1276" w:hanging="567"/>
        <w:rPr>
          <w:rFonts w:ascii="Poppins" w:hAnsi="Poppins"/>
          <w:color w:val="auto"/>
          <w:rPrChange w:id="2191" w:author="Stuart McLarnon (NESO)" w:date="2024-11-20T15:15:00Z">
            <w:rPr>
              <w:rFonts w:ascii="Arial" w:hAnsi="Arial"/>
              <w:color w:val="auto"/>
            </w:rPr>
          </w:rPrChange>
        </w:rPr>
      </w:pPr>
      <w:r w:rsidRPr="00037098">
        <w:rPr>
          <w:rFonts w:ascii="Poppins" w:hAnsi="Poppins"/>
          <w:color w:val="auto"/>
          <w:rPrChange w:id="2192" w:author="Stuart McLarnon (NESO)" w:date="2024-11-20T15:15:00Z">
            <w:rPr>
              <w:rFonts w:ascii="Arial" w:hAnsi="Arial"/>
              <w:color w:val="auto"/>
            </w:rPr>
          </w:rPrChange>
        </w:rPr>
        <w:tab/>
      </w:r>
      <w:r w:rsidR="00C85A48" w:rsidRPr="00037098">
        <w:rPr>
          <w:rFonts w:ascii="Poppins" w:hAnsi="Poppins"/>
          <w:color w:val="auto"/>
          <w:rPrChange w:id="2193" w:author="Stuart McLarnon (NESO)" w:date="2024-11-20T15:15:00Z">
            <w:rPr>
              <w:rFonts w:ascii="Arial" w:hAnsi="Arial"/>
              <w:color w:val="auto"/>
            </w:rPr>
          </w:rPrChange>
        </w:rPr>
        <w:t>Reviewed current exercising practices across the sector through an industry-wide survey</w:t>
      </w:r>
      <w:r w:rsidR="00294DDC">
        <w:rPr>
          <w:rFonts w:ascii="Poppins" w:hAnsi="Poppins"/>
          <w:color w:val="auto"/>
          <w:rPrChange w:id="2194" w:author="Stuart McLarnon (NESO)" w:date="2024-11-20T15:15:00Z">
            <w:rPr>
              <w:rFonts w:ascii="Arial" w:hAnsi="Arial"/>
              <w:color w:val="auto"/>
            </w:rPr>
          </w:rPrChange>
        </w:rPr>
        <w:t xml:space="preserve"> and improvements on current practi</w:t>
      </w:r>
      <w:r w:rsidR="003618EC">
        <w:rPr>
          <w:rFonts w:ascii="Poppins" w:hAnsi="Poppins"/>
          <w:color w:val="auto"/>
          <w:rPrChange w:id="2195" w:author="Stuart McLarnon (NESO)" w:date="2024-11-20T15:15:00Z">
            <w:rPr>
              <w:rFonts w:ascii="Arial" w:hAnsi="Arial"/>
              <w:color w:val="auto"/>
            </w:rPr>
          </w:rPrChange>
        </w:rPr>
        <w:t>c</w:t>
      </w:r>
      <w:r w:rsidR="00294DDC">
        <w:rPr>
          <w:rFonts w:ascii="Poppins" w:hAnsi="Poppins"/>
          <w:color w:val="auto"/>
          <w:rPrChange w:id="2196" w:author="Stuart McLarnon (NESO)" w:date="2024-11-20T15:15:00Z">
            <w:rPr>
              <w:rFonts w:ascii="Arial" w:hAnsi="Arial"/>
              <w:color w:val="auto"/>
            </w:rPr>
          </w:rPrChange>
        </w:rPr>
        <w:t>es</w:t>
      </w:r>
      <w:r w:rsidR="000666C4" w:rsidRPr="00037098">
        <w:rPr>
          <w:rFonts w:ascii="Poppins" w:hAnsi="Poppins"/>
          <w:color w:val="auto"/>
          <w:rPrChange w:id="2197" w:author="Stuart McLarnon (NESO)" w:date="2024-11-20T15:15:00Z">
            <w:rPr>
              <w:rFonts w:ascii="Arial" w:hAnsi="Arial"/>
              <w:color w:val="auto"/>
            </w:rPr>
          </w:rPrChange>
        </w:rPr>
        <w:t>;</w:t>
      </w:r>
    </w:p>
    <w:p w14:paraId="63052577" w14:textId="725393E1" w:rsidR="00C85A48" w:rsidRPr="00037098" w:rsidRDefault="0077458A" w:rsidP="00651539">
      <w:pPr>
        <w:pStyle w:val="ListParagraph"/>
        <w:numPr>
          <w:ilvl w:val="0"/>
          <w:numId w:val="32"/>
        </w:numPr>
        <w:tabs>
          <w:tab w:val="left" w:pos="1134"/>
        </w:tabs>
        <w:autoSpaceDE w:val="0"/>
        <w:autoSpaceDN w:val="0"/>
        <w:adjustRightInd w:val="0"/>
        <w:spacing w:after="173"/>
        <w:ind w:left="1276" w:hanging="567"/>
        <w:rPr>
          <w:rFonts w:ascii="Poppins" w:hAnsi="Poppins"/>
          <w:color w:val="auto"/>
          <w:rPrChange w:id="2198" w:author="Stuart McLarnon (NESO)" w:date="2024-11-20T15:15:00Z">
            <w:rPr>
              <w:rFonts w:ascii="Arial" w:hAnsi="Arial"/>
              <w:color w:val="auto"/>
            </w:rPr>
          </w:rPrChange>
        </w:rPr>
      </w:pPr>
      <w:r w:rsidRPr="00037098">
        <w:rPr>
          <w:rFonts w:ascii="Poppins" w:hAnsi="Poppins"/>
          <w:color w:val="auto"/>
          <w:rPrChange w:id="2199" w:author="Stuart McLarnon (NESO)" w:date="2024-11-20T15:15:00Z">
            <w:rPr>
              <w:rFonts w:ascii="Arial" w:hAnsi="Arial"/>
              <w:color w:val="auto"/>
            </w:rPr>
          </w:rPrChange>
        </w:rPr>
        <w:tab/>
      </w:r>
      <w:r w:rsidR="00C85A48" w:rsidRPr="00037098">
        <w:rPr>
          <w:rFonts w:ascii="Poppins" w:hAnsi="Poppins"/>
          <w:color w:val="auto"/>
          <w:rPrChange w:id="2200" w:author="Stuart McLarnon (NESO)" w:date="2024-11-20T15:15:00Z">
            <w:rPr>
              <w:rFonts w:ascii="Arial" w:hAnsi="Arial"/>
              <w:color w:val="auto"/>
            </w:rPr>
          </w:rPrChange>
        </w:rPr>
        <w:t>Analysed survey response and assessed the gaps in current</w:t>
      </w:r>
      <w:r w:rsidR="002B5088" w:rsidRPr="00037098">
        <w:rPr>
          <w:rFonts w:ascii="Poppins" w:hAnsi="Poppins"/>
          <w:color w:val="auto"/>
          <w:rPrChange w:id="2201" w:author="Stuart McLarnon (NESO)" w:date="2024-11-20T15:15:00Z">
            <w:rPr>
              <w:rFonts w:ascii="Arial" w:hAnsi="Arial"/>
              <w:color w:val="auto"/>
            </w:rPr>
          </w:rPrChange>
        </w:rPr>
        <w:t xml:space="preserve"> </w:t>
      </w:r>
      <w:r w:rsidR="00C85A48" w:rsidRPr="00037098">
        <w:rPr>
          <w:rFonts w:ascii="Poppins" w:hAnsi="Poppins"/>
          <w:color w:val="auto"/>
          <w:rPrChange w:id="2202" w:author="Stuart McLarnon (NESO)" w:date="2024-11-20T15:15:00Z">
            <w:rPr>
              <w:rFonts w:ascii="Arial" w:hAnsi="Arial"/>
              <w:color w:val="auto"/>
            </w:rPr>
          </w:rPrChange>
        </w:rPr>
        <w:t>exercising practices;</w:t>
      </w:r>
      <w:del w:id="2203" w:author="Stuart McLarnon (NESO)" w:date="2024-11-20T15:15:00Z">
        <w:r w:rsidR="00C85A48" w:rsidRPr="00A0057D">
          <w:rPr>
            <w:rFonts w:ascii="Arial" w:hAnsi="Arial"/>
            <w:color w:val="auto"/>
          </w:rPr>
          <w:delText xml:space="preserve"> </w:delText>
        </w:r>
        <w:r w:rsidR="000666C4">
          <w:rPr>
            <w:rFonts w:ascii="Arial" w:hAnsi="Arial" w:cs="Arial"/>
            <w:color w:val="auto"/>
          </w:rPr>
          <w:delText>and</w:delText>
        </w:r>
      </w:del>
    </w:p>
    <w:p w14:paraId="577B3101" w14:textId="0F3C4C82" w:rsidR="00C85A48" w:rsidRDefault="0077458A" w:rsidP="00651539">
      <w:pPr>
        <w:pStyle w:val="ListParagraph"/>
        <w:numPr>
          <w:ilvl w:val="0"/>
          <w:numId w:val="32"/>
        </w:numPr>
        <w:tabs>
          <w:tab w:val="left" w:pos="1134"/>
        </w:tabs>
        <w:autoSpaceDE w:val="0"/>
        <w:autoSpaceDN w:val="0"/>
        <w:adjustRightInd w:val="0"/>
        <w:spacing w:after="173"/>
        <w:ind w:left="1276" w:hanging="567"/>
        <w:rPr>
          <w:rFonts w:ascii="Poppins" w:hAnsi="Poppins"/>
          <w:color w:val="auto"/>
          <w:rPrChange w:id="2204" w:author="Stuart McLarnon (NESO)" w:date="2024-11-20T15:15:00Z">
            <w:rPr>
              <w:rFonts w:ascii="Arial" w:hAnsi="Arial"/>
              <w:color w:val="auto"/>
            </w:rPr>
          </w:rPrChange>
        </w:rPr>
      </w:pPr>
      <w:r w:rsidRPr="00037098">
        <w:rPr>
          <w:rFonts w:ascii="Poppins" w:hAnsi="Poppins"/>
          <w:color w:val="auto"/>
          <w:rPrChange w:id="2205" w:author="Stuart McLarnon (NESO)" w:date="2024-11-20T15:15:00Z">
            <w:rPr>
              <w:rFonts w:ascii="Arial" w:hAnsi="Arial"/>
              <w:color w:val="auto"/>
            </w:rPr>
          </w:rPrChange>
        </w:rPr>
        <w:tab/>
      </w:r>
      <w:r w:rsidR="00C85A48" w:rsidRPr="00037098">
        <w:rPr>
          <w:rFonts w:ascii="Poppins" w:hAnsi="Poppins"/>
          <w:color w:val="auto"/>
          <w:rPrChange w:id="2206" w:author="Stuart McLarnon (NESO)" w:date="2024-11-20T15:15:00Z">
            <w:rPr>
              <w:rFonts w:ascii="Arial" w:hAnsi="Arial"/>
              <w:color w:val="auto"/>
            </w:rPr>
          </w:rPrChange>
        </w:rPr>
        <w:t xml:space="preserve">Proposed a framework to align and standardise </w:t>
      </w:r>
      <w:del w:id="2207" w:author="Stuart McLarnon (NESO)" w:date="2024-11-20T15:15:00Z">
        <w:r w:rsidR="00C85A48" w:rsidRPr="00A0057D">
          <w:rPr>
            <w:rFonts w:ascii="Arial" w:hAnsi="Arial"/>
            <w:color w:val="auto"/>
          </w:rPr>
          <w:delText xml:space="preserve"> </w:delText>
        </w:r>
      </w:del>
      <w:r w:rsidR="006E1F81" w:rsidRPr="006E1F81">
        <w:rPr>
          <w:rFonts w:ascii="Poppins" w:hAnsi="Poppins"/>
          <w:color w:val="auto"/>
          <w:rPrChange w:id="2208" w:author="Stuart McLarnon (NESO)" w:date="2024-11-20T15:15:00Z">
            <w:rPr>
              <w:rFonts w:ascii="Arial" w:hAnsi="Arial"/>
              <w:color w:val="auto"/>
            </w:rPr>
          </w:rPrChange>
        </w:rPr>
        <w:t>System Restoration</w:t>
      </w:r>
      <w:r w:rsidR="00C85A48" w:rsidRPr="00037098">
        <w:rPr>
          <w:rFonts w:ascii="Poppins" w:hAnsi="Poppins"/>
          <w:color w:val="auto"/>
          <w:rPrChange w:id="2209" w:author="Stuart McLarnon (NESO)" w:date="2024-11-20T15:15:00Z">
            <w:rPr>
              <w:rFonts w:ascii="Arial" w:hAnsi="Arial"/>
              <w:color w:val="auto"/>
            </w:rPr>
          </w:rPrChange>
        </w:rPr>
        <w:t xml:space="preserve"> exercising and testing across the sector</w:t>
      </w:r>
      <w:del w:id="2210" w:author="Stuart McLarnon (NESO)" w:date="2024-11-20T15:15:00Z">
        <w:r w:rsidR="00C85A48" w:rsidRPr="00A0057D">
          <w:rPr>
            <w:rFonts w:ascii="Arial" w:hAnsi="Arial"/>
            <w:color w:val="auto"/>
          </w:rPr>
          <w:delText>.</w:delText>
        </w:r>
      </w:del>
      <w:ins w:id="2211" w:author="Stuart McLarnon (NESO)" w:date="2024-11-20T15:15:00Z">
        <w:r w:rsidR="00483893">
          <w:rPr>
            <w:rFonts w:ascii="Poppins" w:hAnsi="Poppins" w:cs="Poppins"/>
            <w:color w:val="auto"/>
          </w:rPr>
          <w:t>; and</w:t>
        </w:r>
        <w:r w:rsidR="00C85A48" w:rsidRPr="00037098">
          <w:rPr>
            <w:rFonts w:ascii="Poppins" w:hAnsi="Poppins" w:cs="Poppins"/>
            <w:color w:val="auto"/>
          </w:rPr>
          <w:t xml:space="preserve"> </w:t>
        </w:r>
      </w:ins>
    </w:p>
    <w:p w14:paraId="6E21B9A8" w14:textId="174FC589" w:rsidR="006C0138" w:rsidRPr="00037098" w:rsidRDefault="00483893" w:rsidP="00483893">
      <w:pPr>
        <w:pStyle w:val="ListParagraph"/>
        <w:numPr>
          <w:ilvl w:val="0"/>
          <w:numId w:val="32"/>
        </w:numPr>
        <w:tabs>
          <w:tab w:val="left" w:pos="1276"/>
        </w:tabs>
        <w:autoSpaceDE w:val="0"/>
        <w:autoSpaceDN w:val="0"/>
        <w:adjustRightInd w:val="0"/>
        <w:spacing w:after="173"/>
        <w:ind w:left="1276" w:hanging="567"/>
        <w:rPr>
          <w:rFonts w:ascii="Poppins" w:hAnsi="Poppins"/>
          <w:color w:val="auto"/>
          <w:rPrChange w:id="2212" w:author="Stuart McLarnon (NESO)" w:date="2024-11-20T15:15:00Z">
            <w:rPr>
              <w:rFonts w:ascii="Arial" w:hAnsi="Arial"/>
              <w:color w:val="auto"/>
            </w:rPr>
          </w:rPrChange>
        </w:rPr>
      </w:pPr>
      <w:r w:rsidRPr="00483893">
        <w:rPr>
          <w:rFonts w:ascii="Poppins" w:hAnsi="Poppins"/>
          <w:color w:val="auto"/>
          <w:rPrChange w:id="2213" w:author="Stuart McLarnon (NESO)" w:date="2024-11-20T15:15:00Z">
            <w:rPr>
              <w:rFonts w:ascii="Arial" w:hAnsi="Arial"/>
              <w:color w:val="auto"/>
            </w:rPr>
          </w:rPrChange>
        </w:rPr>
        <w:t>Updates to the industry codes following the introduction of the Electricity System Restoration Standard</w:t>
      </w:r>
      <w:del w:id="2214" w:author="Stuart McLarnon (NESO)" w:date="2024-11-20T15:15:00Z">
        <w:r w:rsidR="00753EB5">
          <w:rPr>
            <w:rFonts w:ascii="Arial" w:hAnsi="Arial"/>
            <w:color w:val="auto"/>
          </w:rPr>
          <w:delText xml:space="preserve"> </w:delText>
        </w:r>
        <w:r w:rsidR="003C2DD9">
          <w:rPr>
            <w:rFonts w:ascii="Arial" w:hAnsi="Arial"/>
            <w:color w:val="auto"/>
          </w:rPr>
          <w:delText>work.</w:delText>
        </w:r>
        <w:r w:rsidR="00C85A48" w:rsidRPr="00A0057D">
          <w:rPr>
            <w:rFonts w:ascii="Arial" w:hAnsi="Arial"/>
            <w:color w:val="auto"/>
          </w:rPr>
          <w:delText xml:space="preserve"> </w:delText>
        </w:r>
      </w:del>
    </w:p>
    <w:p w14:paraId="15D11808" w14:textId="3FE33320" w:rsidR="00BA6B39" w:rsidRPr="00037098" w:rsidRDefault="003D5669" w:rsidP="00651539">
      <w:pPr>
        <w:autoSpaceDE w:val="0"/>
        <w:autoSpaceDN w:val="0"/>
        <w:adjustRightInd w:val="0"/>
        <w:spacing w:after="0"/>
        <w:ind w:left="709" w:hanging="709"/>
        <w:jc w:val="both"/>
        <w:rPr>
          <w:rFonts w:ascii="Poppins" w:hAnsi="Poppins"/>
          <w:color w:val="auto"/>
          <w:rPrChange w:id="2215" w:author="Stuart McLarnon (NESO)" w:date="2024-11-20T15:15:00Z">
            <w:rPr>
              <w:rFonts w:ascii="Arial" w:hAnsi="Arial"/>
              <w:color w:val="auto"/>
            </w:rPr>
          </w:rPrChange>
        </w:rPr>
      </w:pPr>
      <w:r w:rsidRPr="00037098">
        <w:rPr>
          <w:rFonts w:ascii="Poppins" w:hAnsi="Poppins"/>
          <w:color w:val="auto"/>
          <w:rPrChange w:id="2216" w:author="Stuart McLarnon (NESO)" w:date="2024-11-20T15:15:00Z">
            <w:rPr>
              <w:color w:val="auto"/>
            </w:rPr>
          </w:rPrChange>
        </w:rPr>
        <w:t>8</w:t>
      </w:r>
      <w:r w:rsidR="00BA6B39" w:rsidRPr="00037098">
        <w:rPr>
          <w:rFonts w:ascii="Poppins" w:hAnsi="Poppins"/>
          <w:color w:val="auto"/>
          <w:rPrChange w:id="2217" w:author="Stuart McLarnon (NESO)" w:date="2024-11-20T15:15:00Z">
            <w:rPr>
              <w:color w:val="auto"/>
            </w:rPr>
          </w:rPrChange>
        </w:rPr>
        <w:t>.1.</w:t>
      </w:r>
      <w:r w:rsidR="00281976" w:rsidRPr="00037098">
        <w:rPr>
          <w:rFonts w:ascii="Poppins" w:hAnsi="Poppins"/>
          <w:color w:val="auto"/>
          <w:rPrChange w:id="2218" w:author="Stuart McLarnon (NESO)" w:date="2024-11-20T15:15:00Z">
            <w:rPr>
              <w:color w:val="auto"/>
            </w:rPr>
          </w:rPrChange>
        </w:rPr>
        <w:t>5</w:t>
      </w:r>
      <w:r w:rsidR="00BA6B39" w:rsidRPr="00037098">
        <w:rPr>
          <w:rFonts w:ascii="Poppins" w:hAnsi="Poppins"/>
          <w:color w:val="auto"/>
          <w:rPrChange w:id="2219" w:author="Stuart McLarnon (NESO)" w:date="2024-11-20T15:15:00Z">
            <w:rPr>
              <w:color w:val="auto"/>
            </w:rPr>
          </w:rPrChange>
        </w:rPr>
        <w:t xml:space="preserve"> </w:t>
      </w:r>
      <w:r w:rsidR="001A0D0A">
        <w:rPr>
          <w:rFonts w:ascii="Poppins" w:hAnsi="Poppins"/>
          <w:color w:val="auto"/>
          <w:rPrChange w:id="2220" w:author="Stuart McLarnon (NESO)" w:date="2024-11-20T15:15:00Z">
            <w:rPr>
              <w:color w:val="auto"/>
            </w:rPr>
          </w:rPrChange>
        </w:rPr>
        <w:tab/>
      </w:r>
      <w:r w:rsidR="001A0D0A" w:rsidRPr="001A0D0A">
        <w:rPr>
          <w:rFonts w:ascii="Poppins" w:hAnsi="Poppins"/>
          <w:color w:val="auto"/>
          <w:rPrChange w:id="2221" w:author="Stuart McLarnon (NESO)" w:date="2024-11-20T15:15:00Z">
            <w:rPr>
              <w:rFonts w:ascii="Arial" w:hAnsi="Arial"/>
              <w:color w:val="auto"/>
            </w:rPr>
          </w:rPrChange>
        </w:rPr>
        <w:t xml:space="preserve">Individual organisations are responsible for undertaking System Restoration exercises and tests at the frequencies necessary although through the Electricity System Restoration Standard work there has been a need identified for greater collaboration and regular exercises which have been introduced into the Industry Codes.  Where </w:t>
      </w:r>
      <w:del w:id="2222" w:author="Stuart McLarnon (NESO)" w:date="2024-11-20T15:15:00Z">
        <w:r w:rsidR="00167EDC" w:rsidRPr="00457D1E">
          <w:rPr>
            <w:rFonts w:ascii="Arial" w:hAnsi="Arial" w:cs="Arial"/>
            <w:color w:val="auto"/>
          </w:rPr>
          <w:delText>NG</w:delText>
        </w:r>
        <w:r w:rsidR="006338E7" w:rsidRPr="00457D1E">
          <w:rPr>
            <w:rFonts w:ascii="Arial" w:hAnsi="Arial" w:cs="Arial"/>
            <w:color w:val="auto"/>
          </w:rPr>
          <w:delText>E</w:delText>
        </w:r>
        <w:r w:rsidR="00BA6B39" w:rsidRPr="00457D1E">
          <w:rPr>
            <w:rFonts w:ascii="Arial" w:hAnsi="Arial" w:cs="Arial"/>
            <w:color w:val="auto"/>
          </w:rPr>
          <w:delText>SO</w:delText>
        </w:r>
      </w:del>
      <w:ins w:id="2223" w:author="Stuart McLarnon (NESO)" w:date="2024-11-20T15:15:00Z">
        <w:r w:rsidR="001A0D0A" w:rsidRPr="001A0D0A">
          <w:rPr>
            <w:rFonts w:ascii="Poppins" w:hAnsi="Poppins" w:cs="Poppins"/>
            <w:color w:val="auto"/>
          </w:rPr>
          <w:t>NESO</w:t>
        </w:r>
      </w:ins>
      <w:r w:rsidR="001A0D0A" w:rsidRPr="001A0D0A">
        <w:rPr>
          <w:rFonts w:ascii="Poppins" w:hAnsi="Poppins"/>
          <w:color w:val="auto"/>
          <w:rPrChange w:id="2224" w:author="Stuart McLarnon (NESO)" w:date="2024-11-20T15:15:00Z">
            <w:rPr>
              <w:rFonts w:ascii="Arial" w:hAnsi="Arial"/>
              <w:color w:val="auto"/>
            </w:rPr>
          </w:rPrChange>
        </w:rPr>
        <w:t xml:space="preserve"> is not legally obliged to assess the outcome of the tests, organisations will </w:t>
      </w:r>
      <w:r w:rsidR="001A0D0A" w:rsidRPr="001A0D0A">
        <w:rPr>
          <w:rFonts w:ascii="Poppins" w:hAnsi="Poppins"/>
          <w:color w:val="auto"/>
          <w:rPrChange w:id="2225" w:author="Stuart McLarnon (NESO)" w:date="2024-11-20T15:15:00Z">
            <w:rPr>
              <w:rFonts w:ascii="Arial" w:hAnsi="Arial"/>
              <w:color w:val="auto"/>
            </w:rPr>
          </w:rPrChange>
        </w:rPr>
        <w:lastRenderedPageBreak/>
        <w:t xml:space="preserve">be expected to assess themselves and report back to </w:t>
      </w:r>
      <w:del w:id="2226" w:author="Stuart McLarnon (NESO)" w:date="2024-11-20T15:15:00Z">
        <w:r w:rsidR="00D253CC">
          <w:rPr>
            <w:rFonts w:ascii="Arial" w:hAnsi="Arial"/>
            <w:color w:val="auto"/>
          </w:rPr>
          <w:delText>NGESO</w:delText>
        </w:r>
      </w:del>
      <w:ins w:id="2227" w:author="Stuart McLarnon (NESO)" w:date="2024-11-20T15:15:00Z">
        <w:r w:rsidR="001A0D0A" w:rsidRPr="001A0D0A">
          <w:rPr>
            <w:rFonts w:ascii="Poppins" w:hAnsi="Poppins" w:cs="Poppins"/>
            <w:color w:val="auto"/>
          </w:rPr>
          <w:t>NESO</w:t>
        </w:r>
      </w:ins>
      <w:r w:rsidR="001A0D0A" w:rsidRPr="001A0D0A">
        <w:rPr>
          <w:rFonts w:ascii="Poppins" w:hAnsi="Poppins"/>
          <w:color w:val="auto"/>
          <w:rPrChange w:id="2228" w:author="Stuart McLarnon (NESO)" w:date="2024-11-20T15:15:00Z">
            <w:rPr>
              <w:rFonts w:ascii="Arial" w:hAnsi="Arial"/>
              <w:color w:val="auto"/>
            </w:rPr>
          </w:rPrChange>
        </w:rPr>
        <w:t xml:space="preserve"> for assurance purposes.</w:t>
      </w:r>
      <w:del w:id="2229" w:author="Stuart McLarnon (NESO)" w:date="2024-11-20T15:15:00Z">
        <w:r w:rsidR="00BA6B39" w:rsidRPr="00A0057D">
          <w:rPr>
            <w:rFonts w:ascii="Arial" w:hAnsi="Arial"/>
            <w:color w:val="auto"/>
          </w:rPr>
          <w:delText xml:space="preserve"> </w:delText>
        </w:r>
      </w:del>
    </w:p>
    <w:p w14:paraId="1148E044" w14:textId="77777777" w:rsidR="00527BC6" w:rsidRPr="00037098" w:rsidRDefault="00527BC6" w:rsidP="00651539">
      <w:pPr>
        <w:autoSpaceDE w:val="0"/>
        <w:autoSpaceDN w:val="0"/>
        <w:adjustRightInd w:val="0"/>
        <w:spacing w:after="0"/>
        <w:ind w:left="720" w:hanging="720"/>
        <w:jc w:val="both"/>
        <w:rPr>
          <w:rFonts w:ascii="Poppins" w:hAnsi="Poppins"/>
          <w:color w:val="39393A" w:themeColor="text2" w:themeShade="80"/>
          <w:rPrChange w:id="2230" w:author="Stuart McLarnon (NESO)" w:date="2024-11-20T15:15:00Z">
            <w:rPr>
              <w:rFonts w:ascii="Arial" w:hAnsi="Arial"/>
              <w:color w:val="39393A" w:themeColor="text2" w:themeShade="80"/>
            </w:rPr>
          </w:rPrChange>
        </w:rPr>
      </w:pPr>
    </w:p>
    <w:p w14:paraId="1193AF18" w14:textId="01DEC51B" w:rsidR="00BA6B39" w:rsidRPr="00037098" w:rsidRDefault="003D5669" w:rsidP="009C4065">
      <w:pPr>
        <w:autoSpaceDE w:val="0"/>
        <w:autoSpaceDN w:val="0"/>
        <w:adjustRightInd w:val="0"/>
        <w:spacing w:after="173"/>
        <w:ind w:left="720" w:hanging="720"/>
        <w:jc w:val="both"/>
        <w:rPr>
          <w:rFonts w:ascii="Poppins" w:hAnsi="Poppins"/>
          <w:color w:val="auto"/>
          <w:rPrChange w:id="2231" w:author="Stuart McLarnon (NESO)" w:date="2024-11-20T15:15:00Z">
            <w:rPr>
              <w:rFonts w:ascii="Arial" w:hAnsi="Arial"/>
              <w:color w:val="auto"/>
            </w:rPr>
          </w:rPrChange>
        </w:rPr>
      </w:pPr>
      <w:r w:rsidRPr="00037098">
        <w:rPr>
          <w:rFonts w:ascii="Poppins" w:hAnsi="Poppins"/>
          <w:color w:val="auto"/>
          <w:rPrChange w:id="2232" w:author="Stuart McLarnon (NESO)" w:date="2024-11-20T15:15:00Z">
            <w:rPr>
              <w:rFonts w:ascii="Arial" w:hAnsi="Arial"/>
              <w:color w:val="auto"/>
            </w:rPr>
          </w:rPrChange>
        </w:rPr>
        <w:t>8</w:t>
      </w:r>
      <w:r w:rsidR="00281976" w:rsidRPr="00037098">
        <w:rPr>
          <w:rFonts w:ascii="Poppins" w:hAnsi="Poppins"/>
          <w:color w:val="auto"/>
          <w:rPrChange w:id="2233" w:author="Stuart McLarnon (NESO)" w:date="2024-11-20T15:15:00Z">
            <w:rPr>
              <w:rFonts w:ascii="Arial" w:hAnsi="Arial"/>
              <w:color w:val="auto"/>
            </w:rPr>
          </w:rPrChange>
        </w:rPr>
        <w:t>.1.</w:t>
      </w:r>
      <w:r w:rsidR="00E108FC" w:rsidRPr="00037098">
        <w:rPr>
          <w:rFonts w:ascii="Poppins" w:hAnsi="Poppins"/>
          <w:color w:val="auto"/>
          <w:rPrChange w:id="2234" w:author="Stuart McLarnon (NESO)" w:date="2024-11-20T15:15:00Z">
            <w:rPr>
              <w:rFonts w:ascii="Arial" w:hAnsi="Arial"/>
              <w:color w:val="auto"/>
            </w:rPr>
          </w:rPrChange>
        </w:rPr>
        <w:t>6</w:t>
      </w:r>
      <w:r w:rsidR="00BA6B39" w:rsidRPr="00037098">
        <w:rPr>
          <w:rFonts w:ascii="Poppins" w:hAnsi="Poppins"/>
          <w:color w:val="auto"/>
          <w:rPrChange w:id="2235" w:author="Stuart McLarnon (NESO)" w:date="2024-11-20T15:15:00Z">
            <w:rPr>
              <w:rFonts w:ascii="Arial" w:hAnsi="Arial"/>
              <w:color w:val="auto"/>
            </w:rPr>
          </w:rPrChange>
        </w:rPr>
        <w:t xml:space="preserve"> </w:t>
      </w:r>
      <w:r w:rsidR="00281976" w:rsidRPr="00037098">
        <w:rPr>
          <w:rFonts w:ascii="Poppins" w:hAnsi="Poppins"/>
          <w:color w:val="auto"/>
          <w:rPrChange w:id="2236" w:author="Stuart McLarnon (NESO)" w:date="2024-11-20T15:15:00Z">
            <w:rPr>
              <w:rFonts w:ascii="Arial" w:hAnsi="Arial"/>
              <w:color w:val="auto"/>
            </w:rPr>
          </w:rPrChange>
        </w:rPr>
        <w:tab/>
      </w:r>
      <w:bookmarkStart w:id="2237" w:name="_Hlk24974147"/>
      <w:del w:id="2238" w:author="Stuart McLarnon (NESO)" w:date="2024-11-20T15:15:00Z">
        <w:r w:rsidR="00FD2D4E" w:rsidRPr="005E105C">
          <w:rPr>
            <w:rFonts w:ascii="Arial" w:hAnsi="Arial" w:cs="Arial"/>
            <w:color w:val="auto"/>
          </w:rPr>
          <w:delText>NG</w:delText>
        </w:r>
        <w:r w:rsidR="00B47EEE" w:rsidRPr="005E105C">
          <w:rPr>
            <w:rFonts w:ascii="Arial" w:hAnsi="Arial" w:cs="Arial"/>
            <w:color w:val="auto"/>
          </w:rPr>
          <w:delText>E</w:delText>
        </w:r>
        <w:r w:rsidR="00BA6B39" w:rsidRPr="005E105C">
          <w:rPr>
            <w:rFonts w:ascii="Arial" w:hAnsi="Arial" w:cs="Arial"/>
            <w:color w:val="auto"/>
          </w:rPr>
          <w:delText>SO</w:delText>
        </w:r>
      </w:del>
      <w:ins w:id="2239" w:author="Stuart McLarnon (NESO)" w:date="2024-11-20T15:15:00Z">
        <w:r w:rsidR="0049621F" w:rsidRPr="0049621F">
          <w:rPr>
            <w:rFonts w:ascii="Poppins" w:hAnsi="Poppins" w:cs="Poppins"/>
            <w:color w:val="auto"/>
          </w:rPr>
          <w:t>NESO</w:t>
        </w:r>
      </w:ins>
      <w:r w:rsidR="0049621F" w:rsidRPr="0049621F">
        <w:rPr>
          <w:rFonts w:ascii="Poppins" w:hAnsi="Poppins"/>
          <w:color w:val="auto"/>
          <w:rPrChange w:id="2240" w:author="Stuart McLarnon (NESO)" w:date="2024-11-20T15:15:00Z">
            <w:rPr>
              <w:rFonts w:ascii="Arial" w:hAnsi="Arial"/>
              <w:color w:val="auto"/>
            </w:rPr>
          </w:rPrChange>
        </w:rPr>
        <w:t xml:space="preserve"> is responsible for collating and analysing the results of completed restoration exercises in addition to sharing this with wider industry and providing an assurance assessment based on the overarching GB security of supply risk. This will provide an indication of the level of confidence around the ability of the </w:t>
      </w:r>
      <w:del w:id="2241" w:author="Stuart McLarnon (NESO)" w:date="2024-11-20T15:15:00Z">
        <w:r w:rsidR="005E105C">
          <w:rPr>
            <w:rFonts w:ascii="Arial" w:hAnsi="Arial" w:cs="Arial"/>
            <w:color w:val="auto"/>
          </w:rPr>
          <w:delText>NG</w:delText>
        </w:r>
        <w:r w:rsidR="000C2CEA">
          <w:rPr>
            <w:rFonts w:ascii="Arial" w:hAnsi="Arial" w:cs="Arial"/>
            <w:color w:val="auto"/>
          </w:rPr>
          <w:delText>ESO</w:delText>
        </w:r>
      </w:del>
      <w:ins w:id="2242" w:author="Stuart McLarnon (NESO)" w:date="2024-11-20T15:15:00Z">
        <w:r w:rsidR="0049621F" w:rsidRPr="0049621F">
          <w:rPr>
            <w:rFonts w:ascii="Poppins" w:hAnsi="Poppins" w:cs="Poppins"/>
            <w:color w:val="auto"/>
          </w:rPr>
          <w:t>NESO</w:t>
        </w:r>
      </w:ins>
      <w:r w:rsidR="0049621F" w:rsidRPr="0049621F">
        <w:rPr>
          <w:rFonts w:ascii="Poppins" w:hAnsi="Poppins"/>
          <w:color w:val="auto"/>
          <w:rPrChange w:id="2243" w:author="Stuart McLarnon (NESO)" w:date="2024-11-20T15:15:00Z">
            <w:rPr>
              <w:rFonts w:ascii="Arial" w:hAnsi="Arial"/>
              <w:color w:val="auto"/>
            </w:rPr>
          </w:rPrChange>
        </w:rPr>
        <w:t xml:space="preserve"> and the wider stakeholder community to implement System Restoration and restore electricity supplies within acceptable timeframes.  In addition, the introduction of the Electricity System Restoration Standard reinforces these requirements which are beyond the minimum requirements of the EU NCER.</w:t>
      </w:r>
    </w:p>
    <w:bookmarkEnd w:id="2237"/>
    <w:p w14:paraId="69B0EA6E" w14:textId="7F2FC6FF" w:rsidR="00BA6B39" w:rsidRPr="00037098" w:rsidRDefault="003D5669" w:rsidP="00DE1D9F">
      <w:pPr>
        <w:autoSpaceDE w:val="0"/>
        <w:autoSpaceDN w:val="0"/>
        <w:adjustRightInd w:val="0"/>
        <w:spacing w:after="173"/>
        <w:ind w:left="720" w:hanging="720"/>
        <w:jc w:val="both"/>
        <w:rPr>
          <w:rFonts w:ascii="Poppins" w:hAnsi="Poppins"/>
          <w:color w:val="auto"/>
          <w:rPrChange w:id="2244" w:author="Stuart McLarnon (NESO)" w:date="2024-11-20T15:15:00Z">
            <w:rPr>
              <w:rFonts w:ascii="Arial" w:hAnsi="Arial"/>
              <w:color w:val="auto"/>
            </w:rPr>
          </w:rPrChange>
        </w:rPr>
      </w:pPr>
      <w:r w:rsidRPr="00037098">
        <w:rPr>
          <w:rFonts w:ascii="Poppins" w:hAnsi="Poppins"/>
          <w:color w:val="auto"/>
          <w:rPrChange w:id="2245" w:author="Stuart McLarnon (NESO)" w:date="2024-11-20T15:15:00Z">
            <w:rPr>
              <w:rFonts w:ascii="Arial" w:hAnsi="Arial"/>
              <w:color w:val="auto"/>
            </w:rPr>
          </w:rPrChange>
        </w:rPr>
        <w:t>8</w:t>
      </w:r>
      <w:r w:rsidR="00281976" w:rsidRPr="00037098">
        <w:rPr>
          <w:rFonts w:ascii="Poppins" w:hAnsi="Poppins"/>
          <w:color w:val="auto"/>
          <w:rPrChange w:id="2246" w:author="Stuart McLarnon (NESO)" w:date="2024-11-20T15:15:00Z">
            <w:rPr>
              <w:rFonts w:ascii="Arial" w:hAnsi="Arial"/>
              <w:color w:val="auto"/>
            </w:rPr>
          </w:rPrChange>
        </w:rPr>
        <w:t>.1.</w:t>
      </w:r>
      <w:r w:rsidR="00E108FC" w:rsidRPr="00037098">
        <w:rPr>
          <w:rFonts w:ascii="Poppins" w:hAnsi="Poppins"/>
          <w:color w:val="auto"/>
          <w:rPrChange w:id="2247" w:author="Stuart McLarnon (NESO)" w:date="2024-11-20T15:15:00Z">
            <w:rPr>
              <w:rFonts w:ascii="Arial" w:hAnsi="Arial"/>
              <w:color w:val="auto"/>
            </w:rPr>
          </w:rPrChange>
        </w:rPr>
        <w:t>7</w:t>
      </w:r>
      <w:r w:rsidR="00BA6B39" w:rsidRPr="00037098">
        <w:rPr>
          <w:rFonts w:ascii="Poppins" w:hAnsi="Poppins"/>
          <w:color w:val="auto"/>
          <w:rPrChange w:id="2248" w:author="Stuart McLarnon (NESO)" w:date="2024-11-20T15:15:00Z">
            <w:rPr>
              <w:rFonts w:ascii="Arial" w:hAnsi="Arial"/>
              <w:color w:val="auto"/>
            </w:rPr>
          </w:rPrChange>
        </w:rPr>
        <w:t xml:space="preserve"> </w:t>
      </w:r>
      <w:r w:rsidR="00281976" w:rsidRPr="00037098">
        <w:rPr>
          <w:rFonts w:ascii="Poppins" w:hAnsi="Poppins"/>
          <w:color w:val="auto"/>
          <w:rPrChange w:id="2249" w:author="Stuart McLarnon (NESO)" w:date="2024-11-20T15:15:00Z">
            <w:rPr>
              <w:rFonts w:ascii="Arial" w:hAnsi="Arial"/>
              <w:color w:val="auto"/>
            </w:rPr>
          </w:rPrChange>
        </w:rPr>
        <w:tab/>
      </w:r>
      <w:r w:rsidR="00BA6B39" w:rsidRPr="00037098">
        <w:rPr>
          <w:rFonts w:ascii="Poppins" w:hAnsi="Poppins"/>
          <w:color w:val="auto"/>
          <w:rPrChange w:id="2250" w:author="Stuart McLarnon (NESO)" w:date="2024-11-20T15:15:00Z">
            <w:rPr>
              <w:rFonts w:ascii="Arial" w:hAnsi="Arial"/>
              <w:color w:val="auto"/>
            </w:rPr>
          </w:rPrChange>
        </w:rPr>
        <w:t>This risk matrix is currently based on the frequency</w:t>
      </w:r>
      <w:r w:rsidR="00DE1D9F" w:rsidRPr="00037098">
        <w:rPr>
          <w:rFonts w:ascii="Poppins" w:hAnsi="Poppins"/>
          <w:color w:val="auto"/>
          <w:rPrChange w:id="2251" w:author="Stuart McLarnon (NESO)" w:date="2024-11-20T15:15:00Z">
            <w:rPr>
              <w:rFonts w:ascii="Arial" w:hAnsi="Arial"/>
              <w:color w:val="auto"/>
            </w:rPr>
          </w:rPrChange>
        </w:rPr>
        <w:t xml:space="preserve"> </w:t>
      </w:r>
      <w:r w:rsidR="00BA6B39" w:rsidRPr="00037098">
        <w:rPr>
          <w:rFonts w:ascii="Poppins" w:hAnsi="Poppins"/>
          <w:color w:val="auto"/>
          <w:rPrChange w:id="2252" w:author="Stuart McLarnon (NESO)" w:date="2024-11-20T15:15:00Z">
            <w:rPr>
              <w:rFonts w:ascii="Arial" w:hAnsi="Arial"/>
              <w:color w:val="auto"/>
            </w:rPr>
          </w:rPrChange>
        </w:rPr>
        <w:t>of exercising</w:t>
      </w:r>
      <w:r w:rsidR="00DE1D9F" w:rsidRPr="00037098">
        <w:rPr>
          <w:rFonts w:ascii="Poppins" w:hAnsi="Poppins"/>
          <w:color w:val="auto"/>
          <w:rPrChange w:id="2253" w:author="Stuart McLarnon (NESO)" w:date="2024-11-20T15:15:00Z">
            <w:rPr>
              <w:rFonts w:ascii="Arial" w:hAnsi="Arial"/>
              <w:color w:val="auto"/>
            </w:rPr>
          </w:rPrChange>
        </w:rPr>
        <w:t>/testing</w:t>
      </w:r>
      <w:r w:rsidR="00BA6B39" w:rsidRPr="00037098">
        <w:rPr>
          <w:rFonts w:ascii="Poppins" w:hAnsi="Poppins"/>
          <w:color w:val="auto"/>
          <w:rPrChange w:id="2254" w:author="Stuart McLarnon (NESO)" w:date="2024-11-20T15:15:00Z">
            <w:rPr>
              <w:rFonts w:ascii="Arial" w:hAnsi="Arial"/>
              <w:color w:val="auto"/>
            </w:rPr>
          </w:rPrChange>
        </w:rPr>
        <w:t xml:space="preserve"> undertaken across the industry over a year. </w:t>
      </w:r>
      <w:r w:rsidR="005D3410" w:rsidRPr="00037098">
        <w:rPr>
          <w:rFonts w:ascii="Poppins" w:hAnsi="Poppins"/>
          <w:color w:val="auto"/>
          <w:rPrChange w:id="2255" w:author="Stuart McLarnon (NESO)" w:date="2024-11-20T15:15:00Z">
            <w:rPr>
              <w:rFonts w:ascii="Arial" w:hAnsi="Arial"/>
              <w:color w:val="auto"/>
            </w:rPr>
          </w:rPrChange>
        </w:rPr>
        <w:t xml:space="preserve"> </w:t>
      </w:r>
    </w:p>
    <w:p w14:paraId="0749BE05" w14:textId="1F49FA74" w:rsidR="000226A1" w:rsidRPr="00A8317D" w:rsidRDefault="000226A1" w:rsidP="00403BAC">
      <w:bookmarkStart w:id="2256" w:name="_Toc24975040"/>
    </w:p>
    <w:p w14:paraId="3261F076" w14:textId="7C30F044" w:rsidR="00BE5E1A" w:rsidRPr="00037098" w:rsidRDefault="00BE5E1A" w:rsidP="00A64583">
      <w:pPr>
        <w:pStyle w:val="Heading1"/>
        <w:rPr>
          <w:rFonts w:ascii="Poppins Medium" w:hAnsi="Poppins Medium"/>
          <w:color w:val="3F0731"/>
          <w:sz w:val="32"/>
          <w:rPrChange w:id="2257" w:author="Stuart McLarnon (NESO)" w:date="2024-11-20T15:15:00Z">
            <w:rPr/>
          </w:rPrChange>
        </w:rPr>
      </w:pPr>
      <w:bookmarkStart w:id="2258" w:name="_Toc104197617"/>
      <w:bookmarkStart w:id="2259" w:name="_Toc119777610"/>
      <w:r w:rsidRPr="00037098">
        <w:rPr>
          <w:rFonts w:ascii="Poppins Medium" w:hAnsi="Poppins Medium"/>
          <w:color w:val="3F0731"/>
          <w:sz w:val="32"/>
          <w:rPrChange w:id="2260" w:author="Stuart McLarnon (NESO)" w:date="2024-11-20T15:15:00Z">
            <w:rPr/>
          </w:rPrChange>
        </w:rPr>
        <w:t>Future Work</w:t>
      </w:r>
      <w:bookmarkEnd w:id="2256"/>
      <w:bookmarkEnd w:id="2258"/>
      <w:bookmarkEnd w:id="2259"/>
    </w:p>
    <w:p w14:paraId="7D4A3064" w14:textId="7D512D6E" w:rsidR="00DA4388" w:rsidRPr="00A8317D" w:rsidDel="00575AAB" w:rsidRDefault="00DA4388" w:rsidP="00DA4388">
      <w:pPr>
        <w:pStyle w:val="BodyText"/>
        <w:rPr>
          <w:del w:id="2261" w:author="Stuart McLarnon (NESO)" w:date="2025-01-22T14:01:00Z" w16du:dateUtc="2025-01-22T14:01:00Z"/>
        </w:rPr>
      </w:pPr>
    </w:p>
    <w:p w14:paraId="65BB9313" w14:textId="0CC2F2A3" w:rsidR="00E108FC" w:rsidRPr="0049621F" w:rsidRDefault="003D5669" w:rsidP="0049621F">
      <w:pPr>
        <w:pStyle w:val="BodyText"/>
        <w:tabs>
          <w:tab w:val="left" w:pos="709"/>
        </w:tabs>
        <w:ind w:left="568" w:hanging="568"/>
        <w:jc w:val="both"/>
        <w:rPr>
          <w:rFonts w:ascii="Poppins" w:hAnsi="Poppins"/>
          <w:rPrChange w:id="2262" w:author="Stuart McLarnon (NESO)" w:date="2024-11-20T15:15:00Z">
            <w:rPr>
              <w:color w:val="auto"/>
            </w:rPr>
          </w:rPrChange>
        </w:rPr>
      </w:pPr>
      <w:r w:rsidRPr="00037098">
        <w:rPr>
          <w:rFonts w:ascii="Poppins" w:hAnsi="Poppins"/>
          <w:color w:val="auto"/>
          <w:rPrChange w:id="2263" w:author="Stuart McLarnon (NESO)" w:date="2024-11-20T15:15:00Z">
            <w:rPr>
              <w:color w:val="auto"/>
            </w:rPr>
          </w:rPrChange>
        </w:rPr>
        <w:t>9</w:t>
      </w:r>
      <w:r w:rsidR="00DA4388" w:rsidRPr="00037098">
        <w:rPr>
          <w:rFonts w:ascii="Poppins" w:hAnsi="Poppins"/>
          <w:color w:val="auto"/>
          <w:rPrChange w:id="2264" w:author="Stuart McLarnon (NESO)" w:date="2024-11-20T15:15:00Z">
            <w:rPr>
              <w:color w:val="auto"/>
            </w:rPr>
          </w:rPrChange>
        </w:rPr>
        <w:t>.1</w:t>
      </w:r>
      <w:r w:rsidR="00DA4388" w:rsidRPr="00A64583">
        <w:rPr>
          <w:color w:val="auto"/>
        </w:rPr>
        <w:tab/>
      </w:r>
      <w:r w:rsidR="00DA4388" w:rsidRPr="00037098">
        <w:rPr>
          <w:rFonts w:ascii="Poppins" w:hAnsi="Poppins"/>
          <w:color w:val="auto"/>
          <w:rPrChange w:id="2265" w:author="Stuart McLarnon (NESO)" w:date="2024-11-20T15:15:00Z">
            <w:rPr>
              <w:color w:val="auto"/>
            </w:rPr>
          </w:rPrChange>
        </w:rPr>
        <w:t xml:space="preserve">It is recognised that </w:t>
      </w:r>
      <w:r w:rsidR="00893ED3" w:rsidRPr="00037098">
        <w:rPr>
          <w:rFonts w:ascii="Poppins" w:hAnsi="Poppins"/>
          <w:color w:val="auto"/>
          <w:rPrChange w:id="2266" w:author="Stuart McLarnon (NESO)" w:date="2024-11-20T15:15:00Z">
            <w:rPr>
              <w:color w:val="auto"/>
            </w:rPr>
          </w:rPrChange>
        </w:rPr>
        <w:t xml:space="preserve">as the System continues to evolve with new forms of </w:t>
      </w:r>
      <w:r w:rsidR="00A22C53" w:rsidRPr="00037098">
        <w:rPr>
          <w:rFonts w:ascii="Poppins" w:hAnsi="Poppins"/>
          <w:color w:val="auto"/>
          <w:rPrChange w:id="2267" w:author="Stuart McLarnon (NESO)" w:date="2024-11-20T15:15:00Z">
            <w:rPr>
              <w:color w:val="auto"/>
            </w:rPr>
          </w:rPrChange>
        </w:rPr>
        <w:t>connection</w:t>
      </w:r>
      <w:r w:rsidR="00893ED3" w:rsidRPr="00037098">
        <w:rPr>
          <w:rFonts w:ascii="Poppins" w:hAnsi="Poppins"/>
          <w:color w:val="auto"/>
          <w:rPrChange w:id="2268" w:author="Stuart McLarnon (NESO)" w:date="2024-11-20T15:15:00Z">
            <w:rPr>
              <w:color w:val="auto"/>
            </w:rPr>
          </w:rPrChange>
        </w:rPr>
        <w:t xml:space="preserve"> t</w:t>
      </w:r>
      <w:r w:rsidR="00A22C53" w:rsidRPr="00037098">
        <w:rPr>
          <w:rFonts w:ascii="Poppins" w:hAnsi="Poppins"/>
          <w:color w:val="auto"/>
          <w:rPrChange w:id="2269" w:author="Stuart McLarnon (NESO)" w:date="2024-11-20T15:15:00Z">
            <w:rPr>
              <w:color w:val="auto"/>
            </w:rPr>
          </w:rPrChange>
        </w:rPr>
        <w:t>echnologies,</w:t>
      </w:r>
      <w:r w:rsidR="00893ED3" w:rsidRPr="00037098">
        <w:rPr>
          <w:rFonts w:ascii="Poppins" w:hAnsi="Poppins"/>
          <w:color w:val="auto"/>
          <w:rPrChange w:id="2270" w:author="Stuart McLarnon (NESO)" w:date="2024-11-20T15:15:00Z">
            <w:rPr>
              <w:color w:val="auto"/>
            </w:rPr>
          </w:rPrChange>
        </w:rPr>
        <w:t xml:space="preserve"> there is a need to</w:t>
      </w:r>
      <w:r w:rsidR="00A22C53" w:rsidRPr="00037098">
        <w:rPr>
          <w:rFonts w:ascii="Poppins" w:hAnsi="Poppins"/>
          <w:color w:val="auto"/>
          <w:rPrChange w:id="2271" w:author="Stuart McLarnon (NESO)" w:date="2024-11-20T15:15:00Z">
            <w:rPr>
              <w:color w:val="auto"/>
            </w:rPr>
          </w:rPrChange>
        </w:rPr>
        <w:t xml:space="preserve"> constantly review and update the System Defence Plan, System Restoration Plan</w:t>
      </w:r>
      <w:r w:rsidR="000E71AD" w:rsidRPr="00037098">
        <w:rPr>
          <w:rFonts w:ascii="Poppins" w:hAnsi="Poppins"/>
          <w:color w:val="auto"/>
          <w:rPrChange w:id="2272" w:author="Stuart McLarnon (NESO)" w:date="2024-11-20T15:15:00Z">
            <w:rPr>
              <w:color w:val="auto"/>
            </w:rPr>
          </w:rPrChange>
        </w:rPr>
        <w:t xml:space="preserve"> and</w:t>
      </w:r>
      <w:r w:rsidR="00A22C53" w:rsidRPr="00037098">
        <w:rPr>
          <w:rFonts w:ascii="Poppins" w:hAnsi="Poppins"/>
          <w:color w:val="auto"/>
          <w:rPrChange w:id="2273" w:author="Stuart McLarnon (NESO)" w:date="2024-11-20T15:15:00Z">
            <w:rPr>
              <w:color w:val="auto"/>
            </w:rPr>
          </w:rPrChange>
        </w:rPr>
        <w:t xml:space="preserve"> Test Plan.  It is believed that this work </w:t>
      </w:r>
      <w:r w:rsidR="00A22C53" w:rsidRPr="00037098">
        <w:rPr>
          <w:rFonts w:ascii="Poppins" w:hAnsi="Poppins"/>
          <w:rPrChange w:id="2274" w:author="Stuart McLarnon (NESO)" w:date="2024-11-20T15:15:00Z">
            <w:rPr>
              <w:color w:val="auto"/>
            </w:rPr>
          </w:rPrChange>
        </w:rPr>
        <w:t xml:space="preserve">is fully within the spirit and requirements of the EU NCER.  </w:t>
      </w:r>
      <w:r w:rsidR="00893ED3" w:rsidRPr="00037098">
        <w:rPr>
          <w:rFonts w:ascii="Poppins" w:hAnsi="Poppins"/>
          <w:rPrChange w:id="2275" w:author="Stuart McLarnon (NESO)" w:date="2024-11-20T15:15:00Z">
            <w:rPr>
              <w:color w:val="auto"/>
            </w:rPr>
          </w:rPrChange>
        </w:rPr>
        <w:t xml:space="preserve">  </w:t>
      </w:r>
    </w:p>
    <w:p w14:paraId="5DD70619" w14:textId="77777777" w:rsidR="00BE5E1A" w:rsidRPr="00A8317D" w:rsidRDefault="00BE5E1A" w:rsidP="00403BAC"/>
    <w:p w14:paraId="330B7FD0" w14:textId="44060569" w:rsidR="000226A1" w:rsidRPr="00A8317D" w:rsidRDefault="000226A1" w:rsidP="00C57411">
      <w:pPr>
        <w:jc w:val="center"/>
      </w:pPr>
    </w:p>
    <w:p w14:paraId="4553C6A4" w14:textId="77777777" w:rsidR="000226A1" w:rsidRPr="00A8317D" w:rsidRDefault="000226A1" w:rsidP="000226A1">
      <w:pPr>
        <w:spacing w:after="200" w:line="276" w:lineRule="auto"/>
        <w:contextualSpacing/>
        <w:rPr>
          <w:rFonts w:eastAsia="Calibri" w:cs="Arial"/>
        </w:rPr>
      </w:pPr>
    </w:p>
    <w:p w14:paraId="39F86682" w14:textId="77777777" w:rsidR="003530E1" w:rsidRPr="00A8317D" w:rsidRDefault="003530E1"/>
    <w:p w14:paraId="09815668" w14:textId="77777777" w:rsidR="00251AC7" w:rsidRPr="00A8317D" w:rsidRDefault="00251AC7" w:rsidP="00BE3D3C">
      <w:pPr>
        <w:pStyle w:val="AppendixPageTitle"/>
        <w:framePr w:wrap="notBeside"/>
      </w:pPr>
    </w:p>
    <w:sdt>
      <w:sdtPr>
        <w:id w:val="240925444"/>
        <w:docPartObj>
          <w:docPartGallery w:val="Cover Pages"/>
        </w:docPartObj>
      </w:sdtPr>
      <w:sdtContent>
        <w:p w14:paraId="250E26FC" w14:textId="77777777" w:rsidR="00E92718" w:rsidRPr="00A8317D" w:rsidRDefault="008D3769" w:rsidP="0076567E">
          <w:pPr>
            <w:rPr>
              <w:del w:id="2276" w:author="Stuart McLarnon (NESO)" w:date="2024-11-20T15:15:00Z"/>
            </w:rPr>
          </w:pPr>
          <w:del w:id="2277" w:author="Stuart McLarnon (NESO)" w:date="2024-11-20T15:15:00Z">
            <w:r w:rsidRPr="00AB01C0">
              <w:rPr>
                <w:noProof/>
                <w:lang w:eastAsia="en-GB"/>
              </w:rPr>
              <mc:AlternateContent>
                <mc:Choice Requires="wpg">
                  <w:drawing>
                    <wp:anchor distT="0" distB="0" distL="114300" distR="114300" simplePos="0" relativeHeight="251660294" behindDoc="0" locked="1" layoutInCell="1" allowOverlap="1" wp14:anchorId="5E4049AC" wp14:editId="63573EB9">
                      <wp:simplePos x="0" y="0"/>
                      <wp:positionH relativeFrom="column">
                        <wp:posOffset>582930</wp:posOffset>
                      </wp:positionH>
                      <wp:positionV relativeFrom="page">
                        <wp:posOffset>7795260</wp:posOffset>
                      </wp:positionV>
                      <wp:extent cx="4816800" cy="3362400"/>
                      <wp:effectExtent l="0" t="0" r="3175" b="9525"/>
                      <wp:wrapNone/>
                      <wp:docPr id="73" name="Group 73"/>
                      <wp:cNvGraphicFramePr/>
                      <a:graphic xmlns:a="http://schemas.openxmlformats.org/drawingml/2006/main">
                        <a:graphicData uri="http://schemas.microsoft.com/office/word/2010/wordprocessingGroup">
                          <wpg:wgp>
                            <wpg:cNvGrpSpPr/>
                            <wpg:grpSpPr>
                              <a:xfrm>
                                <a:off x="0" y="0"/>
                                <a:ext cx="4816800" cy="3362400"/>
                                <a:chOff x="0" y="0"/>
                                <a:chExt cx="4816709" cy="3361222"/>
                              </a:xfrm>
                            </wpg:grpSpPr>
                            <pic:pic xmlns:pic="http://schemas.openxmlformats.org/drawingml/2006/picture">
                              <pic:nvPicPr>
                                <pic:cNvPr id="14" name="Picture 14"/>
                                <pic:cNvPicPr>
                                  <a:picLocks noChangeAspect="1"/>
                                </pic:cNvPicPr>
                              </pic:nvPicPr>
                              <pic:blipFill>
                                <a:blip r:embed="rId24">
                                  <a:extLst>
                                    <a:ext uri="{28A0092B-C50C-407E-A947-70E740481C1C}">
                                      <a14:useLocalDpi xmlns:a14="http://schemas.microsoft.com/office/drawing/2010/main" val="0"/>
                                    </a:ext>
                                  </a:extLst>
                                </a:blip>
                                <a:srcRect/>
                                <a:stretch>
                                  <a:fillRect/>
                                </a:stretch>
                              </pic:blipFill>
                              <pic:spPr bwMode="auto">
                                <a:xfrm rot="10800000" flipV="1">
                                  <a:off x="601579" y="1540042"/>
                                  <a:ext cx="4215130" cy="1821180"/>
                                </a:xfrm>
                                <a:prstGeom prst="rect">
                                  <a:avLst/>
                                </a:prstGeom>
                                <a:noFill/>
                                <a:ln>
                                  <a:noFill/>
                                </a:ln>
                              </pic:spPr>
                            </pic:pic>
                            <pic:pic xmlns:pic="http://schemas.openxmlformats.org/drawingml/2006/picture">
                              <pic:nvPicPr>
                                <pic:cNvPr id="67" name="Picture 12">
                                  <a:extLst>
                                    <a:ext uri="{FF2B5EF4-FFF2-40B4-BE49-F238E27FC236}">
                                      <a16:creationId xmlns:a16="http://schemas.microsoft.com/office/drawing/2014/main" id="{DC0E0B6B-9082-4BDB-A555-BA6DEB512DD5}"/>
                                    </a:ext>
                                  </a:extLst>
                                </pic:cNvPr>
                                <pic:cNvPicPr>
                                  <a:picLocks noChangeAspect="1"/>
                                </pic:cNvPicPr>
                              </pic:nvPicPr>
                              <pic:blipFill>
                                <a:blip r:embed="rId25"/>
                                <a:stretch>
                                  <a:fillRect/>
                                </a:stretch>
                              </pic:blipFill>
                              <pic:spPr>
                                <a:xfrm>
                                  <a:off x="2358189" y="2237874"/>
                                  <a:ext cx="2051685" cy="305435"/>
                                </a:xfrm>
                                <a:prstGeom prst="rect">
                                  <a:avLst/>
                                </a:prstGeom>
                              </pic:spPr>
                            </pic:pic>
                            <wps:wsp>
                              <wps:cNvPr id="16" name="Text Box 16"/>
                              <wps:cNvSpPr txBox="1"/>
                              <wps:spPr>
                                <a:xfrm>
                                  <a:off x="0" y="0"/>
                                  <a:ext cx="4397927" cy="1367311"/>
                                </a:xfrm>
                                <a:prstGeom prst="rect">
                                  <a:avLst/>
                                </a:prstGeom>
                                <a:noFill/>
                                <a:ln w="6350">
                                  <a:noFill/>
                                </a:ln>
                              </wps:spPr>
                              <wps:txbx>
                                <w:txbxContent>
                                  <w:p w14:paraId="5A3C492A" w14:textId="77777777" w:rsidR="00FF0DC5" w:rsidRDefault="00FF0DC5" w:rsidP="00065DF3">
                                    <w:pPr>
                                      <w:pStyle w:val="Backcoverdisclaimer"/>
                                      <w:rPr>
                                        <w:del w:id="2278" w:author="Stuart McLarnon (NESO)" w:date="2024-11-20T15:15:00Z"/>
                                      </w:rPr>
                                    </w:pPr>
                                    <w:del w:id="2279" w:author="Stuart McLarnon (NESO)" w:date="2024-11-20T15:15:00Z">
                                      <w:r w:rsidRPr="00E612F7">
                                        <w:delText>Faraday House, Warwick Technology Park,</w:delText>
                                      </w:r>
                                      <w:r w:rsidRPr="00E612F7">
                                        <w:br/>
                                        <w:delText>Gallows Hill, Warwick, CV346DA</w:delText>
                                      </w:r>
                                    </w:del>
                                  </w:p>
                                  <w:p w14:paraId="55CFBE7B" w14:textId="77777777" w:rsidR="00FF0DC5" w:rsidRPr="00E9031E" w:rsidRDefault="00FF0DC5" w:rsidP="00E9031E">
                                    <w:pPr>
                                      <w:pStyle w:val="Backcoverdisclaimer"/>
                                      <w:rPr>
                                        <w:del w:id="2280" w:author="Stuart McLarnon (NESO)" w:date="2024-11-20T15:15:00Z"/>
                                        <w:b/>
                                      </w:rPr>
                                    </w:pPr>
                                    <w:del w:id="2281" w:author="Stuart McLarnon (NESO)" w:date="2024-11-20T15:15:00Z">
                                      <w:r w:rsidRPr="00E612F7">
                                        <w:rPr>
                                          <w:rStyle w:val="Bold"/>
                                        </w:rPr>
                                        <w:delText>nationalgrid</w:delText>
                                      </w:r>
                                      <w:r>
                                        <w:rPr>
                                          <w:rStyle w:val="Bold"/>
                                        </w:rPr>
                                        <w:delText>NGESO</w:delText>
                                      </w:r>
                                      <w:r w:rsidRPr="00E612F7">
                                        <w:rPr>
                                          <w:rStyle w:val="Bold"/>
                                        </w:rPr>
                                        <w:delText>.com</w:delText>
                                      </w:r>
                                    </w:del>
                                  </w:p>
                                </w:txbxContent>
                              </wps:txbx>
                              <wps:bodyPr rot="0" spcFirstLastPara="0" vertOverflow="overflow" horzOverflow="overflow" vert="horz" wrap="none" lIns="91440" tIns="45720" rIns="91440" bIns="4572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4049AC" id="Group 73" o:spid="_x0000_s1028" style="position:absolute;margin-left:45.9pt;margin-top:613.8pt;width:379.3pt;height:264.75pt;z-index:251660294;mso-position-vertical-relative:page;mso-width-relative:margin;mso-height-relative:margin" coordsize="48167,3361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9" type="#_x0000_t75" style="position:absolute;left:6015;top:15400;width:42152;height:18212;rotation:180;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">
                        <v:imagedata r:id="rId26" o:title=""/>
                      </v:shape>
                      <v:shape id="Picture 12" o:spid="_x0000_s1030" type="#_x0000_t75" style="position:absolute;left:23581;top:22378;width:20517;height:30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">
                        <v:imagedata r:id="rId27" o:title=""/>
                      </v:shape>
                      <v:shape id="Text Box 16" o:spid="_x0000_s1031" type="#_x0000_t202" style="position:absolute;width:43979;height:13673;visibility:visible;mso-wrap-style:non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" filled="f" stroked="f" strokeweight=".5pt">
                        <v:textbox>
                          <w:txbxContent>
                            <w:p w14:paraId="5A3C492A" w14:textId="77777777" w:rsidR="00FF0DC5" w:rsidRDefault="00FF0DC5" w:rsidP="00065DF3">
                              <w:pPr>
                                <w:pStyle w:val="Backcoverdisclaimer"/>
                                <w:rPr>
                                  <w:del w:id="2282" w:author="Stuart McLarnon (NESO)" w:date="2024-11-20T15:15:00Z"/>
                                </w:rPr>
                              </w:pPr>
                              <w:del w:id="2283" w:author="Stuart McLarnon (NESO)" w:date="2024-11-20T15:15:00Z">
                                <w:r w:rsidRPr="00E612F7">
                                  <w:delText>Faraday House, Warwick Technology Park,</w:delText>
                                </w:r>
                                <w:r w:rsidRPr="00E612F7">
                                  <w:br/>
                                  <w:delText>Gallows Hill, Warwick, CV346DA</w:delText>
                                </w:r>
                              </w:del>
                            </w:p>
                            <w:p w14:paraId="55CFBE7B" w14:textId="77777777" w:rsidR="00FF0DC5" w:rsidRPr="00E9031E" w:rsidRDefault="00FF0DC5" w:rsidP="00E9031E">
                              <w:pPr>
                                <w:pStyle w:val="Backcoverdisclaimer"/>
                                <w:rPr>
                                  <w:del w:id="2284" w:author="Stuart McLarnon (NESO)" w:date="2024-11-20T15:15:00Z"/>
                                  <w:b/>
                                </w:rPr>
                              </w:pPr>
                              <w:del w:id="2285" w:author="Stuart McLarnon (NESO)" w:date="2024-11-20T15:15:00Z">
                                <w:r w:rsidRPr="00E612F7">
                                  <w:rPr>
                                    <w:rStyle w:val="Bold"/>
                                  </w:rPr>
                                  <w:delText>nationalgrid</w:delText>
                                </w:r>
                                <w:r>
                                  <w:rPr>
                                    <w:rStyle w:val="Bold"/>
                                  </w:rPr>
                                  <w:delText>NGESO</w:delText>
                                </w:r>
                                <w:r w:rsidRPr="00E612F7">
                                  <w:rPr>
                                    <w:rStyle w:val="Bold"/>
                                  </w:rPr>
                                  <w:delText>.com</w:delText>
                                </w:r>
                              </w:del>
                            </w:p>
                          </w:txbxContent>
                        </v:textbox>
                      </v:shape>
                      <w10:wrap anchory="page"/>
                      <w10:anchorlock/>
                    </v:group>
                  </w:pict>
                </mc:Fallback>
              </mc:AlternateContent>
            </w:r>
          </w:del>
          <w:ins w:id="2286" w:author="Stuart McLarnon (NESO)" w:date="2024-11-20T15:15:00Z">
            <w:r w:rsidR="008E02CB">
              <w:rPr>
                <w:noProof/>
                <w:lang w:eastAsia="en-GB"/>
              </w:rPr>
              <mc:AlternateContent>
                <mc:Choice Requires="wps">
                  <w:drawing>
                    <wp:anchor distT="0" distB="0" distL="114300" distR="114300" simplePos="0" relativeHeight="251658246" behindDoc="0" locked="0" layoutInCell="1" allowOverlap="1" wp14:anchorId="349EA795" wp14:editId="6322E2A8">
                      <wp:simplePos x="0" y="0"/>
                      <wp:positionH relativeFrom="column">
                        <wp:posOffset>-2029640</wp:posOffset>
                      </wp:positionH>
                      <wp:positionV relativeFrom="paragraph">
                        <wp:posOffset>5474063</wp:posOffset>
                      </wp:positionV>
                      <wp:extent cx="2971800" cy="2503714"/>
                      <wp:effectExtent l="0" t="0" r="19050" b="11430"/>
                      <wp:wrapNone/>
                      <wp:docPr id="41" name="Text Box 41"/>
                      <wp:cNvGraphicFramePr/>
                      <a:graphic xmlns:a="http://schemas.openxmlformats.org/drawingml/2006/main">
                        <a:graphicData uri="http://schemas.microsoft.com/office/word/2010/wordprocessingShape">
                          <wps:wsp>
                            <wps:cNvSpPr txBox="1"/>
                            <wps:spPr>
                              <a:xfrm>
                                <a:off x="0" y="0"/>
                                <a:ext cx="2971800" cy="2503714"/>
                              </a:xfrm>
                              <a:prstGeom prst="rect">
                                <a:avLst/>
                              </a:prstGeom>
                              <a:solidFill>
                                <a:srgbClr val="3F0731"/>
                              </a:solidFill>
                              <a:ln w="6350">
                                <a:solidFill>
                                  <a:srgbClr val="3F0731"/>
                                </a:solidFill>
                              </a:ln>
                            </wps:spPr>
                            <wps:txbx>
                              <w:txbxContent>
                                <w:tbl>
                                  <w:tblPr>
                                    <w:tblStyle w:val="NationalGrid"/>
                                    <w:tblW w:w="0" w:type="auto"/>
                                    <w:tblBorders>
                                      <w:top w:val="none" w:sz="0" w:space="0" w:color="auto"/>
                                      <w:bottom w:val="none" w:sz="0" w:space="0" w:color="auto"/>
                                      <w:insideH w:val="none" w:sz="0" w:space="0" w:color="auto"/>
                                    </w:tblBorders>
                                    <w:tblLook w:val="04A0" w:firstRow="1" w:lastRow="0" w:firstColumn="1" w:lastColumn="0" w:noHBand="0" w:noVBand="1"/>
                                  </w:tblPr>
                                  <w:tblGrid>
                                    <w:gridCol w:w="4397"/>
                                  </w:tblGrid>
                                  <w:tr w:rsidR="008E02CB" w:rsidRPr="008E02CB" w14:paraId="28627F79" w14:textId="77777777" w:rsidTr="008E02CB">
                                    <w:trPr>
                                      <w:cnfStyle w:val="100000000000" w:firstRow="1" w:lastRow="0" w:firstColumn="0" w:lastColumn="0" w:oddVBand="0" w:evenVBand="0" w:oddHBand="0" w:evenHBand="0" w:firstRowFirstColumn="0" w:firstRowLastColumn="0" w:lastRowFirstColumn="0" w:lastRowLastColumn="0"/>
                                      <w:trHeight w:val="1996"/>
                                      <w:ins w:id="2287" w:author="Stuart McLarnon (NESO)" w:date="2024-11-20T15:15:00Z"/>
                                    </w:trPr>
                                    <w:tc>
                                      <w:tcPr>
                                        <w:tcW w:w="523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3F0731"/>
                                      </w:tcPr>
                                      <w:p w14:paraId="76F147EB" w14:textId="77777777" w:rsidR="008E02CB" w:rsidRPr="008E02CB" w:rsidRDefault="008E02CB" w:rsidP="008E02CB">
                                        <w:pPr>
                                          <w:pStyle w:val="BodyText"/>
                                          <w:shd w:val="clear" w:color="auto" w:fill="3F0731"/>
                                          <w:rPr>
                                            <w:ins w:id="2288" w:author="Stuart McLarnon (NESO)" w:date="2024-11-20T15:15:00Z"/>
                                            <w:rFonts w:ascii="Poppins" w:hAnsi="Poppins" w:cs="Poppins"/>
                                            <w:color w:val="FFFFFF" w:themeColor="background1"/>
                                          </w:rPr>
                                        </w:pPr>
                                      </w:p>
                                      <w:p w14:paraId="216104F9" w14:textId="77777777" w:rsidR="008E02CB" w:rsidRPr="008E02CB" w:rsidRDefault="008E02CB" w:rsidP="008E02CB">
                                        <w:pPr>
                                          <w:pStyle w:val="BodyText"/>
                                          <w:rPr>
                                            <w:ins w:id="2289" w:author="Stuart McLarnon (NESO)" w:date="2024-11-20T15:15:00Z"/>
                                            <w:rFonts w:ascii="Poppins" w:hAnsi="Poppins" w:cs="Poppins"/>
                                            <w:color w:val="FFFFFF" w:themeColor="background1"/>
                                          </w:rPr>
                                        </w:pPr>
                                        <w:ins w:id="2290" w:author="Stuart McLarnon (NESO)" w:date="2024-11-20T15:15:00Z">
                                          <w:r w:rsidRPr="008E02CB">
                                            <w:rPr>
                                              <w:rFonts w:ascii="Poppins" w:hAnsi="Poppins" w:cs="Poppins"/>
                                              <w:color w:val="FFFFFF" w:themeColor="background1"/>
                                            </w:rPr>
                                            <w:t>National Energy System Operator</w:t>
                                          </w:r>
                                        </w:ins>
                                      </w:p>
                                      <w:p w14:paraId="22088F03" w14:textId="77777777" w:rsidR="008E02CB" w:rsidRPr="008E02CB" w:rsidRDefault="008E02CB" w:rsidP="008E02CB">
                                        <w:pPr>
                                          <w:pStyle w:val="BodyText"/>
                                          <w:rPr>
                                            <w:ins w:id="2291" w:author="Stuart McLarnon (NESO)" w:date="2024-11-20T15:15:00Z"/>
                                            <w:rFonts w:ascii="Poppins" w:hAnsi="Poppins" w:cs="Poppins"/>
                                            <w:color w:val="FFFFFF" w:themeColor="background1"/>
                                          </w:rPr>
                                        </w:pPr>
                                        <w:ins w:id="2292" w:author="Stuart McLarnon (NESO)" w:date="2024-11-20T15:15:00Z">
                                          <w:r w:rsidRPr="008E02CB">
                                            <w:rPr>
                                              <w:rFonts w:ascii="Poppins" w:hAnsi="Poppins" w:cs="Poppins"/>
                                              <w:color w:val="FFFFFF" w:themeColor="background1"/>
                                            </w:rPr>
                                            <w:t xml:space="preserve">Faraday House </w:t>
                                          </w:r>
                                        </w:ins>
                                      </w:p>
                                      <w:p w14:paraId="3D6335AA" w14:textId="77777777" w:rsidR="008E02CB" w:rsidRPr="008E02CB" w:rsidRDefault="008E02CB" w:rsidP="008E02CB">
                                        <w:pPr>
                                          <w:pStyle w:val="BodyText"/>
                                          <w:rPr>
                                            <w:ins w:id="2293" w:author="Stuart McLarnon (NESO)" w:date="2024-11-20T15:15:00Z"/>
                                            <w:rFonts w:ascii="Poppins" w:hAnsi="Poppins" w:cs="Poppins"/>
                                            <w:color w:val="FFFFFF" w:themeColor="background1"/>
                                          </w:rPr>
                                        </w:pPr>
                                        <w:ins w:id="2294" w:author="Stuart McLarnon (NESO)" w:date="2024-11-20T15:15:00Z">
                                          <w:r w:rsidRPr="008E02CB">
                                            <w:rPr>
                                              <w:rFonts w:ascii="Poppins" w:hAnsi="Poppins" w:cs="Poppins"/>
                                              <w:color w:val="FFFFFF" w:themeColor="background1"/>
                                            </w:rPr>
                                            <w:t>Gallows Hill</w:t>
                                          </w:r>
                                        </w:ins>
                                      </w:p>
                                      <w:p w14:paraId="220E90DA" w14:textId="77777777" w:rsidR="008E02CB" w:rsidRPr="008E02CB" w:rsidRDefault="008E02CB" w:rsidP="008E02CB">
                                        <w:pPr>
                                          <w:pStyle w:val="BodyText"/>
                                          <w:rPr>
                                            <w:ins w:id="2295" w:author="Stuart McLarnon (NESO)" w:date="2024-11-20T15:15:00Z"/>
                                            <w:rFonts w:ascii="Poppins" w:hAnsi="Poppins" w:cs="Poppins"/>
                                            <w:color w:val="FFFFFF" w:themeColor="background1"/>
                                          </w:rPr>
                                        </w:pPr>
                                        <w:ins w:id="2296" w:author="Stuart McLarnon (NESO)" w:date="2024-11-20T15:15:00Z">
                                          <w:r w:rsidRPr="008E02CB">
                                            <w:rPr>
                                              <w:rFonts w:ascii="Poppins" w:hAnsi="Poppins" w:cs="Poppins"/>
                                              <w:color w:val="FFFFFF" w:themeColor="background1"/>
                                            </w:rPr>
                                            <w:t xml:space="preserve">Warwick </w:t>
                                          </w:r>
                                        </w:ins>
                                      </w:p>
                                      <w:p w14:paraId="23D7C9B9" w14:textId="77777777" w:rsidR="008E02CB" w:rsidRPr="008E02CB" w:rsidRDefault="008E02CB" w:rsidP="008E02CB">
                                        <w:pPr>
                                          <w:pStyle w:val="BodyText"/>
                                          <w:rPr>
                                            <w:ins w:id="2297" w:author="Stuart McLarnon (NESO)" w:date="2024-11-20T15:15:00Z"/>
                                            <w:rFonts w:ascii="Poppins" w:hAnsi="Poppins" w:cs="Poppins"/>
                                            <w:color w:val="FFFFFF" w:themeColor="background1"/>
                                          </w:rPr>
                                        </w:pPr>
                                        <w:ins w:id="2298" w:author="Stuart McLarnon (NESO)" w:date="2024-11-20T15:15:00Z">
                                          <w:r w:rsidRPr="008E02CB">
                                            <w:rPr>
                                              <w:rFonts w:ascii="Poppins" w:hAnsi="Poppins" w:cs="Poppins"/>
                                              <w:color w:val="FFFFFF" w:themeColor="background1"/>
                                            </w:rPr>
                                            <w:t>CV34 6DA</w:t>
                                          </w:r>
                                        </w:ins>
                                      </w:p>
                                    </w:tc>
                                  </w:tr>
                                  <w:tr w:rsidR="008E02CB" w:rsidRPr="008E02CB" w14:paraId="4F00D154" w14:textId="77777777" w:rsidTr="008E02CB">
                                    <w:trPr>
                                      <w:ins w:id="2299" w:author="Stuart McLarnon (NESO)" w:date="2024-11-20T15:15:00Z"/>
                                    </w:trPr>
                                    <w:tc>
                                      <w:tcPr>
                                        <w:tcW w:w="5239" w:type="dxa"/>
                                      </w:tcPr>
                                      <w:p w14:paraId="65C10073" w14:textId="7FEB0FE5" w:rsidR="008E02CB" w:rsidRPr="008E02CB" w:rsidRDefault="008E02CB" w:rsidP="008E02CB">
                                        <w:pPr>
                                          <w:pStyle w:val="BodyText"/>
                                          <w:spacing w:after="120"/>
                                          <w:rPr>
                                            <w:ins w:id="2300" w:author="Stuart McLarnon (NESO)" w:date="2024-11-20T15:15:00Z"/>
                                            <w:rFonts w:ascii="Poppins" w:hAnsi="Poppins" w:cs="Poppins"/>
                                            <w:color w:val="FFFFFF" w:themeColor="background1"/>
                                          </w:rPr>
                                        </w:pPr>
                                        <w:ins w:id="2301" w:author="Stuart McLarnon (NESO)" w:date="2024-11-20T15:15:00Z">
                                          <w:r w:rsidRPr="008E02CB">
                                            <w:rPr>
                                              <w:rFonts w:ascii="Poppins" w:hAnsi="Poppins" w:cs="Poppins"/>
                                              <w:color w:val="FFFFFF" w:themeColor="background1"/>
                                            </w:rPr>
                                            <w:br/>
                                            <w:t>nationalenergyso.com</w:t>
                                          </w:r>
                                        </w:ins>
                                      </w:p>
                                      <w:p w14:paraId="383B1E29" w14:textId="77777777" w:rsidR="008E02CB" w:rsidRPr="008E02CB" w:rsidRDefault="008E02CB" w:rsidP="008E02CB">
                                        <w:pPr>
                                          <w:pStyle w:val="BodyText"/>
                                          <w:rPr>
                                            <w:ins w:id="2302" w:author="Stuart McLarnon (NESO)" w:date="2024-11-20T15:15:00Z"/>
                                            <w:rFonts w:ascii="Poppins" w:hAnsi="Poppins" w:cs="Poppins"/>
                                            <w:color w:val="FFFFFF" w:themeColor="background1"/>
                                          </w:rPr>
                                        </w:pPr>
                                      </w:p>
                                    </w:tc>
                                  </w:tr>
                                </w:tbl>
                                <w:p w14:paraId="67984416" w14:textId="77777777" w:rsidR="008E02CB" w:rsidRPr="008E02CB" w:rsidRDefault="008E02CB" w:rsidP="008E02CB">
                                  <w:pPr>
                                    <w:rPr>
                                      <w:ins w:id="2303" w:author="Stuart McLarnon (NESO)" w:date="2024-11-20T15:15:00Z"/>
                                      <w:rFonts w:ascii="Poppins" w:hAnsi="Poppins" w:cs="Poppin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49EA795" id="Text Box 41" o:spid="_x0000_s1032" type="#_x0000_t202" style="position:absolute;margin-left:-159.8pt;margin-top:431.05pt;width:234pt;height:197.15pt;z-index:25165824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" fillcolor="#3f0731" strokecolor="#3f0731" strokeweight=".5pt">
                      <v:textbox>
                        <w:txbxContent>
                          <w:tbl>
                            <w:tblPr>
                              <w:tblStyle w:val="NationalGrid"/>
                              <w:tblW w:w="0" w:type="auto"/>
                              <w:tblBorders>
                                <w:top w:val="none" w:sz="0" w:space="0" w:color="auto"/>
                                <w:bottom w:val="none" w:sz="0" w:space="0" w:color="auto"/>
                                <w:insideH w:val="none" w:sz="0" w:space="0" w:color="auto"/>
                              </w:tblBorders>
                              <w:tblLook w:val="04A0" w:firstRow="1" w:lastRow="0" w:firstColumn="1" w:lastColumn="0" w:noHBand="0" w:noVBand="1"/>
                            </w:tblPr>
                            <w:tblGrid>
                              <w:gridCol w:w="4397"/>
                            </w:tblGrid>
                            <w:tr w:rsidR="008E02CB" w:rsidRPr="008E02CB" w14:paraId="28627F79" w14:textId="77777777" w:rsidTr="008E02CB">
                              <w:trPr>
                                <w:cnfStyle w:val="100000000000" w:firstRow="1" w:lastRow="0" w:firstColumn="0" w:lastColumn="0" w:oddVBand="0" w:evenVBand="0" w:oddHBand="0" w:evenHBand="0" w:firstRowFirstColumn="0" w:firstRowLastColumn="0" w:lastRowFirstColumn="0" w:lastRowLastColumn="0"/>
                                <w:trHeight w:val="1996"/>
                                <w:ins w:id="2304" w:author="Stuart McLarnon (NESO)" w:date="2024-11-20T15:15:00Z"/>
                              </w:trPr>
                              <w:tc>
                                <w:tcPr>
                                  <w:tcW w:w="523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3F0731"/>
                                </w:tcPr>
                                <w:p w14:paraId="76F147EB" w14:textId="77777777" w:rsidR="008E02CB" w:rsidRPr="008E02CB" w:rsidRDefault="008E02CB" w:rsidP="008E02CB">
                                  <w:pPr>
                                    <w:pStyle w:val="BodyText"/>
                                    <w:shd w:val="clear" w:color="auto" w:fill="3F0731"/>
                                    <w:rPr>
                                      <w:ins w:id="2305" w:author="Stuart McLarnon (NESO)" w:date="2024-11-20T15:15:00Z"/>
                                      <w:rFonts w:ascii="Poppins" w:hAnsi="Poppins" w:cs="Poppins"/>
                                      <w:color w:val="FFFFFF" w:themeColor="background1"/>
                                    </w:rPr>
                                  </w:pPr>
                                </w:p>
                                <w:p w14:paraId="216104F9" w14:textId="77777777" w:rsidR="008E02CB" w:rsidRPr="008E02CB" w:rsidRDefault="008E02CB" w:rsidP="008E02CB">
                                  <w:pPr>
                                    <w:pStyle w:val="BodyText"/>
                                    <w:rPr>
                                      <w:ins w:id="2306" w:author="Stuart McLarnon (NESO)" w:date="2024-11-20T15:15:00Z"/>
                                      <w:rFonts w:ascii="Poppins" w:hAnsi="Poppins" w:cs="Poppins"/>
                                      <w:color w:val="FFFFFF" w:themeColor="background1"/>
                                    </w:rPr>
                                  </w:pPr>
                                  <w:ins w:id="2307" w:author="Stuart McLarnon (NESO)" w:date="2024-11-20T15:15:00Z">
                                    <w:r w:rsidRPr="008E02CB">
                                      <w:rPr>
                                        <w:rFonts w:ascii="Poppins" w:hAnsi="Poppins" w:cs="Poppins"/>
                                        <w:color w:val="FFFFFF" w:themeColor="background1"/>
                                      </w:rPr>
                                      <w:t>National Energy System Operator</w:t>
                                    </w:r>
                                  </w:ins>
                                </w:p>
                                <w:p w14:paraId="22088F03" w14:textId="77777777" w:rsidR="008E02CB" w:rsidRPr="008E02CB" w:rsidRDefault="008E02CB" w:rsidP="008E02CB">
                                  <w:pPr>
                                    <w:pStyle w:val="BodyText"/>
                                    <w:rPr>
                                      <w:ins w:id="2308" w:author="Stuart McLarnon (NESO)" w:date="2024-11-20T15:15:00Z"/>
                                      <w:rFonts w:ascii="Poppins" w:hAnsi="Poppins" w:cs="Poppins"/>
                                      <w:color w:val="FFFFFF" w:themeColor="background1"/>
                                    </w:rPr>
                                  </w:pPr>
                                  <w:ins w:id="2309" w:author="Stuart McLarnon (NESO)" w:date="2024-11-20T15:15:00Z">
                                    <w:r w:rsidRPr="008E02CB">
                                      <w:rPr>
                                        <w:rFonts w:ascii="Poppins" w:hAnsi="Poppins" w:cs="Poppins"/>
                                        <w:color w:val="FFFFFF" w:themeColor="background1"/>
                                      </w:rPr>
                                      <w:t xml:space="preserve">Faraday House </w:t>
                                    </w:r>
                                  </w:ins>
                                </w:p>
                                <w:p w14:paraId="3D6335AA" w14:textId="77777777" w:rsidR="008E02CB" w:rsidRPr="008E02CB" w:rsidRDefault="008E02CB" w:rsidP="008E02CB">
                                  <w:pPr>
                                    <w:pStyle w:val="BodyText"/>
                                    <w:rPr>
                                      <w:ins w:id="2310" w:author="Stuart McLarnon (NESO)" w:date="2024-11-20T15:15:00Z"/>
                                      <w:rFonts w:ascii="Poppins" w:hAnsi="Poppins" w:cs="Poppins"/>
                                      <w:color w:val="FFFFFF" w:themeColor="background1"/>
                                    </w:rPr>
                                  </w:pPr>
                                  <w:ins w:id="2311" w:author="Stuart McLarnon (NESO)" w:date="2024-11-20T15:15:00Z">
                                    <w:r w:rsidRPr="008E02CB">
                                      <w:rPr>
                                        <w:rFonts w:ascii="Poppins" w:hAnsi="Poppins" w:cs="Poppins"/>
                                        <w:color w:val="FFFFFF" w:themeColor="background1"/>
                                      </w:rPr>
                                      <w:t>Gallows Hill</w:t>
                                    </w:r>
                                  </w:ins>
                                </w:p>
                                <w:p w14:paraId="220E90DA" w14:textId="77777777" w:rsidR="008E02CB" w:rsidRPr="008E02CB" w:rsidRDefault="008E02CB" w:rsidP="008E02CB">
                                  <w:pPr>
                                    <w:pStyle w:val="BodyText"/>
                                    <w:rPr>
                                      <w:ins w:id="2312" w:author="Stuart McLarnon (NESO)" w:date="2024-11-20T15:15:00Z"/>
                                      <w:rFonts w:ascii="Poppins" w:hAnsi="Poppins" w:cs="Poppins"/>
                                      <w:color w:val="FFFFFF" w:themeColor="background1"/>
                                    </w:rPr>
                                  </w:pPr>
                                  <w:ins w:id="2313" w:author="Stuart McLarnon (NESO)" w:date="2024-11-20T15:15:00Z">
                                    <w:r w:rsidRPr="008E02CB">
                                      <w:rPr>
                                        <w:rFonts w:ascii="Poppins" w:hAnsi="Poppins" w:cs="Poppins"/>
                                        <w:color w:val="FFFFFF" w:themeColor="background1"/>
                                      </w:rPr>
                                      <w:t xml:space="preserve">Warwick </w:t>
                                    </w:r>
                                  </w:ins>
                                </w:p>
                                <w:p w14:paraId="23D7C9B9" w14:textId="77777777" w:rsidR="008E02CB" w:rsidRPr="008E02CB" w:rsidRDefault="008E02CB" w:rsidP="008E02CB">
                                  <w:pPr>
                                    <w:pStyle w:val="BodyText"/>
                                    <w:rPr>
                                      <w:ins w:id="2314" w:author="Stuart McLarnon (NESO)" w:date="2024-11-20T15:15:00Z"/>
                                      <w:rFonts w:ascii="Poppins" w:hAnsi="Poppins" w:cs="Poppins"/>
                                      <w:color w:val="FFFFFF" w:themeColor="background1"/>
                                    </w:rPr>
                                  </w:pPr>
                                  <w:ins w:id="2315" w:author="Stuart McLarnon (NESO)" w:date="2024-11-20T15:15:00Z">
                                    <w:r w:rsidRPr="008E02CB">
                                      <w:rPr>
                                        <w:rFonts w:ascii="Poppins" w:hAnsi="Poppins" w:cs="Poppins"/>
                                        <w:color w:val="FFFFFF" w:themeColor="background1"/>
                                      </w:rPr>
                                      <w:t>CV34 6DA</w:t>
                                    </w:r>
                                  </w:ins>
                                </w:p>
                              </w:tc>
                            </w:tr>
                            <w:tr w:rsidR="008E02CB" w:rsidRPr="008E02CB" w14:paraId="4F00D154" w14:textId="77777777" w:rsidTr="008E02CB">
                              <w:trPr>
                                <w:ins w:id="2316" w:author="Stuart McLarnon (NESO)" w:date="2024-11-20T15:15:00Z"/>
                              </w:trPr>
                              <w:tc>
                                <w:tcPr>
                                  <w:tcW w:w="5239" w:type="dxa"/>
                                </w:tcPr>
                                <w:p w14:paraId="65C10073" w14:textId="7FEB0FE5" w:rsidR="008E02CB" w:rsidRPr="008E02CB" w:rsidRDefault="008E02CB" w:rsidP="008E02CB">
                                  <w:pPr>
                                    <w:pStyle w:val="BodyText"/>
                                    <w:spacing w:after="120"/>
                                    <w:rPr>
                                      <w:ins w:id="2317" w:author="Stuart McLarnon (NESO)" w:date="2024-11-20T15:15:00Z"/>
                                      <w:rFonts w:ascii="Poppins" w:hAnsi="Poppins" w:cs="Poppins"/>
                                      <w:color w:val="FFFFFF" w:themeColor="background1"/>
                                    </w:rPr>
                                  </w:pPr>
                                  <w:ins w:id="2318" w:author="Stuart McLarnon (NESO)" w:date="2024-11-20T15:15:00Z">
                                    <w:r w:rsidRPr="008E02CB">
                                      <w:rPr>
                                        <w:rFonts w:ascii="Poppins" w:hAnsi="Poppins" w:cs="Poppins"/>
                                        <w:color w:val="FFFFFF" w:themeColor="background1"/>
                                      </w:rPr>
                                      <w:br/>
                                      <w:t>nationalenergyso.com</w:t>
                                    </w:r>
                                  </w:ins>
                                </w:p>
                                <w:p w14:paraId="383B1E29" w14:textId="77777777" w:rsidR="008E02CB" w:rsidRPr="008E02CB" w:rsidRDefault="008E02CB" w:rsidP="008E02CB">
                                  <w:pPr>
                                    <w:pStyle w:val="BodyText"/>
                                    <w:rPr>
                                      <w:ins w:id="2319" w:author="Stuart McLarnon (NESO)" w:date="2024-11-20T15:15:00Z"/>
                                      <w:rFonts w:ascii="Poppins" w:hAnsi="Poppins" w:cs="Poppins"/>
                                      <w:color w:val="FFFFFF" w:themeColor="background1"/>
                                    </w:rPr>
                                  </w:pPr>
                                </w:p>
                              </w:tc>
                            </w:tr>
                          </w:tbl>
                          <w:p w14:paraId="67984416" w14:textId="77777777" w:rsidR="008E02CB" w:rsidRPr="008E02CB" w:rsidRDefault="008E02CB" w:rsidP="008E02CB">
                            <w:pPr>
                              <w:rPr>
                                <w:ins w:id="2320" w:author="Stuart McLarnon (NESO)" w:date="2024-11-20T15:15:00Z"/>
                                <w:rFonts w:ascii="Poppins" w:hAnsi="Poppins" w:cs="Poppins"/>
                              </w:rPr>
                            </w:pPr>
                          </w:p>
                        </w:txbxContent>
                      </v:textbox>
                    </v:shape>
                  </w:pict>
                </mc:Fallback>
              </mc:AlternateContent>
            </w:r>
            <w:r w:rsidR="008E02CB">
              <w:rPr>
                <w:noProof/>
                <w:lang w:eastAsia="en-GB"/>
              </w:rPr>
              <mc:AlternateContent>
                <mc:Choice Requires="wps">
                  <w:drawing>
                    <wp:anchor distT="0" distB="0" distL="114300" distR="114300" simplePos="0" relativeHeight="251658244" behindDoc="0" locked="0" layoutInCell="1" allowOverlap="1" wp14:anchorId="28DFE97C" wp14:editId="2FECE9B9">
                      <wp:simplePos x="0" y="0"/>
                      <wp:positionH relativeFrom="column">
                        <wp:posOffset>179705</wp:posOffset>
                      </wp:positionH>
                      <wp:positionV relativeFrom="paragraph">
                        <wp:posOffset>8639810</wp:posOffset>
                      </wp:positionV>
                      <wp:extent cx="3756660" cy="357505"/>
                      <wp:effectExtent l="0" t="0" r="15240" b="23495"/>
                      <wp:wrapNone/>
                      <wp:docPr id="38" name="Text Box 38"/>
                      <wp:cNvGraphicFramePr/>
                      <a:graphic xmlns:a="http://schemas.openxmlformats.org/drawingml/2006/main">
                        <a:graphicData uri="http://schemas.microsoft.com/office/word/2010/wordprocessingShape">
                          <wps:wsp>
                            <wps:cNvSpPr txBox="1"/>
                            <wps:spPr>
                              <a:xfrm>
                                <a:off x="0" y="0"/>
                                <a:ext cx="3756660" cy="357505"/>
                              </a:xfrm>
                              <a:prstGeom prst="rect">
                                <a:avLst/>
                              </a:prstGeom>
                              <a:solidFill>
                                <a:srgbClr val="3F0731"/>
                              </a:solidFill>
                              <a:ln w="6350">
                                <a:solidFill>
                                  <a:srgbClr val="3F0731"/>
                                </a:solidFill>
                              </a:ln>
                            </wps:spPr>
                            <wps:txbx>
                              <w:txbxContent>
                                <w:p w14:paraId="274FE986" w14:textId="57045CC7" w:rsidR="008E02CB" w:rsidRPr="008E02CB" w:rsidRDefault="008E02CB" w:rsidP="008E02CB">
                                  <w:pPr>
                                    <w:rPr>
                                      <w:ins w:id="2321" w:author="Stuart McLarnon (NESO)" w:date="2024-11-20T15:15:00Z"/>
                                      <w:color w:val="FFFFFF" w:themeColor="background1"/>
                                    </w:rPr>
                                  </w:pPr>
                                  <w:ins w:id="2322" w:author="Stuart McLarnon (NESO)" w:date="2024-11-20T15:15:00Z">
                                    <w:r w:rsidRPr="008E02CB">
                                      <w:rPr>
                                        <w:rFonts w:ascii="Poppins" w:hAnsi="Poppins" w:cs="Poppins"/>
                                        <w:color w:val="FFFFFF" w:themeColor="background1"/>
                                      </w:rPr>
                                      <w:fldChar w:fldCharType="begin"/>
                                    </w:r>
                                    <w:r w:rsidRPr="008E02CB">
                                      <w:rPr>
                                        <w:rFonts w:ascii="Poppins" w:hAnsi="Poppins" w:cs="Poppins"/>
                                        <w:color w:val="FFFFFF" w:themeColor="background1"/>
                                      </w:rPr>
                                      <w:instrText xml:space="preserve"> STYLEREF  "Cover date"  \* MERGEFORMAT </w:instrText>
                                    </w:r>
                                    <w:r w:rsidRPr="008E02CB">
                                      <w:rPr>
                                        <w:rFonts w:ascii="Poppins" w:hAnsi="Poppins" w:cs="Poppins"/>
                                        <w:color w:val="FFFFFF" w:themeColor="background1"/>
                                      </w:rPr>
                                      <w:fldChar w:fldCharType="separate"/>
                                    </w:r>
                                    <w:r w:rsidR="00894C80" w:rsidRPr="00894C80">
                                      <w:rPr>
                                        <w:rFonts w:ascii="Poppins" w:hAnsi="Poppins" w:cs="Poppins"/>
                                        <w:b/>
                                        <w:bCs/>
                                        <w:noProof/>
                                        <w:color w:val="FFFFFF" w:themeColor="background1"/>
                                        <w:lang w:val="en-US"/>
                                      </w:rPr>
                                      <w:t>June 2024</w:t>
                                    </w:r>
                                    <w:r w:rsidRPr="008E02CB">
                                      <w:rPr>
                                        <w:rFonts w:ascii="Poppins" w:hAnsi="Poppins" w:cs="Poppins"/>
                                        <w:color w:val="FFFFFF" w:themeColor="background1"/>
                                      </w:rPr>
                                      <w:fldChar w:fldCharType="end"/>
                                    </w:r>
                                    <w:r w:rsidRPr="008E02CB">
                                      <w:rPr>
                                        <w:rFonts w:ascii="Poppins" w:hAnsi="Poppins" w:cs="Poppins"/>
                                        <w:color w:val="FFFFFF" w:themeColor="background1"/>
                                      </w:rPr>
                                      <w:t> </w:t>
                                    </w:r>
                                    <w:r w:rsidRPr="008E02CB">
                                      <w:rPr>
                                        <w:rFonts w:ascii="Poppins" w:hAnsi="Poppins" w:cs="Poppins"/>
                                        <w:color w:val="FFFFFF" w:themeColor="background1"/>
                                      </w:rPr>
                                      <w:t>|</w:t>
                                    </w:r>
                                    <w:r w:rsidRPr="008E02CB">
                                      <w:rPr>
                                        <w:rFonts w:ascii="Poppins" w:hAnsi="Poppins" w:cs="Poppins"/>
                                        <w:color w:val="FFFFFF" w:themeColor="background1"/>
                                      </w:rPr>
                                      <w:t> </w:t>
                                    </w:r>
                                    <w:r w:rsidRPr="008E02CB">
                                      <w:rPr>
                                        <w:rFonts w:ascii="Poppins" w:hAnsi="Poppins" w:cs="Poppins"/>
                                        <w:color w:val="FFFFFF" w:themeColor="background1"/>
                                      </w:rPr>
                                      <w:fldChar w:fldCharType="begin"/>
                                    </w:r>
                                    <w:r w:rsidRPr="008E02CB">
                                      <w:rPr>
                                        <w:rFonts w:ascii="Poppins" w:hAnsi="Poppins" w:cs="Poppins"/>
                                        <w:color w:val="FFFFFF" w:themeColor="background1"/>
                                      </w:rPr>
                                      <w:instrText xml:space="preserve"> STYLEREF  Cover  \* MERGEFORMAT </w:instrText>
                                    </w:r>
                                    <w:r w:rsidRPr="008E02CB">
                                      <w:rPr>
                                        <w:rFonts w:ascii="Poppins" w:hAnsi="Poppins" w:cs="Poppins"/>
                                        <w:color w:val="FFFFFF" w:themeColor="background1"/>
                                      </w:rPr>
                                      <w:fldChar w:fldCharType="separate"/>
                                    </w:r>
                                    <w:r w:rsidR="00894C80" w:rsidRPr="00894C80">
                                      <w:rPr>
                                        <w:rFonts w:ascii="Poppins" w:hAnsi="Poppins" w:cs="Poppins"/>
                                        <w:b/>
                                        <w:bCs/>
                                        <w:noProof/>
                                        <w:color w:val="FFFFFF" w:themeColor="background1"/>
                                        <w:lang w:val="en-US"/>
                                      </w:rPr>
                                      <w:t>EU NCER: System Test Plan</w:t>
                                    </w:r>
                                    <w:r w:rsidRPr="008E02CB">
                                      <w:rPr>
                                        <w:rFonts w:ascii="Poppins" w:hAnsi="Poppins" w:cs="Poppins"/>
                                        <w:color w:val="FFFFFF" w:themeColor="background1"/>
                                      </w:rPr>
                                      <w:fldChar w:fldCharType="end"/>
                                    </w:r>
                                  </w:ins>
                                </w:p>
                                <w:p w14:paraId="28F178E0" w14:textId="77777777" w:rsidR="008E02CB" w:rsidRDefault="008E02CB">
                                  <w:pPr>
                                    <w:rPr>
                                      <w:ins w:id="2323" w:author="Stuart McLarnon (NESO)" w:date="2024-11-20T15:15:00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8DFE97C" id="Text Box 38" o:spid="_x0000_s1033" type="#_x0000_t202" style="position:absolute;margin-left:14.15pt;margin-top:680.3pt;width:295.8pt;height:28.15pt;z-index:2516582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" fillcolor="#3f0731" strokecolor="#3f0731" strokeweight=".5pt">
                      <v:textbox>
                        <w:txbxContent>
                          <w:p w14:paraId="274FE986" w14:textId="57045CC7" w:rsidR="008E02CB" w:rsidRPr="008E02CB" w:rsidRDefault="008E02CB" w:rsidP="008E02CB">
                            <w:pPr>
                              <w:rPr>
                                <w:ins w:id="2324" w:author="Stuart McLarnon (NESO)" w:date="2024-11-20T15:15:00Z"/>
                                <w:color w:val="FFFFFF" w:themeColor="background1"/>
                              </w:rPr>
                            </w:pPr>
                            <w:ins w:id="2325" w:author="Stuart McLarnon (NESO)" w:date="2024-11-20T15:15:00Z">
                              <w:r w:rsidRPr="008E02CB">
                                <w:rPr>
                                  <w:rFonts w:ascii="Poppins" w:hAnsi="Poppins" w:cs="Poppins"/>
                                  <w:color w:val="FFFFFF" w:themeColor="background1"/>
                                </w:rPr>
                                <w:fldChar w:fldCharType="begin"/>
                              </w:r>
                              <w:r w:rsidRPr="008E02CB">
                                <w:rPr>
                                  <w:rFonts w:ascii="Poppins" w:hAnsi="Poppins" w:cs="Poppins"/>
                                  <w:color w:val="FFFFFF" w:themeColor="background1"/>
                                </w:rPr>
                                <w:instrText xml:space="preserve"> STYLEREF  "Cover date"  \* MERGEFORMAT </w:instrText>
                              </w:r>
                              <w:r w:rsidRPr="008E02CB">
                                <w:rPr>
                                  <w:rFonts w:ascii="Poppins" w:hAnsi="Poppins" w:cs="Poppins"/>
                                  <w:color w:val="FFFFFF" w:themeColor="background1"/>
                                </w:rPr>
                                <w:fldChar w:fldCharType="separate"/>
                              </w:r>
                              <w:r w:rsidR="00894C80" w:rsidRPr="00894C80">
                                <w:rPr>
                                  <w:rFonts w:ascii="Poppins" w:hAnsi="Poppins" w:cs="Poppins"/>
                                  <w:b/>
                                  <w:bCs/>
                                  <w:noProof/>
                                  <w:color w:val="FFFFFF" w:themeColor="background1"/>
                                  <w:lang w:val="en-US"/>
                                </w:rPr>
                                <w:t>June 2024</w:t>
                              </w:r>
                              <w:r w:rsidRPr="008E02CB">
                                <w:rPr>
                                  <w:rFonts w:ascii="Poppins" w:hAnsi="Poppins" w:cs="Poppins"/>
                                  <w:color w:val="FFFFFF" w:themeColor="background1"/>
                                </w:rPr>
                                <w:fldChar w:fldCharType="end"/>
                              </w:r>
                              <w:r w:rsidRPr="008E02CB">
                                <w:rPr>
                                  <w:rFonts w:ascii="Poppins" w:hAnsi="Poppins" w:cs="Poppins"/>
                                  <w:color w:val="FFFFFF" w:themeColor="background1"/>
                                </w:rPr>
                                <w:t> </w:t>
                              </w:r>
                              <w:r w:rsidRPr="008E02CB">
                                <w:rPr>
                                  <w:rFonts w:ascii="Poppins" w:hAnsi="Poppins" w:cs="Poppins"/>
                                  <w:color w:val="FFFFFF" w:themeColor="background1"/>
                                </w:rPr>
                                <w:t>|</w:t>
                              </w:r>
                              <w:r w:rsidRPr="008E02CB">
                                <w:rPr>
                                  <w:rFonts w:ascii="Poppins" w:hAnsi="Poppins" w:cs="Poppins"/>
                                  <w:color w:val="FFFFFF" w:themeColor="background1"/>
                                </w:rPr>
                                <w:t> </w:t>
                              </w:r>
                              <w:r w:rsidRPr="008E02CB">
                                <w:rPr>
                                  <w:rFonts w:ascii="Poppins" w:hAnsi="Poppins" w:cs="Poppins"/>
                                  <w:color w:val="FFFFFF" w:themeColor="background1"/>
                                </w:rPr>
                                <w:fldChar w:fldCharType="begin"/>
                              </w:r>
                              <w:r w:rsidRPr="008E02CB">
                                <w:rPr>
                                  <w:rFonts w:ascii="Poppins" w:hAnsi="Poppins" w:cs="Poppins"/>
                                  <w:color w:val="FFFFFF" w:themeColor="background1"/>
                                </w:rPr>
                                <w:instrText xml:space="preserve"> STYLEREF  Cover  \* MERGEFORMAT </w:instrText>
                              </w:r>
                              <w:r w:rsidRPr="008E02CB">
                                <w:rPr>
                                  <w:rFonts w:ascii="Poppins" w:hAnsi="Poppins" w:cs="Poppins"/>
                                  <w:color w:val="FFFFFF" w:themeColor="background1"/>
                                </w:rPr>
                                <w:fldChar w:fldCharType="separate"/>
                              </w:r>
                              <w:r w:rsidR="00894C80" w:rsidRPr="00894C80">
                                <w:rPr>
                                  <w:rFonts w:ascii="Poppins" w:hAnsi="Poppins" w:cs="Poppins"/>
                                  <w:b/>
                                  <w:bCs/>
                                  <w:noProof/>
                                  <w:color w:val="FFFFFF" w:themeColor="background1"/>
                                  <w:lang w:val="en-US"/>
                                </w:rPr>
                                <w:t>EU NCER: System Test Plan</w:t>
                              </w:r>
                              <w:r w:rsidRPr="008E02CB">
                                <w:rPr>
                                  <w:rFonts w:ascii="Poppins" w:hAnsi="Poppins" w:cs="Poppins"/>
                                  <w:color w:val="FFFFFF" w:themeColor="background1"/>
                                </w:rPr>
                                <w:fldChar w:fldCharType="end"/>
                              </w:r>
                            </w:ins>
                          </w:p>
                          <w:p w14:paraId="28F178E0" w14:textId="77777777" w:rsidR="008E02CB" w:rsidRDefault="008E02CB">
                            <w:pPr>
                              <w:rPr>
                                <w:ins w:id="2326" w:author="Stuart McLarnon (NESO)" w:date="2024-11-20T15:15:00Z"/>
                              </w:rPr>
                            </w:pPr>
                          </w:p>
                        </w:txbxContent>
                      </v:textbox>
                    </v:shape>
                  </w:pict>
                </mc:Fallback>
              </mc:AlternateContent>
            </w:r>
            <w:r w:rsidR="008E02CB">
              <w:rPr>
                <w:noProof/>
                <w:lang w:eastAsia="en-GB"/>
              </w:rPr>
              <mc:AlternateContent>
                <mc:Choice Requires="wps">
                  <w:drawing>
                    <wp:anchor distT="0" distB="0" distL="114300" distR="114300" simplePos="0" relativeHeight="251658245" behindDoc="0" locked="0" layoutInCell="1" allowOverlap="1" wp14:anchorId="208E0CE4" wp14:editId="5778F315">
                      <wp:simplePos x="0" y="0"/>
                      <wp:positionH relativeFrom="column">
                        <wp:posOffset>-2138236</wp:posOffset>
                      </wp:positionH>
                      <wp:positionV relativeFrom="paragraph">
                        <wp:posOffset>7796392</wp:posOffset>
                      </wp:positionV>
                      <wp:extent cx="1751682" cy="1209813"/>
                      <wp:effectExtent l="0" t="0" r="20320" b="28575"/>
                      <wp:wrapNone/>
                      <wp:docPr id="39" name="Text Box 39"/>
                      <wp:cNvGraphicFramePr/>
                      <a:graphic xmlns:a="http://schemas.openxmlformats.org/drawingml/2006/main">
                        <a:graphicData uri="http://schemas.microsoft.com/office/word/2010/wordprocessingShape">
                          <wps:wsp>
                            <wps:cNvSpPr txBox="1"/>
                            <wps:spPr>
                              <a:xfrm>
                                <a:off x="0" y="0"/>
                                <a:ext cx="1751682" cy="1209813"/>
                              </a:xfrm>
                              <a:prstGeom prst="rect">
                                <a:avLst/>
                              </a:prstGeom>
                              <a:solidFill>
                                <a:srgbClr val="3F0731"/>
                              </a:solidFill>
                              <a:ln w="6350">
                                <a:solidFill>
                                  <a:srgbClr val="3F0731"/>
                                </a:solidFill>
                              </a:ln>
                            </wps:spPr>
                            <wps:txbx>
                              <w:txbxContent>
                                <w:p w14:paraId="2DF42D04" w14:textId="3D9D7475" w:rsidR="008E02CB" w:rsidRDefault="008E02CB">
                                  <w:pPr>
                                    <w:rPr>
                                      <w:ins w:id="2327" w:author="Stuart McLarnon (NESO)" w:date="2024-11-20T15:15:00Z"/>
                                    </w:rPr>
                                  </w:pPr>
                                  <w:ins w:id="2328" w:author="Stuart McLarnon (NESO)" w:date="2024-11-20T15:15:00Z">
                                    <w:r>
                                      <w:rPr>
                                        <w:noProof/>
                                      </w:rPr>
                                      <w:drawing>
                                        <wp:inline distT="0" distB="0" distL="0" distR="0" wp14:anchorId="5C898D76" wp14:editId="10F3C891">
                                          <wp:extent cx="1562100" cy="1055370"/>
                                          <wp:effectExtent l="0" t="0" r="0" b="0"/>
                                          <wp:docPr id="40" name="Picture 40"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descr="A logo for a company&#10;&#10;Description automatically generated"/>
                                                  <pic:cNvPicPr/>
                                                </pic:nvPicPr>
                                                <pic:blipFill>
                                                  <a:blip r:embed="rId12"/>
                                                  <a:stretch>
                                                    <a:fillRect/>
                                                  </a:stretch>
                                                </pic:blipFill>
                                                <pic:spPr>
                                                  <a:xfrm>
                                                    <a:off x="0" y="0"/>
                                                    <a:ext cx="1562100" cy="1055370"/>
                                                  </a:xfrm>
                                                  <a:prstGeom prst="rect">
                                                    <a:avLst/>
                                                  </a:prstGeom>
                                                </pic:spPr>
                                              </pic:pic>
                                            </a:graphicData>
                                          </a:graphic>
                                        </wp:inline>
                                      </w:drawing>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08E0CE4" id="Text Box 39" o:spid="_x0000_s1034" type="#_x0000_t202" style="position:absolute;margin-left:-168.35pt;margin-top:613.9pt;width:137.95pt;height:95.25pt;z-index:25165824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" fillcolor="#3f0731" strokecolor="#3f0731" strokeweight=".5pt">
                      <v:textbox>
                        <w:txbxContent>
                          <w:p w14:paraId="2DF42D04" w14:textId="3D9D7475" w:rsidR="008E02CB" w:rsidRDefault="008E02CB">
                            <w:pPr>
                              <w:rPr>
                                <w:ins w:id="2329" w:author="Stuart McLarnon (NESO)" w:date="2024-11-20T15:15:00Z"/>
                              </w:rPr>
                            </w:pPr>
                            <w:ins w:id="2330" w:author="Stuart McLarnon (NESO)" w:date="2024-11-20T15:15:00Z">
                              <w:r>
                                <w:rPr>
                                  <w:noProof/>
                                </w:rPr>
                                <w:drawing>
                                  <wp:inline distT="0" distB="0" distL="0" distR="0" wp14:anchorId="5C898D76" wp14:editId="10F3C891">
                                    <wp:extent cx="1562100" cy="1055370"/>
                                    <wp:effectExtent l="0" t="0" r="0" b="0"/>
                                    <wp:docPr id="40" name="Picture 40"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descr="A logo for a company&#10;&#10;Description automatically generated"/>
                                            <pic:cNvPicPr/>
                                          </pic:nvPicPr>
                                          <pic:blipFill>
                                            <a:blip r:embed="rId12"/>
                                            <a:stretch>
                                              <a:fillRect/>
                                            </a:stretch>
                                          </pic:blipFill>
                                          <pic:spPr>
                                            <a:xfrm>
                                              <a:off x="0" y="0"/>
                                              <a:ext cx="1562100" cy="1055370"/>
                                            </a:xfrm>
                                            <a:prstGeom prst="rect">
                                              <a:avLst/>
                                            </a:prstGeom>
                                          </pic:spPr>
                                        </pic:pic>
                                      </a:graphicData>
                                    </a:graphic>
                                  </wp:inline>
                                </w:drawing>
                              </w:r>
                            </w:ins>
                          </w:p>
                        </w:txbxContent>
                      </v:textbox>
                    </v:shape>
                  </w:pict>
                </mc:Fallback>
              </mc:AlternateContent>
            </w:r>
            <w:r w:rsidR="008E02CB">
              <w:rPr>
                <w:noProof/>
                <w:lang w:eastAsia="en-GB"/>
              </w:rPr>
              <mc:AlternateContent>
                <mc:Choice Requires="wps">
                  <w:drawing>
                    <wp:anchor distT="0" distB="0" distL="114300" distR="114300" simplePos="0" relativeHeight="251658240" behindDoc="1" locked="0" layoutInCell="1" allowOverlap="1" wp14:anchorId="774B7748" wp14:editId="53B64E41">
                      <wp:simplePos x="0" y="0"/>
                      <wp:positionH relativeFrom="page">
                        <wp:align>left</wp:align>
                      </wp:positionH>
                      <wp:positionV relativeFrom="paragraph">
                        <wp:posOffset>-1655264</wp:posOffset>
                      </wp:positionV>
                      <wp:extent cx="7568697" cy="10662557"/>
                      <wp:effectExtent l="0" t="0" r="13335" b="24765"/>
                      <wp:wrapNone/>
                      <wp:docPr id="37" name="Rectangle 37"/>
                      <wp:cNvGraphicFramePr/>
                      <a:graphic xmlns:a="http://schemas.openxmlformats.org/drawingml/2006/main">
                        <a:graphicData uri="http://schemas.microsoft.com/office/word/2010/wordprocessingShape">
                          <wps:wsp>
                            <wps:cNvSpPr/>
                            <wps:spPr>
                              <a:xfrm>
                                <a:off x="0" y="0"/>
                                <a:ext cx="7568697" cy="10662557"/>
                              </a:xfrm>
                              <a:prstGeom prst="rect">
                                <a:avLst/>
                              </a:prstGeom>
                              <a:solidFill>
                                <a:srgbClr val="3F0731"/>
                              </a:solidFill>
                              <a:ln>
                                <a:solidFill>
                                  <a:srgbClr val="3F073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C5268E0" id="Rectangle 37" o:spid="_x0000_s1026" style="position:absolute;margin-left:0;margin-top:-130.35pt;width:595.95pt;height:839.55pt;z-index:-251658240;visibility:visible;mso-wrap-style:square;mso-height-percent:0;mso-wrap-distance-left:9pt;mso-wrap-distance-top:0;mso-wrap-distance-right:9pt;mso-wrap-distance-bottom:0;mso-position-horizontal:left;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" fillcolor="#3f0731" strokecolor="#3f0731" strokeweight="1pt">
                      <w10:wrap anchorx="page"/>
                    </v:rect>
                  </w:pict>
                </mc:Fallback>
              </mc:AlternateContent>
            </w:r>
          </w:ins>
        </w:p>
      </w:sdtContent>
    </w:sdt>
    <w:p w14:paraId="41DC8AB4" w14:textId="2AFA5AFA" w:rsidR="00E92718" w:rsidRPr="00A8317D" w:rsidRDefault="006324E6" w:rsidP="0076567E">
      <w:del w:id="2331" w:author="Stuart McLarnon (NESO)" w:date="2024-11-20T15:15:00Z">
        <w:r w:rsidRPr="00A8317D">
          <w:rPr>
            <w:noProof/>
            <w:lang w:eastAsia="en-GB"/>
          </w:rPr>
          <w:drawing>
            <wp:anchor distT="0" distB="0" distL="114300" distR="114300" simplePos="0" relativeHeight="251662342" behindDoc="1" locked="1" layoutInCell="1" allowOverlap="1" wp14:anchorId="618102F5" wp14:editId="2D5B5E8D">
              <wp:simplePos x="0" y="0"/>
              <wp:positionH relativeFrom="page">
                <wp:align>left</wp:align>
              </wp:positionH>
              <wp:positionV relativeFrom="page">
                <wp:align>top</wp:align>
              </wp:positionV>
              <wp:extent cx="7560000" cy="10692000"/>
              <wp:effectExtent l="0" t="0" r="3175" b="0"/>
              <wp:wrapNone/>
              <wp:docPr id="71" name="Picture 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background-03.png"/>
                      <pic:cNvPicPr preferRelativeResize="0"/>
                    </pic:nvPicPr>
                    <pic:blipFill>
                      <a:blip r:embed="rId28"/>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del>
    </w:p>
    <w:sectPr w:rsidR="00E92718" w:rsidRPr="00A8317D" w:rsidSect="000347AB">
      <w:headerReference w:type="default" r:id="rId29"/>
      <w:footerReference w:type="default" r:id="rId30"/>
      <w:pgSz w:w="11906" w:h="16838" w:code="9"/>
      <w:pgMar w:top="2608" w:right="1588" w:bottom="1134" w:left="3402" w:header="567" w:footer="567" w:gutter="0"/>
      <w:cols w:space="11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587969" w14:textId="77777777" w:rsidR="004700B3" w:rsidRDefault="004700B3" w:rsidP="00A62BFF">
      <w:pPr>
        <w:spacing w:after="0"/>
      </w:pPr>
      <w:r>
        <w:separator/>
      </w:r>
    </w:p>
    <w:p w14:paraId="583679F9" w14:textId="77777777" w:rsidR="004700B3" w:rsidRDefault="004700B3" w:rsidP="00AC1A24"/>
  </w:endnote>
  <w:endnote w:type="continuationSeparator" w:id="0">
    <w:p w14:paraId="32D7D38E" w14:textId="77777777" w:rsidR="004700B3" w:rsidRDefault="004700B3" w:rsidP="00A62BFF">
      <w:pPr>
        <w:spacing w:after="0"/>
      </w:pPr>
      <w:r>
        <w:continuationSeparator/>
      </w:r>
    </w:p>
    <w:p w14:paraId="1CDBB47F" w14:textId="77777777" w:rsidR="004700B3" w:rsidRDefault="004700B3" w:rsidP="00AC1A24"/>
  </w:endnote>
  <w:endnote w:type="continuationNotice" w:id="1">
    <w:p w14:paraId="56865C8A" w14:textId="77777777" w:rsidR="004700B3" w:rsidRDefault="004700B3">
      <w:pPr>
        <w:spacing w:after="0"/>
      </w:pPr>
    </w:p>
    <w:p w14:paraId="7B98F7CA" w14:textId="77777777" w:rsidR="004700B3" w:rsidRDefault="004700B3" w:rsidP="00AC1A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Georgia-Italic">
    <w:altName w:val="Georgia"/>
    <w:charset w:val="4D"/>
    <w:family w:val="auto"/>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arlett">
    <w:panose1 w:val="00000000000000000000"/>
    <w:charset w:val="02"/>
    <w:family w:val="auto"/>
    <w:pitch w:val="variable"/>
    <w:sig w:usb0="00000000" w:usb1="10000000" w:usb2="00000000" w:usb3="00000000" w:csb0="80000000" w:csb1="00000000"/>
  </w:font>
  <w:font w:name="MinionPro-Regular">
    <w:altName w:val="Calibri"/>
    <w:charset w:val="4D"/>
    <w:family w:val="auto"/>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Poppins Medium">
    <w:altName w:val="Poppins Medium"/>
    <w:panose1 w:val="00000600000000000000"/>
    <w:charset w:val="00"/>
    <w:family w:val="auto"/>
    <w:pitch w:val="variable"/>
    <w:sig w:usb0="00008007" w:usb1="00000000" w:usb2="00000000" w:usb3="00000000" w:csb0="00000093" w:csb1="00000000"/>
  </w:font>
  <w:font w:name="Poppins">
    <w:panose1 w:val="00000500000000000000"/>
    <w:charset w:val="00"/>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0A5D5" w14:textId="38440AC4" w:rsidR="00FF0DC5" w:rsidRPr="00B50A3D" w:rsidRDefault="00573D6D" w:rsidP="000501BC">
    <w:pPr>
      <w:pStyle w:val="Footer"/>
      <w:rPr>
        <w:rFonts w:ascii="Poppins" w:hAnsi="Poppins"/>
        <w:color w:val="auto"/>
        <w:rPrChange w:id="36" w:author="Stuart McLarnon (NESO)" w:date="2024-11-20T15:15:00Z">
          <w:rPr/>
        </w:rPrChange>
      </w:rPr>
    </w:pPr>
    <w:del w:id="37" w:author="Stuart McLarnon (NESO)" w:date="2024-11-20T15:15:00Z">
      <w:r w:rsidRPr="00037DC9">
        <w:rPr>
          <w:b/>
          <w:bCs/>
        </w:rPr>
        <w:delText>May 2024</w:delText>
      </w:r>
      <w:r w:rsidR="00FF0DC5">
        <w:delText> </w:delText>
      </w:r>
      <w:r w:rsidR="00FF0DC5" w:rsidRPr="001F3114">
        <w:delText>|</w:delText>
      </w:r>
      <w:r w:rsidR="00FF0DC5">
        <w:delText> </w:delText>
      </w:r>
      <w:r w:rsidR="00B15E39">
        <w:fldChar w:fldCharType="begin"/>
      </w:r>
      <w:r w:rsidR="00B15E39">
        <w:delInstrText>STYLEREF  Cover  \* MERGEFORMAT</w:delInstrText>
      </w:r>
      <w:r w:rsidR="00B15E39">
        <w:fldChar w:fldCharType="separate"/>
      </w:r>
      <w:r w:rsidR="00B15E39">
        <w:delText>EU NCER: System Test Plan</w:delText>
      </w:r>
      <w:r w:rsidR="00B15E39">
        <w:fldChar w:fldCharType="end"/>
      </w:r>
    </w:del>
    <w:ins w:id="38" w:author="Stuart McLarnon (NESO)" w:date="2024-11-20T15:15:00Z">
      <w:r w:rsidR="001B1CF5" w:rsidRPr="00B50A3D">
        <w:rPr>
          <w:rFonts w:ascii="Poppins" w:hAnsi="Poppins" w:cs="Poppins"/>
          <w:color w:val="auto"/>
        </w:rPr>
        <w:fldChar w:fldCharType="begin"/>
      </w:r>
      <w:r w:rsidR="001B1CF5" w:rsidRPr="00B50A3D">
        <w:rPr>
          <w:rFonts w:ascii="Poppins" w:hAnsi="Poppins" w:cs="Poppins"/>
          <w:color w:val="auto"/>
        </w:rPr>
        <w:instrText xml:space="preserve"> STYLEREF  "Cover date"  \* MERGEFORMAT </w:instrText>
      </w:r>
      <w:r w:rsidR="001B1CF5" w:rsidRPr="00B50A3D">
        <w:rPr>
          <w:rFonts w:ascii="Poppins" w:hAnsi="Poppins" w:cs="Poppins"/>
          <w:color w:val="auto"/>
        </w:rPr>
        <w:fldChar w:fldCharType="separate"/>
      </w:r>
    </w:ins>
    <w:r w:rsidR="00D02662" w:rsidRPr="00D02662">
      <w:rPr>
        <w:rFonts w:ascii="Poppins" w:hAnsi="Poppins" w:cs="Poppins"/>
        <w:b/>
        <w:bCs/>
        <w:color w:val="auto"/>
        <w:lang w:val="en-US"/>
      </w:rPr>
      <w:t>January</w:t>
    </w:r>
    <w:r w:rsidR="00D02662">
      <w:rPr>
        <w:rFonts w:ascii="Poppins" w:hAnsi="Poppins" w:cs="Poppins"/>
        <w:color w:val="auto"/>
      </w:rPr>
      <w:t xml:space="preserve"> 2025</w:t>
    </w:r>
    <w:ins w:id="39" w:author="Stuart McLarnon (NESO)" w:date="2024-11-20T15:15:00Z">
      <w:r w:rsidR="001B1CF5" w:rsidRPr="00B50A3D">
        <w:rPr>
          <w:rFonts w:ascii="Poppins" w:hAnsi="Poppins" w:cs="Poppins"/>
          <w:color w:val="auto"/>
        </w:rPr>
        <w:fldChar w:fldCharType="end"/>
      </w:r>
      <w:r w:rsidR="00FF0DC5" w:rsidRPr="00B50A3D">
        <w:rPr>
          <w:rFonts w:ascii="Poppins" w:hAnsi="Poppins" w:cs="Poppins"/>
          <w:color w:val="auto"/>
        </w:rPr>
        <w:t> </w:t>
      </w:r>
      <w:r w:rsidR="00FF0DC5" w:rsidRPr="00B50A3D">
        <w:rPr>
          <w:rFonts w:ascii="Poppins" w:hAnsi="Poppins" w:cs="Poppins"/>
          <w:color w:val="auto"/>
        </w:rPr>
        <w:t>|</w:t>
      </w:r>
      <w:r w:rsidR="00FF0DC5" w:rsidRPr="00B50A3D">
        <w:rPr>
          <w:rFonts w:ascii="Poppins" w:hAnsi="Poppins" w:cs="Poppins"/>
          <w:color w:val="auto"/>
        </w:rPr>
        <w:t> </w:t>
      </w:r>
      <w:r w:rsidR="001B1CF5" w:rsidRPr="00B50A3D">
        <w:rPr>
          <w:rFonts w:ascii="Poppins" w:hAnsi="Poppins" w:cs="Poppins"/>
          <w:color w:val="auto"/>
        </w:rPr>
        <w:fldChar w:fldCharType="begin"/>
      </w:r>
      <w:r w:rsidR="001B1CF5" w:rsidRPr="00B50A3D">
        <w:rPr>
          <w:rFonts w:ascii="Poppins" w:hAnsi="Poppins" w:cs="Poppins"/>
          <w:color w:val="auto"/>
        </w:rPr>
        <w:instrText xml:space="preserve"> STYLEREF  Cover  \* MERGEFORMAT </w:instrText>
      </w:r>
      <w:r w:rsidR="001B1CF5" w:rsidRPr="00B50A3D">
        <w:rPr>
          <w:rFonts w:ascii="Poppins" w:hAnsi="Poppins" w:cs="Poppins"/>
          <w:color w:val="auto"/>
        </w:rPr>
        <w:fldChar w:fldCharType="separate"/>
      </w:r>
    </w:ins>
    <w:r w:rsidR="00D02662" w:rsidRPr="00D02662">
      <w:rPr>
        <w:rFonts w:ascii="Poppins" w:hAnsi="Poppins" w:cs="Poppins"/>
        <w:b/>
        <w:bCs/>
        <w:color w:val="auto"/>
        <w:lang w:val="en-US"/>
      </w:rPr>
      <w:t>EU NCER: System Test Plan</w:t>
    </w:r>
    <w:ins w:id="40" w:author="Stuart McLarnon (NESO)" w:date="2024-11-20T15:15:00Z">
      <w:r w:rsidR="001B1CF5" w:rsidRPr="00B50A3D">
        <w:rPr>
          <w:rFonts w:ascii="Poppins" w:hAnsi="Poppins" w:cs="Poppins"/>
          <w:color w:val="auto"/>
        </w:rPr>
        <w:fldChar w:fldCharType="end"/>
      </w:r>
    </w:ins>
    <w:r w:rsidR="00FF0DC5" w:rsidRPr="00B50A3D">
      <w:rPr>
        <w:rFonts w:ascii="Poppins" w:hAnsi="Poppins"/>
        <w:color w:val="auto"/>
        <w:rPrChange w:id="41" w:author="Stuart McLarnon (NESO)" w:date="2024-11-20T15:15:00Z">
          <w:rPr/>
        </w:rPrChange>
      </w:rPr>
      <w:ptab w:relativeTo="margin" w:alignment="right" w:leader="none"/>
    </w:r>
    <w:r w:rsidR="00FF0DC5" w:rsidRPr="00B50A3D">
      <w:rPr>
        <w:rFonts w:ascii="Poppins" w:hAnsi="Poppins"/>
        <w:color w:val="auto"/>
        <w:rPrChange w:id="42" w:author="Stuart McLarnon (NESO)" w:date="2024-11-20T15:15:00Z">
          <w:rPr/>
        </w:rPrChange>
      </w:rPr>
      <w:fldChar w:fldCharType="begin"/>
    </w:r>
    <w:r w:rsidR="00FF0DC5" w:rsidRPr="00B50A3D">
      <w:rPr>
        <w:rFonts w:ascii="Poppins" w:hAnsi="Poppins"/>
        <w:color w:val="auto"/>
        <w:rPrChange w:id="43" w:author="Stuart McLarnon (NESO)" w:date="2024-11-20T15:15:00Z">
          <w:rPr/>
        </w:rPrChange>
      </w:rPr>
      <w:instrText xml:space="preserve"> PAGE   \* MERGEFORMAT </w:instrText>
    </w:r>
    <w:r w:rsidR="00FF0DC5" w:rsidRPr="00B50A3D">
      <w:rPr>
        <w:rFonts w:ascii="Poppins" w:hAnsi="Poppins"/>
        <w:color w:val="auto"/>
        <w:rPrChange w:id="44" w:author="Stuart McLarnon (NESO)" w:date="2024-11-20T15:15:00Z">
          <w:rPr/>
        </w:rPrChange>
      </w:rPr>
      <w:fldChar w:fldCharType="separate"/>
    </w:r>
    <w:r w:rsidR="007F0404" w:rsidRPr="00B50A3D">
      <w:rPr>
        <w:rFonts w:ascii="Poppins" w:hAnsi="Poppins"/>
        <w:color w:val="auto"/>
        <w:rPrChange w:id="45" w:author="Stuart McLarnon (NESO)" w:date="2024-11-20T15:15:00Z">
          <w:rPr/>
        </w:rPrChange>
      </w:rPr>
      <w:t>1</w:t>
    </w:r>
    <w:r w:rsidR="00FF0DC5" w:rsidRPr="00B50A3D">
      <w:rPr>
        <w:rFonts w:ascii="Poppins" w:hAnsi="Poppins"/>
        <w:color w:val="auto"/>
        <w:rPrChange w:id="46" w:author="Stuart McLarnon (NESO)" w:date="2024-11-20T15:15:00Z">
          <w:rPr/>
        </w:rPrChan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86BD3" w14:textId="4B96BECB" w:rsidR="00FF0DC5" w:rsidRPr="00B50A3D" w:rsidRDefault="001B1CF5">
    <w:pPr>
      <w:pStyle w:val="Footer"/>
      <w:rPr>
        <w:rFonts w:ascii="Poppins" w:hAnsi="Poppins"/>
        <w:color w:val="auto"/>
        <w:rPrChange w:id="48" w:author="Stuart McLarnon (NESO)" w:date="2024-11-20T15:15:00Z">
          <w:rPr/>
        </w:rPrChange>
      </w:rPr>
    </w:pPr>
    <w:r w:rsidRPr="00B50A3D">
      <w:rPr>
        <w:rFonts w:ascii="Poppins" w:hAnsi="Poppins"/>
        <w:color w:val="auto"/>
        <w:rPrChange w:id="49" w:author="Stuart McLarnon (NESO)" w:date="2024-11-20T15:15:00Z">
          <w:rPr/>
        </w:rPrChange>
      </w:rPr>
      <w:fldChar w:fldCharType="begin"/>
    </w:r>
    <w:r w:rsidRPr="00B50A3D">
      <w:rPr>
        <w:rFonts w:ascii="Poppins" w:hAnsi="Poppins" w:cs="Poppins"/>
        <w:color w:val="auto"/>
      </w:rPr>
      <w:instrText xml:space="preserve"> STYLEREF  "Cover date"  \* MERGEFORMAT </w:instrText>
    </w:r>
    <w:r w:rsidRPr="00B50A3D">
      <w:rPr>
        <w:rFonts w:ascii="Poppins" w:hAnsi="Poppins"/>
        <w:color w:val="auto"/>
        <w:rPrChange w:id="50" w:author="Stuart McLarnon (NESO)" w:date="2024-11-20T15:15:00Z">
          <w:rPr>
            <w:b/>
            <w:lang w:val="en-US"/>
          </w:rPr>
        </w:rPrChange>
      </w:rPr>
      <w:fldChar w:fldCharType="separate"/>
    </w:r>
    <w:r w:rsidR="00D02662" w:rsidRPr="00D02662">
      <w:rPr>
        <w:b/>
        <w:bCs/>
        <w:lang w:val="en-US"/>
      </w:rPr>
      <w:t>January</w:t>
    </w:r>
    <w:r w:rsidR="00D02662">
      <w:rPr>
        <w:rFonts w:ascii="Poppins" w:hAnsi="Poppins" w:cs="Poppins"/>
        <w:color w:val="auto"/>
      </w:rPr>
      <w:t xml:space="preserve"> 2025</w:t>
    </w:r>
    <w:r w:rsidRPr="00B50A3D">
      <w:rPr>
        <w:rFonts w:ascii="Poppins" w:hAnsi="Poppins"/>
        <w:color w:val="auto"/>
        <w:rPrChange w:id="51" w:author="Stuart McLarnon (NESO)" w:date="2024-11-20T15:15:00Z">
          <w:rPr>
            <w:b/>
            <w:lang w:val="en-US"/>
          </w:rPr>
        </w:rPrChange>
      </w:rPr>
      <w:fldChar w:fldCharType="end"/>
    </w:r>
    <w:r w:rsidR="00FF0DC5" w:rsidRPr="00B50A3D">
      <w:rPr>
        <w:rFonts w:ascii="Poppins" w:hAnsi="Poppins"/>
        <w:color w:val="auto"/>
        <w:rPrChange w:id="52" w:author="Stuart McLarnon (NESO)" w:date="2024-11-20T15:15:00Z">
          <w:rPr/>
        </w:rPrChange>
      </w:rPr>
      <w:t> </w:t>
    </w:r>
    <w:r w:rsidR="00FF0DC5" w:rsidRPr="00B50A3D">
      <w:rPr>
        <w:rFonts w:ascii="Poppins" w:hAnsi="Poppins"/>
        <w:color w:val="auto"/>
        <w:rPrChange w:id="53" w:author="Stuart McLarnon (NESO)" w:date="2024-11-20T15:15:00Z">
          <w:rPr/>
        </w:rPrChange>
      </w:rPr>
      <w:t>|</w:t>
    </w:r>
    <w:r w:rsidR="00FF0DC5" w:rsidRPr="00B50A3D">
      <w:rPr>
        <w:rFonts w:ascii="Poppins" w:hAnsi="Poppins"/>
        <w:color w:val="auto"/>
        <w:rPrChange w:id="54" w:author="Stuart McLarnon (NESO)" w:date="2024-11-20T15:15:00Z">
          <w:rPr/>
        </w:rPrChange>
      </w:rPr>
      <w:t> </w:t>
    </w:r>
    <w:r w:rsidRPr="00B50A3D">
      <w:rPr>
        <w:rFonts w:ascii="Poppins" w:hAnsi="Poppins"/>
        <w:color w:val="auto"/>
        <w:rPrChange w:id="55" w:author="Stuart McLarnon (NESO)" w:date="2024-11-20T15:15:00Z">
          <w:rPr/>
        </w:rPrChange>
      </w:rPr>
      <w:fldChar w:fldCharType="begin"/>
    </w:r>
    <w:r w:rsidRPr="00B50A3D">
      <w:rPr>
        <w:rFonts w:ascii="Poppins" w:hAnsi="Poppins" w:cs="Poppins"/>
        <w:color w:val="auto"/>
      </w:rPr>
      <w:instrText xml:space="preserve"> STYLEREF  Cover  \* MERGEFORMAT </w:instrText>
    </w:r>
    <w:r w:rsidRPr="00B50A3D">
      <w:rPr>
        <w:rFonts w:ascii="Poppins" w:hAnsi="Poppins"/>
        <w:color w:val="auto"/>
        <w:rPrChange w:id="56" w:author="Stuart McLarnon (NESO)" w:date="2024-11-20T15:15:00Z">
          <w:rPr/>
        </w:rPrChange>
      </w:rPr>
      <w:fldChar w:fldCharType="separate"/>
    </w:r>
    <w:r w:rsidR="00D02662" w:rsidRPr="00D02662">
      <w:rPr>
        <w:rFonts w:ascii="Poppins" w:hAnsi="Poppins"/>
        <w:color w:val="auto"/>
      </w:rPr>
      <w:t>EU NCER: System Test Plan</w:t>
    </w:r>
    <w:r w:rsidRPr="00B50A3D">
      <w:rPr>
        <w:rFonts w:ascii="Poppins" w:hAnsi="Poppins"/>
        <w:color w:val="auto"/>
        <w:rPrChange w:id="57" w:author="Stuart McLarnon (NESO)" w:date="2024-11-20T15:15:00Z">
          <w:rPr/>
        </w:rPrChange>
      </w:rPr>
      <w:fldChar w:fldCharType="end"/>
    </w:r>
    <w:r w:rsidR="00FF0DC5" w:rsidRPr="00B50A3D">
      <w:rPr>
        <w:rFonts w:ascii="Poppins" w:hAnsi="Poppins"/>
        <w:color w:val="auto"/>
        <w:rPrChange w:id="58" w:author="Stuart McLarnon (NESO)" w:date="2024-11-20T15:15:00Z">
          <w:rPr/>
        </w:rPrChange>
      </w:rPr>
      <w:ptab w:relativeTo="margin" w:alignment="right" w:leader="none"/>
    </w:r>
    <w:r w:rsidR="00FF0DC5" w:rsidRPr="00B50A3D">
      <w:rPr>
        <w:rFonts w:ascii="Poppins" w:hAnsi="Poppins"/>
        <w:color w:val="auto"/>
        <w:rPrChange w:id="59" w:author="Stuart McLarnon (NESO)" w:date="2024-11-20T15:15:00Z">
          <w:rPr/>
        </w:rPrChange>
      </w:rPr>
      <w:fldChar w:fldCharType="begin"/>
    </w:r>
    <w:r w:rsidR="00FF0DC5" w:rsidRPr="00B50A3D">
      <w:rPr>
        <w:rFonts w:ascii="Poppins" w:hAnsi="Poppins"/>
        <w:color w:val="auto"/>
        <w:rPrChange w:id="60" w:author="Stuart McLarnon (NESO)" w:date="2024-11-20T15:15:00Z">
          <w:rPr/>
        </w:rPrChange>
      </w:rPr>
      <w:instrText xml:space="preserve"> PAGE   \* MERGEFORMAT </w:instrText>
    </w:r>
    <w:r w:rsidR="00FF0DC5" w:rsidRPr="00B50A3D">
      <w:rPr>
        <w:rFonts w:ascii="Poppins" w:hAnsi="Poppins"/>
        <w:color w:val="auto"/>
        <w:rPrChange w:id="61" w:author="Stuart McLarnon (NESO)" w:date="2024-11-20T15:15:00Z">
          <w:rPr/>
        </w:rPrChange>
      </w:rPr>
      <w:fldChar w:fldCharType="separate"/>
    </w:r>
    <w:r w:rsidR="007F0404" w:rsidRPr="00B50A3D">
      <w:rPr>
        <w:rFonts w:ascii="Poppins" w:hAnsi="Poppins"/>
        <w:color w:val="auto"/>
        <w:rPrChange w:id="62" w:author="Stuart McLarnon (NESO)" w:date="2024-11-20T15:15:00Z">
          <w:rPr/>
        </w:rPrChange>
      </w:rPr>
      <w:t>0</w:t>
    </w:r>
    <w:r w:rsidR="00FF0DC5" w:rsidRPr="00B50A3D">
      <w:rPr>
        <w:rFonts w:ascii="Poppins" w:hAnsi="Poppins"/>
        <w:color w:val="auto"/>
        <w:rPrChange w:id="63" w:author="Stuart McLarnon (NESO)" w:date="2024-11-20T15:15:00Z">
          <w:rPr/>
        </w:rPrChan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A3771" w14:textId="1C20E033" w:rsidR="00FF0DC5" w:rsidRPr="00D216E6" w:rsidRDefault="00716D90" w:rsidP="00D216E6">
    <w:pPr>
      <w:pStyle w:val="Footer"/>
    </w:pPr>
    <w:fldSimple w:instr="STYLEREF  &quot;Cover date&quot;  \* MERGEFORMAT">
      <w:del w:id="152" w:author="Stuart McLarnon (NESO)" w:date="2024-11-20T15:15:00Z">
        <w:r>
          <w:delText>NovemberJune 2022</w:delText>
        </w:r>
      </w:del>
      <w:ins w:id="153" w:author="Stuart McLarnon (NESO)" w:date="2024-11-20T15:15:00Z">
        <w:r w:rsidR="00894C80">
          <w:t>June 2024</w:t>
        </w:r>
      </w:ins>
    </w:fldSimple>
    <w:r w:rsidR="00FF0DC5">
      <w:t> </w:t>
    </w:r>
    <w:r w:rsidR="00FF0DC5" w:rsidRPr="001F3114">
      <w:t>|</w:t>
    </w:r>
    <w:r w:rsidR="00FF0DC5">
      <w:t> </w:t>
    </w:r>
    <w:fldSimple w:instr="STYLEREF  Cover  \* MERGEFORMAT">
      <w:r w:rsidR="00894C80">
        <w:t>EU NCER: System Test Plan</w:t>
      </w:r>
    </w:fldSimple>
    <w:r w:rsidR="00FF0DC5">
      <w:ptab w:relativeTo="margin" w:alignment="right" w:leader="none"/>
    </w:r>
    <w:r w:rsidR="00FF0DC5" w:rsidRPr="0065406D">
      <w:fldChar w:fldCharType="begin"/>
    </w:r>
    <w:r w:rsidR="00FF0DC5" w:rsidRPr="0065406D">
      <w:instrText xml:space="preserve"> PAGE   \* MERGEFORMAT </w:instrText>
    </w:r>
    <w:r w:rsidR="00FF0DC5" w:rsidRPr="0065406D">
      <w:fldChar w:fldCharType="separate"/>
    </w:r>
    <w:r w:rsidR="00FF0DC5">
      <w:t>4</w:t>
    </w:r>
    <w:r w:rsidR="00FF0DC5" w:rsidRPr="0065406D">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6F650" w14:textId="6F5F794D" w:rsidR="00FF0DC5" w:rsidRPr="0054781B" w:rsidRDefault="00FF0DC5" w:rsidP="00BE07E5">
    <w:pPr>
      <w:pStyle w:val="Footer"/>
      <w:rPr>
        <w:rFonts w:ascii="Poppins" w:hAnsi="Poppins"/>
        <w:rPrChange w:id="262" w:author="Stuart McLarnon (NESO)" w:date="2024-11-20T15:15:00Z">
          <w:rPr/>
        </w:rPrChange>
      </w:rPr>
    </w:pPr>
    <w:del w:id="263" w:author="Stuart McLarnon (NESO)" w:date="2024-11-20T15:15:00Z">
      <w:r>
        <w:rPr>
          <w:lang w:eastAsia="en-GB"/>
        </w:rPr>
        <mc:AlternateContent>
          <mc:Choice Requires="wps">
            <w:drawing>
              <wp:anchor distT="0" distB="0" distL="114300" distR="114300" simplePos="0" relativeHeight="251666432" behindDoc="0" locked="1" layoutInCell="1" allowOverlap="1" wp14:anchorId="1B477AE5" wp14:editId="204259D1">
                <wp:simplePos x="0" y="0"/>
                <wp:positionH relativeFrom="page">
                  <wp:posOffset>-14605</wp:posOffset>
                </wp:positionH>
                <wp:positionV relativeFrom="page">
                  <wp:posOffset>7315835</wp:posOffset>
                </wp:positionV>
                <wp:extent cx="7844400" cy="3391200"/>
                <wp:effectExtent l="0" t="0" r="4445" b="0"/>
                <wp:wrapNone/>
                <wp:docPr id="18"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44400" cy="3391200"/>
                        </a:xfrm>
                        <a:custGeom>
                          <a:avLst/>
                          <a:gdLst>
                            <a:gd name="T0" fmla="*/ 2381 w 2381"/>
                            <a:gd name="T1" fmla="*/ 771 h 1028"/>
                            <a:gd name="T2" fmla="*/ 1655 w 2381"/>
                            <a:gd name="T3" fmla="*/ 352 h 1028"/>
                            <a:gd name="T4" fmla="*/ 675 w 2381"/>
                            <a:gd name="T5" fmla="*/ 0 h 1028"/>
                            <a:gd name="T6" fmla="*/ 0 w 2381"/>
                            <a:gd name="T7" fmla="*/ 161 h 1028"/>
                            <a:gd name="T8" fmla="*/ 0 w 2381"/>
                            <a:gd name="T9" fmla="*/ 1028 h 1028"/>
                            <a:gd name="T10" fmla="*/ 2381 w 2381"/>
                            <a:gd name="T11" fmla="*/ 1028 h 1028"/>
                            <a:gd name="T12" fmla="*/ 2381 w 2381"/>
                            <a:gd name="T13" fmla="*/ 771 h 1028"/>
                          </a:gdLst>
                          <a:ahLst/>
                          <a:cxnLst>
                            <a:cxn ang="0">
                              <a:pos x="T0" y="T1"/>
                            </a:cxn>
                            <a:cxn ang="0">
                              <a:pos x="T2" y="T3"/>
                            </a:cxn>
                            <a:cxn ang="0">
                              <a:pos x="T4" y="T5"/>
                            </a:cxn>
                            <a:cxn ang="0">
                              <a:pos x="T6" y="T7"/>
                            </a:cxn>
                            <a:cxn ang="0">
                              <a:pos x="T8" y="T9"/>
                            </a:cxn>
                            <a:cxn ang="0">
                              <a:pos x="T10" y="T11"/>
                            </a:cxn>
                            <a:cxn ang="0">
                              <a:pos x="T12" y="T13"/>
                            </a:cxn>
                          </a:cxnLst>
                          <a:rect l="0" t="0" r="r" b="b"/>
                          <a:pathLst>
                            <a:path w="2381" h="1028">
                              <a:moveTo>
                                <a:pt x="2381" y="771"/>
                              </a:moveTo>
                              <a:cubicBezTo>
                                <a:pt x="2047" y="664"/>
                                <a:pt x="1655" y="352"/>
                                <a:pt x="1655" y="352"/>
                              </a:cubicBezTo>
                              <a:cubicBezTo>
                                <a:pt x="1372" y="114"/>
                                <a:pt x="1047" y="0"/>
                                <a:pt x="675" y="0"/>
                              </a:cubicBezTo>
                              <a:cubicBezTo>
                                <a:pt x="427" y="0"/>
                                <a:pt x="201" y="68"/>
                                <a:pt x="0" y="161"/>
                              </a:cubicBezTo>
                              <a:cubicBezTo>
                                <a:pt x="0" y="1028"/>
                                <a:pt x="0" y="1028"/>
                                <a:pt x="0" y="1028"/>
                              </a:cubicBezTo>
                              <a:cubicBezTo>
                                <a:pt x="2381" y="1028"/>
                                <a:pt x="2381" y="1028"/>
                                <a:pt x="2381" y="1028"/>
                              </a:cubicBezTo>
                              <a:lnTo>
                                <a:pt x="2381" y="771"/>
                              </a:lnTo>
                              <a:close/>
                            </a:path>
                          </a:pathLst>
                        </a:custGeom>
                        <a:solidFill>
                          <a:schemeClr val="bg1"/>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27DC0B4" id="Freeform 4" o:spid="_x0000_s1026" style="position:absolute;margin-left:-1.15pt;margin-top:576.05pt;width:617.65pt;height:267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2381,1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" path="m2381,771c2047,664,1655,352,1655,352,1372,114,1047,,675,,427,,201,68,,161v,867,,867,,867c2381,1028,2381,1028,2381,1028r,-257xe" fillcolor="white [3212]" stroked="f">
                <v:path arrowok="t" o:connecttype="custom" o:connectlocs="7844400,2543400;5452533,1161189;2223843,0;0,531112;0,3391200;7844400,3391200;7844400,2543400" o:connectangles="0,0,0,0,0,0,0"/>
                <w10:wrap anchorx="page" anchory="page"/>
                <w10:anchorlock/>
              </v:shape>
            </w:pict>
          </mc:Fallback>
        </mc:AlternateContent>
      </w:r>
    </w:del>
    <w:r w:rsidRPr="0054781B">
      <w:rPr>
        <w:rFonts w:ascii="Poppins" w:hAnsi="Poppins"/>
        <w:rPrChange w:id="264" w:author="Stuart McLarnon (NESO)" w:date="2024-11-20T15:15:00Z">
          <w:rPr/>
        </w:rPrChange>
      </w:rPr>
      <w:fldChar w:fldCharType="begin"/>
    </w:r>
    <w:r w:rsidRPr="0054781B">
      <w:rPr>
        <w:rFonts w:ascii="Poppins" w:hAnsi="Poppins" w:cs="Poppins"/>
      </w:rPr>
      <w:instrText>STYLEREF  "Cover date"  \* MERGEFORMAT</w:instrText>
    </w:r>
    <w:r w:rsidRPr="0054781B">
      <w:rPr>
        <w:rFonts w:ascii="Poppins" w:hAnsi="Poppins"/>
        <w:rPrChange w:id="265" w:author="Stuart McLarnon (NESO)" w:date="2024-11-20T15:15:00Z">
          <w:rPr/>
        </w:rPrChange>
      </w:rPr>
      <w:fldChar w:fldCharType="separate"/>
    </w:r>
    <w:r w:rsidR="00D02662" w:rsidRPr="00D02662">
      <w:t>January</w:t>
    </w:r>
    <w:r w:rsidR="00D02662" w:rsidRPr="00D02662">
      <w:rPr>
        <w:rFonts w:ascii="Poppins" w:hAnsi="Poppins"/>
        <w:b/>
        <w:lang w:val="en-US"/>
      </w:rPr>
      <w:t xml:space="preserve"> 2025</w:t>
    </w:r>
    <w:r w:rsidRPr="0054781B">
      <w:rPr>
        <w:rFonts w:ascii="Poppins" w:hAnsi="Poppins"/>
        <w:rPrChange w:id="266" w:author="Stuart McLarnon (NESO)" w:date="2024-11-20T15:15:00Z">
          <w:rPr/>
        </w:rPrChange>
      </w:rPr>
      <w:fldChar w:fldCharType="end"/>
    </w:r>
    <w:r w:rsidRPr="0054781B">
      <w:rPr>
        <w:rFonts w:ascii="Poppins" w:hAnsi="Poppins"/>
        <w:rPrChange w:id="267" w:author="Stuart McLarnon (NESO)" w:date="2024-11-20T15:15:00Z">
          <w:rPr/>
        </w:rPrChange>
      </w:rPr>
      <w:t> </w:t>
    </w:r>
    <w:r w:rsidRPr="0054781B">
      <w:rPr>
        <w:rFonts w:ascii="Poppins" w:hAnsi="Poppins"/>
        <w:rPrChange w:id="268" w:author="Stuart McLarnon (NESO)" w:date="2024-11-20T15:15:00Z">
          <w:rPr/>
        </w:rPrChange>
      </w:rPr>
      <w:t>|</w:t>
    </w:r>
    <w:r w:rsidRPr="0054781B">
      <w:rPr>
        <w:rFonts w:ascii="Poppins" w:hAnsi="Poppins"/>
        <w:rPrChange w:id="269" w:author="Stuart McLarnon (NESO)" w:date="2024-11-20T15:15:00Z">
          <w:rPr/>
        </w:rPrChange>
      </w:rPr>
      <w:t> </w:t>
    </w:r>
    <w:r w:rsidRPr="0054781B">
      <w:rPr>
        <w:rFonts w:ascii="Poppins" w:hAnsi="Poppins"/>
        <w:rPrChange w:id="270" w:author="Stuart McLarnon (NESO)" w:date="2024-11-20T15:15:00Z">
          <w:rPr/>
        </w:rPrChange>
      </w:rPr>
      <w:fldChar w:fldCharType="begin"/>
    </w:r>
    <w:r w:rsidRPr="0054781B">
      <w:rPr>
        <w:rFonts w:ascii="Poppins" w:hAnsi="Poppins"/>
        <w:rPrChange w:id="271" w:author="Stuart McLarnon (NESO)" w:date="2024-11-20T15:15:00Z">
          <w:rPr/>
        </w:rPrChange>
      </w:rPr>
      <w:instrText>STYLEREF  Cover  \* MERGEFORMAT</w:instrText>
    </w:r>
    <w:r w:rsidRPr="0054781B">
      <w:rPr>
        <w:rFonts w:ascii="Poppins" w:hAnsi="Poppins"/>
        <w:rPrChange w:id="272" w:author="Stuart McLarnon (NESO)" w:date="2024-11-20T15:15:00Z">
          <w:rPr/>
        </w:rPrChange>
      </w:rPr>
      <w:fldChar w:fldCharType="separate"/>
    </w:r>
    <w:r w:rsidR="00D02662" w:rsidRPr="00D02662">
      <w:rPr>
        <w:rFonts w:ascii="Poppins" w:hAnsi="Poppins"/>
        <w:b/>
        <w:lang w:val="en-US"/>
      </w:rPr>
      <w:t>EU NCER: System Test Plan</w:t>
    </w:r>
    <w:r w:rsidRPr="0054781B">
      <w:rPr>
        <w:rFonts w:ascii="Poppins" w:hAnsi="Poppins"/>
        <w:rPrChange w:id="273" w:author="Stuart McLarnon (NESO)" w:date="2024-11-20T15:15:00Z">
          <w:rPr/>
        </w:rPrChange>
      </w:rPr>
      <w:fldChar w:fldCharType="end"/>
    </w:r>
    <w:r w:rsidRPr="0054781B">
      <w:rPr>
        <w:rFonts w:ascii="Poppins" w:hAnsi="Poppins"/>
        <w:rPrChange w:id="274" w:author="Stuart McLarnon (NESO)" w:date="2024-11-20T15:15:00Z">
          <w:rPr/>
        </w:rPrChange>
      </w:rPr>
      <w:ptab w:relativeTo="margin" w:alignment="right" w:leader="none"/>
    </w:r>
    <w:r w:rsidRPr="0054781B">
      <w:rPr>
        <w:rFonts w:ascii="Poppins" w:hAnsi="Poppins"/>
        <w:rPrChange w:id="275" w:author="Stuart McLarnon (NESO)" w:date="2024-11-20T15:15:00Z">
          <w:rPr/>
        </w:rPrChange>
      </w:rPr>
      <w:fldChar w:fldCharType="begin"/>
    </w:r>
    <w:r w:rsidRPr="0054781B">
      <w:rPr>
        <w:rFonts w:ascii="Poppins" w:hAnsi="Poppins"/>
        <w:rPrChange w:id="276" w:author="Stuart McLarnon (NESO)" w:date="2024-11-20T15:15:00Z">
          <w:rPr/>
        </w:rPrChange>
      </w:rPr>
      <w:instrText xml:space="preserve"> PAGE   \* MERGEFORMAT </w:instrText>
    </w:r>
    <w:r w:rsidRPr="0054781B">
      <w:rPr>
        <w:rFonts w:ascii="Poppins" w:hAnsi="Poppins"/>
        <w:rPrChange w:id="277" w:author="Stuart McLarnon (NESO)" w:date="2024-11-20T15:15:00Z">
          <w:rPr/>
        </w:rPrChange>
      </w:rPr>
      <w:fldChar w:fldCharType="separate"/>
    </w:r>
    <w:r w:rsidR="007F0404" w:rsidRPr="0054781B">
      <w:rPr>
        <w:rFonts w:ascii="Poppins" w:hAnsi="Poppins"/>
        <w:rPrChange w:id="278" w:author="Stuart McLarnon (NESO)" w:date="2024-11-20T15:15:00Z">
          <w:rPr/>
        </w:rPrChange>
      </w:rPr>
      <w:t>2</w:t>
    </w:r>
    <w:r w:rsidRPr="0054781B">
      <w:rPr>
        <w:rFonts w:ascii="Poppins" w:hAnsi="Poppins"/>
        <w:rPrChange w:id="279" w:author="Stuart McLarnon (NESO)" w:date="2024-11-20T15:15:00Z">
          <w:rPr/>
        </w:rPrChange>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762A3" w14:textId="4C9B91BF" w:rsidR="008E02CB" w:rsidRPr="00B50A3D" w:rsidRDefault="008E02CB" w:rsidP="000501BC">
    <w:pPr>
      <w:pStyle w:val="Footer"/>
      <w:rPr>
        <w:rFonts w:ascii="Poppins" w:hAnsi="Poppins"/>
        <w:color w:val="auto"/>
        <w:rPrChange w:id="2332" w:author="Stuart McLarnon (NESO)" w:date="2024-11-20T15:15:00Z">
          <w:rPr/>
        </w:rPrChange>
      </w:rPr>
    </w:pPr>
    <w:ins w:id="2333" w:author="Stuart McLarnon (NESO)" w:date="2024-11-20T15:15:00Z">
      <w:r w:rsidRPr="00B50A3D">
        <w:rPr>
          <w:rFonts w:ascii="Poppins" w:hAnsi="Poppins" w:cs="Poppins"/>
          <w:color w:val="auto"/>
        </w:rPr>
        <w:fldChar w:fldCharType="begin"/>
      </w:r>
      <w:r w:rsidRPr="00B50A3D">
        <w:rPr>
          <w:rFonts w:ascii="Poppins" w:hAnsi="Poppins" w:cs="Poppins"/>
          <w:color w:val="auto"/>
        </w:rPr>
        <w:instrText xml:space="preserve"> STYLEREF  "Cover date"  \* MERGEFORMAT </w:instrText>
      </w:r>
      <w:r w:rsidRPr="00B50A3D">
        <w:rPr>
          <w:rFonts w:ascii="Poppins" w:hAnsi="Poppins" w:cs="Poppins"/>
          <w:color w:val="auto"/>
        </w:rPr>
        <w:fldChar w:fldCharType="separate"/>
      </w:r>
    </w:ins>
    <w:r w:rsidR="00D02662" w:rsidRPr="00D02662">
      <w:rPr>
        <w:rFonts w:ascii="Poppins" w:hAnsi="Poppins" w:cs="Poppins"/>
        <w:b/>
        <w:bCs/>
        <w:color w:val="auto"/>
        <w:lang w:val="en-US"/>
      </w:rPr>
      <w:t>January</w:t>
    </w:r>
    <w:r w:rsidR="00D02662">
      <w:rPr>
        <w:rFonts w:ascii="Poppins" w:hAnsi="Poppins" w:cs="Poppins"/>
        <w:color w:val="auto"/>
      </w:rPr>
      <w:t xml:space="preserve"> 2025</w:t>
    </w:r>
    <w:ins w:id="2334" w:author="Stuart McLarnon (NESO)" w:date="2024-11-20T15:15:00Z">
      <w:r w:rsidRPr="00B50A3D">
        <w:rPr>
          <w:rFonts w:ascii="Poppins" w:hAnsi="Poppins" w:cs="Poppins"/>
          <w:color w:val="auto"/>
        </w:rPr>
        <w:fldChar w:fldCharType="end"/>
      </w:r>
      <w:r w:rsidRPr="00B50A3D">
        <w:rPr>
          <w:rFonts w:ascii="Poppins" w:hAnsi="Poppins" w:cs="Poppins"/>
          <w:color w:val="auto"/>
        </w:rPr>
        <w:t> </w:t>
      </w:r>
      <w:r w:rsidRPr="00B50A3D">
        <w:rPr>
          <w:rFonts w:ascii="Poppins" w:hAnsi="Poppins" w:cs="Poppins"/>
          <w:color w:val="auto"/>
        </w:rPr>
        <w:t>|</w:t>
      </w:r>
      <w:r w:rsidRPr="00B50A3D">
        <w:rPr>
          <w:rFonts w:ascii="Poppins" w:hAnsi="Poppins" w:cs="Poppins"/>
          <w:color w:val="auto"/>
        </w:rPr>
        <w:t> </w:t>
      </w:r>
      <w:r w:rsidRPr="00B50A3D">
        <w:rPr>
          <w:rFonts w:ascii="Poppins" w:hAnsi="Poppins" w:cs="Poppins"/>
          <w:color w:val="auto"/>
        </w:rPr>
        <w:fldChar w:fldCharType="begin"/>
      </w:r>
      <w:r w:rsidRPr="00B50A3D">
        <w:rPr>
          <w:rFonts w:ascii="Poppins" w:hAnsi="Poppins" w:cs="Poppins"/>
          <w:color w:val="auto"/>
        </w:rPr>
        <w:instrText xml:space="preserve"> STYLEREF  Cover  \* MERGEFORMAT </w:instrText>
      </w:r>
      <w:r w:rsidRPr="00B50A3D">
        <w:rPr>
          <w:rFonts w:ascii="Poppins" w:hAnsi="Poppins" w:cs="Poppins"/>
          <w:color w:val="auto"/>
        </w:rPr>
        <w:fldChar w:fldCharType="separate"/>
      </w:r>
    </w:ins>
    <w:r w:rsidR="00D02662" w:rsidRPr="00D02662">
      <w:rPr>
        <w:rFonts w:ascii="Poppins" w:hAnsi="Poppins" w:cs="Poppins"/>
        <w:b/>
        <w:bCs/>
        <w:color w:val="auto"/>
        <w:lang w:val="en-US"/>
      </w:rPr>
      <w:t>EU NCER: System Test Plan</w:t>
    </w:r>
    <w:ins w:id="2335" w:author="Stuart McLarnon (NESO)" w:date="2024-11-20T15:15:00Z">
      <w:r w:rsidRPr="00B50A3D">
        <w:rPr>
          <w:rFonts w:ascii="Poppins" w:hAnsi="Poppins" w:cs="Poppins"/>
          <w:color w:val="auto"/>
        </w:rPr>
        <w:fldChar w:fldCharType="end"/>
      </w:r>
      <w:r w:rsidRPr="00B50A3D">
        <w:rPr>
          <w:rFonts w:ascii="Poppins" w:hAnsi="Poppins" w:cs="Poppins"/>
          <w:color w:val="auto"/>
        </w:rPr>
        <w:ptab w:relativeTo="margin" w:alignment="right" w:leader="none"/>
      </w:r>
      <w:r w:rsidRPr="00B50A3D">
        <w:rPr>
          <w:rFonts w:ascii="Poppins" w:hAnsi="Poppins" w:cs="Poppins"/>
          <w:color w:val="auto"/>
        </w:rPr>
        <w:fldChar w:fldCharType="begin"/>
      </w:r>
      <w:r w:rsidRPr="00B50A3D">
        <w:rPr>
          <w:rFonts w:ascii="Poppins" w:hAnsi="Poppins" w:cs="Poppins"/>
          <w:color w:val="auto"/>
        </w:rPr>
        <w:instrText xml:space="preserve"> PAGE   \* MERGEFORMAT </w:instrText>
      </w:r>
      <w:r w:rsidRPr="00B50A3D">
        <w:rPr>
          <w:rFonts w:ascii="Poppins" w:hAnsi="Poppins" w:cs="Poppins"/>
          <w:color w:val="auto"/>
        </w:rPr>
        <w:fldChar w:fldCharType="separate"/>
      </w:r>
      <w:r w:rsidRPr="00B50A3D">
        <w:rPr>
          <w:rFonts w:ascii="Poppins" w:hAnsi="Poppins" w:cs="Poppins"/>
          <w:color w:val="auto"/>
        </w:rPr>
        <w:t>1</w:t>
      </w:r>
      <w:r w:rsidRPr="00B50A3D">
        <w:rPr>
          <w:rFonts w:ascii="Poppins" w:hAnsi="Poppins" w:cs="Poppins"/>
          <w:color w:val="auto"/>
        </w:rPr>
        <w:fldChar w:fldCharType="end"/>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42112C" w14:textId="77777777" w:rsidR="004700B3" w:rsidRDefault="004700B3" w:rsidP="00A62BFF">
      <w:pPr>
        <w:spacing w:after="0"/>
      </w:pPr>
      <w:r>
        <w:separator/>
      </w:r>
    </w:p>
    <w:p w14:paraId="00996FEC" w14:textId="77777777" w:rsidR="004700B3" w:rsidRDefault="004700B3" w:rsidP="00AC1A24"/>
  </w:footnote>
  <w:footnote w:type="continuationSeparator" w:id="0">
    <w:p w14:paraId="30AB5423" w14:textId="77777777" w:rsidR="004700B3" w:rsidRDefault="004700B3" w:rsidP="00A62BFF">
      <w:pPr>
        <w:spacing w:after="0"/>
      </w:pPr>
      <w:r>
        <w:continuationSeparator/>
      </w:r>
    </w:p>
    <w:p w14:paraId="37C79882" w14:textId="77777777" w:rsidR="004700B3" w:rsidRDefault="004700B3" w:rsidP="00AC1A24"/>
  </w:footnote>
  <w:footnote w:type="continuationNotice" w:id="1">
    <w:p w14:paraId="513AF845" w14:textId="77777777" w:rsidR="004700B3" w:rsidRDefault="004700B3">
      <w:pPr>
        <w:spacing w:after="0"/>
      </w:pPr>
    </w:p>
    <w:p w14:paraId="5E534F7F" w14:textId="77777777" w:rsidR="004700B3" w:rsidRDefault="004700B3" w:rsidP="00AC1A24"/>
  </w:footnote>
  <w:footnote w:id="2">
    <w:p w14:paraId="2C2ACDC3" w14:textId="77777777" w:rsidR="00FF0DC5" w:rsidRPr="00037098" w:rsidRDefault="00FF0DC5" w:rsidP="000226A1">
      <w:pPr>
        <w:pStyle w:val="FootnoteText"/>
        <w:rPr>
          <w:rFonts w:ascii="Poppins" w:hAnsi="Poppins"/>
          <w:rPrChange w:id="1147" w:author="Stuart McLarnon (NESO)" w:date="2024-11-20T15:15:00Z">
            <w:rPr/>
          </w:rPrChange>
        </w:rPr>
      </w:pPr>
      <w:r w:rsidRPr="00037098">
        <w:rPr>
          <w:rStyle w:val="FootnoteReference"/>
          <w:rFonts w:ascii="Poppins" w:hAnsi="Poppins"/>
          <w:rPrChange w:id="1148" w:author="Stuart McLarnon (NESO)" w:date="2024-11-20T15:15:00Z">
            <w:rPr>
              <w:rStyle w:val="FootnoteReference"/>
            </w:rPr>
          </w:rPrChange>
        </w:rPr>
        <w:footnoteRef/>
      </w:r>
      <w:r w:rsidRPr="00037098">
        <w:rPr>
          <w:rFonts w:ascii="Poppins" w:hAnsi="Poppins"/>
          <w:rPrChange w:id="1149" w:author="Stuart McLarnon (NESO)" w:date="2024-11-20T15:15:00Z">
            <w:rPr/>
          </w:rPrChange>
        </w:rPr>
        <w:t>Network Code on Emergency and Restoration</w:t>
      </w:r>
    </w:p>
    <w:p w14:paraId="0124804B" w14:textId="7C3E4EC9" w:rsidR="00FF0DC5" w:rsidRPr="00037098" w:rsidRDefault="00FF0DC5" w:rsidP="000226A1">
      <w:pPr>
        <w:pStyle w:val="FootnoteText"/>
        <w:rPr>
          <w:rFonts w:ascii="Poppins" w:hAnsi="Poppins"/>
          <w:rPrChange w:id="1150" w:author="Stuart McLarnon (NESO)" w:date="2024-11-20T15:15:00Z">
            <w:rPr/>
          </w:rPrChange>
        </w:rPr>
      </w:pPr>
      <w:del w:id="1151" w:author="Stuart McLarnon (NESO)" w:date="2025-03-12T10:22:00Z" w16du:dateUtc="2025-03-12T10:22:00Z">
        <w:r w:rsidRPr="00037098" w:rsidDel="00D02662">
          <w:rPr>
            <w:rFonts w:ascii="Poppins" w:hAnsi="Poppins"/>
            <w:rPrChange w:id="1152" w:author="Stuart McLarnon (NESO)" w:date="2024-11-20T15:15:00Z">
              <w:rPr/>
            </w:rPrChange>
          </w:rPr>
          <w:delText xml:space="preserve"> </w:delText>
        </w:r>
      </w:del>
      <w:r w:rsidR="00E45D3A" w:rsidRPr="00D02662">
        <w:rPr>
          <w:color w:val="7030A0"/>
          <w:rPrChange w:id="1153" w:author="Stuart McLarnon (NESO)" w:date="2025-03-12T10:22:00Z" w16du:dateUtc="2025-03-12T10:22:00Z">
            <w:rPr/>
          </w:rPrChange>
        </w:rPr>
        <w:fldChar w:fldCharType="begin"/>
      </w:r>
      <w:r w:rsidR="00E45D3A" w:rsidRPr="00D02662">
        <w:rPr>
          <w:color w:val="7030A0"/>
          <w:rPrChange w:id="1154" w:author="Stuart McLarnon (NESO)" w:date="2025-03-12T10:22:00Z" w16du:dateUtc="2025-03-12T10:22:00Z">
            <w:rPr/>
          </w:rPrChange>
        </w:rPr>
        <w:instrText>HYPERLINK "http://eur-lex.europa.eu/legal-content/EN/TXT/?uri=uriserv:OJ.L_.2017.312.01.0054.01.ENG&amp;toc=OJ:L:2017:312:TOC"</w:instrText>
      </w:r>
      <w:r w:rsidR="00E45D3A" w:rsidRPr="00D02662">
        <w:rPr>
          <w:color w:val="7030A0"/>
          <w:rPrChange w:id="1155" w:author="Stuart McLarnon (NESO)" w:date="2025-03-12T10:22:00Z" w16du:dateUtc="2025-03-12T10:22:00Z">
            <w:rPr/>
          </w:rPrChange>
        </w:rPr>
      </w:r>
      <w:r w:rsidR="00E45D3A" w:rsidRPr="00D02662">
        <w:rPr>
          <w:color w:val="7030A0"/>
          <w:rPrChange w:id="1156" w:author="Stuart McLarnon (NESO)" w:date="2025-03-12T10:22:00Z" w16du:dateUtc="2025-03-12T10:22:00Z">
            <w:rPr/>
          </w:rPrChange>
        </w:rPr>
        <w:fldChar w:fldCharType="separate"/>
      </w:r>
      <w:r w:rsidRPr="00D02662">
        <w:rPr>
          <w:rFonts w:ascii="Poppins" w:hAnsi="Poppins"/>
          <w:i w:val="0"/>
          <w:color w:val="7030A0"/>
          <w:sz w:val="18"/>
          <w:u w:val="single"/>
          <w:lang w:val="en-US"/>
          <w:rPrChange w:id="1157" w:author="Stuart McLarnon (NESO)" w:date="2025-03-12T10:22:00Z" w16du:dateUtc="2025-03-12T10:22:00Z">
            <w:rPr>
              <w:i w:val="0"/>
              <w:color w:val="000000"/>
              <w:sz w:val="18"/>
              <w:u w:val="single"/>
              <w:lang w:val="en-US"/>
            </w:rPr>
          </w:rPrChange>
        </w:rPr>
        <w:t>http://eur-lex.europa.eu/legal-content/EN/TXT/?uri=uriserv:OJ.L_.2017.312.01.0054.01.ENG&amp;toc=OJ:L:2017:312:TOC</w:t>
      </w:r>
      <w:r w:rsidR="00E45D3A" w:rsidRPr="00D02662">
        <w:rPr>
          <w:rFonts w:ascii="Poppins" w:hAnsi="Poppins"/>
          <w:i w:val="0"/>
          <w:color w:val="7030A0"/>
          <w:sz w:val="18"/>
          <w:u w:val="single"/>
          <w:lang w:val="en-US"/>
          <w:rPrChange w:id="1158" w:author="Stuart McLarnon (NESO)" w:date="2025-03-12T10:22:00Z" w16du:dateUtc="2025-03-12T10:22:00Z">
            <w:rPr>
              <w:i w:val="0"/>
              <w:color w:val="000000"/>
              <w:sz w:val="18"/>
              <w:u w:val="single"/>
              <w:lang w:val="en-US"/>
            </w:rPr>
          </w:rPrChange>
        </w:rPr>
        <w:fldChar w:fldCharType="end"/>
      </w:r>
      <w:r w:rsidRPr="00D02662">
        <w:rPr>
          <w:rFonts w:ascii="Poppins" w:hAnsi="Poppins"/>
          <w:color w:val="7030A0"/>
          <w:sz w:val="18"/>
          <w:rPrChange w:id="1159" w:author="Stuart McLarnon (NESO)" w:date="2025-03-12T10:22:00Z" w16du:dateUtc="2025-03-12T10:22:00Z">
            <w:rPr>
              <w:sz w:val="18"/>
            </w:rPr>
          </w:rPrChange>
        </w:rPr>
        <w:t xml:space="preserve"> </w:t>
      </w:r>
    </w:p>
  </w:footnote>
  <w:footnote w:id="3">
    <w:p w14:paraId="02F7CEAE" w14:textId="3259C418" w:rsidR="0080180D" w:rsidRPr="00037098" w:rsidRDefault="0080180D">
      <w:pPr>
        <w:pStyle w:val="FootnoteText"/>
        <w:rPr>
          <w:rFonts w:ascii="Poppins" w:hAnsi="Poppins"/>
          <w:rPrChange w:id="1882" w:author="Stuart McLarnon (NESO)" w:date="2024-11-20T15:15:00Z">
            <w:rPr/>
          </w:rPrChange>
        </w:rPr>
      </w:pPr>
      <w:r w:rsidRPr="00037098">
        <w:rPr>
          <w:rStyle w:val="FootnoteReference"/>
          <w:rFonts w:ascii="Poppins" w:hAnsi="Poppins"/>
          <w:rPrChange w:id="1883" w:author="Stuart McLarnon (NESO)" w:date="2024-11-20T15:15:00Z">
            <w:rPr>
              <w:rStyle w:val="FootnoteReference"/>
            </w:rPr>
          </w:rPrChange>
        </w:rPr>
        <w:footnoteRef/>
      </w:r>
      <w:r w:rsidRPr="00037098">
        <w:rPr>
          <w:rFonts w:ascii="Poppins" w:hAnsi="Poppins"/>
          <w:rPrChange w:id="1884" w:author="Stuart McLarnon (NESO)" w:date="2024-11-20T15:15:00Z">
            <w:rPr/>
          </w:rPrChange>
        </w:rPr>
        <w:t xml:space="preserve"> Security and Quality of Supply Standard</w:t>
      </w:r>
    </w:p>
    <w:p w14:paraId="38C4AC41" w14:textId="64DB9165" w:rsidR="0080180D" w:rsidRPr="00076FEB" w:rsidRDefault="00963FE0">
      <w:pPr>
        <w:rPr>
          <w:rFonts w:ascii="Poppins" w:hAnsi="Poppins"/>
          <w:rPrChange w:id="1885" w:author="Stuart McLarnon (NESO)" w:date="2024-11-20T15:15:00Z">
            <w:rPr/>
          </w:rPrChange>
        </w:rPr>
        <w:pPrChange w:id="1886" w:author="Stuart McLarnon (NESO)" w:date="2024-11-20T15:15:00Z">
          <w:pPr>
            <w:pStyle w:val="FootnoteText"/>
          </w:pPr>
        </w:pPrChange>
      </w:pPr>
      <w:del w:id="1887" w:author="Stuart McLarnon (NESO)" w:date="2024-11-20T15:15:00Z">
        <w:r w:rsidRPr="00D02662">
          <w:rPr>
            <w:color w:val="7030A0"/>
            <w:rPrChange w:id="1888" w:author="Stuart McLarnon (NESO)" w:date="2025-03-12T10:23:00Z" w16du:dateUtc="2025-03-12T10:23:00Z">
              <w:rPr/>
            </w:rPrChange>
          </w:rPr>
          <w:delText>https://www.nationalgrideso.com/document/189561/download</w:delText>
        </w:r>
      </w:del>
      <w:ins w:id="1889" w:author="Stuart McLarnon (NESO)" w:date="2024-11-20T15:15:00Z">
        <w:r w:rsidR="00E45D3A" w:rsidRPr="00D02662">
          <w:rPr>
            <w:color w:val="7030A0"/>
            <w:rPrChange w:id="1890" w:author="Stuart McLarnon (NESO)" w:date="2025-03-12T10:23:00Z" w16du:dateUtc="2025-03-12T10:23:00Z">
              <w:rPr>
                <w:rFonts w:asciiTheme="minorHAnsi" w:hAnsiTheme="minorHAnsi" w:cstheme="minorBidi"/>
                <w:color w:val="454545" w:themeColor="text1"/>
                <w:szCs w:val="20"/>
              </w:rPr>
            </w:rPrChange>
          </w:rPr>
          <w:fldChar w:fldCharType="begin"/>
        </w:r>
        <w:r w:rsidR="00E45D3A" w:rsidRPr="00D02662">
          <w:rPr>
            <w:color w:val="7030A0"/>
            <w:rPrChange w:id="1891" w:author="Stuart McLarnon (NESO)" w:date="2025-03-12T10:23:00Z" w16du:dateUtc="2025-03-12T10:23:00Z">
              <w:rPr/>
            </w:rPrChange>
          </w:rPr>
          <w:instrText>HYPERLINK "https://www.neso.energy/industry-information/codes/security-and-quality-supply-standard-sqss/sqss-code-documents"</w:instrText>
        </w:r>
        <w:r w:rsidR="00E45D3A" w:rsidRPr="00D02662">
          <w:rPr>
            <w:color w:val="7030A0"/>
            <w:rPrChange w:id="1892" w:author="Stuart McLarnon (NESO)" w:date="2025-03-12T10:23:00Z" w16du:dateUtc="2025-03-12T10:23:00Z">
              <w:rPr/>
            </w:rPrChange>
          </w:rPr>
        </w:r>
        <w:r w:rsidR="00E45D3A" w:rsidRPr="00D02662">
          <w:rPr>
            <w:color w:val="7030A0"/>
            <w:rPrChange w:id="1893" w:author="Stuart McLarnon (NESO)" w:date="2025-03-12T10:23:00Z" w16du:dateUtc="2025-03-12T10:23:00Z">
              <w:rPr>
                <w:rFonts w:asciiTheme="minorHAnsi" w:hAnsiTheme="minorHAnsi" w:cstheme="minorBidi"/>
                <w:color w:val="454545" w:themeColor="text1"/>
                <w:szCs w:val="20"/>
              </w:rPr>
            </w:rPrChange>
          </w:rPr>
          <w:fldChar w:fldCharType="separate"/>
        </w:r>
        <w:r w:rsidR="00076FEB" w:rsidRPr="00D02662">
          <w:rPr>
            <w:rStyle w:val="Hyperlink"/>
            <w:rFonts w:ascii="Poppins" w:hAnsi="Poppins" w:cs="Poppins"/>
            <w:color w:val="7030A0"/>
            <w:sz w:val="18"/>
            <w:szCs w:val="18"/>
            <w:rPrChange w:id="1894" w:author="Stuart McLarnon (NESO)" w:date="2025-03-12T10:23:00Z" w16du:dateUtc="2025-03-12T10:23:00Z">
              <w:rPr>
                <w:rStyle w:val="Hyperlink"/>
                <w:rFonts w:ascii="Poppins" w:hAnsi="Poppins" w:cs="Poppins"/>
                <w:sz w:val="18"/>
                <w:szCs w:val="18"/>
              </w:rPr>
            </w:rPrChange>
          </w:rPr>
          <w:t>https://www.neso.energy/industry-information/codes/security-and-quality-supply-standard-sqss/sqss-code-documents</w:t>
        </w:r>
        <w:r w:rsidR="00E45D3A" w:rsidRPr="00D02662">
          <w:rPr>
            <w:rStyle w:val="Hyperlink"/>
            <w:rFonts w:ascii="Poppins" w:hAnsi="Poppins" w:cs="Poppins"/>
            <w:color w:val="7030A0"/>
            <w:sz w:val="18"/>
            <w:szCs w:val="18"/>
            <w:rPrChange w:id="1895" w:author="Stuart McLarnon (NESO)" w:date="2025-03-12T10:23:00Z" w16du:dateUtc="2025-03-12T10:23:00Z">
              <w:rPr>
                <w:rStyle w:val="Hyperlink"/>
                <w:rFonts w:ascii="Poppins" w:hAnsi="Poppins" w:cs="Poppins"/>
                <w:sz w:val="18"/>
                <w:szCs w:val="18"/>
              </w:rPr>
            </w:rPrChange>
          </w:rPr>
          <w:fldChar w:fldCharType="end"/>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305"/>
      <w:gridCol w:w="2305"/>
      <w:gridCol w:w="2305"/>
    </w:tblGrid>
    <w:tr w:rsidR="15526269" w14:paraId="0E2A3BA4" w14:textId="77777777" w:rsidTr="15526269">
      <w:trPr>
        <w:trHeight w:val="300"/>
        <w:ins w:id="32" w:author="Stuart McLarnon (NESO)" w:date="2024-11-20T15:15:00Z"/>
      </w:trPr>
      <w:tc>
        <w:tcPr>
          <w:tcW w:w="2305" w:type="dxa"/>
        </w:tcPr>
        <w:p w14:paraId="42FC0CF4" w14:textId="5920182C" w:rsidR="15526269" w:rsidRDefault="15526269" w:rsidP="15526269">
          <w:pPr>
            <w:pStyle w:val="Header"/>
            <w:ind w:left="-115"/>
            <w:rPr>
              <w:ins w:id="33" w:author="Stuart McLarnon (NESO)" w:date="2024-11-20T15:15:00Z"/>
            </w:rPr>
          </w:pPr>
        </w:p>
      </w:tc>
      <w:tc>
        <w:tcPr>
          <w:tcW w:w="2305" w:type="dxa"/>
        </w:tcPr>
        <w:p w14:paraId="60028FAD" w14:textId="74CE2DF6" w:rsidR="15526269" w:rsidRDefault="15526269" w:rsidP="15526269">
          <w:pPr>
            <w:pStyle w:val="Header"/>
            <w:jc w:val="center"/>
            <w:rPr>
              <w:ins w:id="34" w:author="Stuart McLarnon (NESO)" w:date="2024-11-20T15:15:00Z"/>
            </w:rPr>
          </w:pPr>
        </w:p>
      </w:tc>
      <w:tc>
        <w:tcPr>
          <w:tcW w:w="2305" w:type="dxa"/>
        </w:tcPr>
        <w:p w14:paraId="5B93BC88" w14:textId="0DF5CC7B" w:rsidR="15526269" w:rsidRDefault="15526269" w:rsidP="15526269">
          <w:pPr>
            <w:pStyle w:val="Header"/>
            <w:ind w:right="-115"/>
            <w:jc w:val="right"/>
            <w:rPr>
              <w:ins w:id="35" w:author="Stuart McLarnon (NESO)" w:date="2024-11-20T15:15:00Z"/>
            </w:rPr>
          </w:pPr>
        </w:p>
      </w:tc>
    </w:tr>
  </w:tbl>
  <w:p w14:paraId="0B93D84B" w14:textId="1BC67167" w:rsidR="15526269" w:rsidRDefault="15526269" w:rsidP="155262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3A129D" w14:textId="4B9D1317" w:rsidR="00FF0DC5" w:rsidRDefault="00FF0DC5" w:rsidP="00A6517C"/>
  <w:p w14:paraId="42E8C3C3" w14:textId="3D20760C" w:rsidR="00FF0DC5" w:rsidRPr="00A6517C" w:rsidRDefault="00FF0DC5" w:rsidP="00A6517C">
    <w:del w:id="47" w:author="Stuart McLarnon (NESO)" w:date="2024-11-20T15:15:00Z">
      <w:r w:rsidRPr="00D335F9">
        <w:rPr>
          <w:noProof/>
          <w:lang w:eastAsia="en-GB"/>
        </w:rPr>
        <w:drawing>
          <wp:anchor distT="0" distB="0" distL="114300" distR="114300" simplePos="0" relativeHeight="251662336" behindDoc="0" locked="0" layoutInCell="1" allowOverlap="1" wp14:anchorId="215D7703" wp14:editId="19AB80F7">
            <wp:simplePos x="0" y="0"/>
            <wp:positionH relativeFrom="column">
              <wp:posOffset>-1122045</wp:posOffset>
            </wp:positionH>
            <wp:positionV relativeFrom="paragraph">
              <wp:posOffset>77470</wp:posOffset>
            </wp:positionV>
            <wp:extent cx="2052000" cy="306000"/>
            <wp:effectExtent l="0" t="0" r="5715" b="0"/>
            <wp:wrapNone/>
            <wp:docPr id="2" name="Picture 2">
              <a:extLst xmlns:a="http://schemas.openxmlformats.org/drawingml/2006/main">
                <a:ext uri="{FF2B5EF4-FFF2-40B4-BE49-F238E27FC236}">
                  <a16:creationId xmlns:a16="http://schemas.microsoft.com/office/drawing/2014/main" id="{DC0E0B6B-9082-4BDB-A555-BA6DEB512D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id="{DC0E0B6B-9082-4BDB-A555-BA6DEB512DD5}"/>
                        </a:ext>
                      </a:extLst>
                    </pic:cNvPr>
                    <pic:cNvPicPr>
                      <a:picLocks noChangeAspect="1"/>
                    </pic:cNvPicPr>
                  </pic:nvPicPr>
                  <pic:blipFill>
                    <a:blip r:embed="rId1"/>
                    <a:stretch>
                      <a:fillRect/>
                    </a:stretch>
                  </pic:blipFill>
                  <pic:spPr>
                    <a:xfrm>
                      <a:off x="0" y="0"/>
                      <a:ext cx="2052000" cy="306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60288" behindDoc="0" locked="1" layoutInCell="1" allowOverlap="1" wp14:anchorId="637F3329" wp14:editId="21DA84E9">
            <wp:simplePos x="0" y="0"/>
            <wp:positionH relativeFrom="page">
              <wp:posOffset>-38100</wp:posOffset>
            </wp:positionH>
            <wp:positionV relativeFrom="page">
              <wp:align>bottom</wp:align>
            </wp:positionV>
            <wp:extent cx="8086725" cy="8601075"/>
            <wp:effectExtent l="0" t="0" r="9525" b="9525"/>
            <wp:wrapNone/>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background-03.png"/>
                    <pic:cNvPicPr preferRelativeResize="0"/>
                  </pic:nvPicPr>
                  <pic:blipFill rotWithShape="1">
                    <a:blip r:embed="rId2"/>
                    <a:srcRect l="17891" r="16843"/>
                    <a:stretch/>
                  </pic:blipFill>
                  <pic:spPr bwMode="auto">
                    <a:xfrm>
                      <a:off x="0" y="0"/>
                      <a:ext cx="8086725" cy="86010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C1211">
        <w:rPr>
          <w:noProof/>
          <w:lang w:eastAsia="en-GB"/>
        </w:rPr>
        <w:drawing>
          <wp:anchor distT="0" distB="0" distL="114300" distR="114300" simplePos="0" relativeHeight="251661312" behindDoc="0" locked="1" layoutInCell="1" allowOverlap="1" wp14:anchorId="5729B064" wp14:editId="7560CCAF">
            <wp:simplePos x="0" y="0"/>
            <wp:positionH relativeFrom="page">
              <wp:posOffset>-144145</wp:posOffset>
            </wp:positionH>
            <wp:positionV relativeFrom="page">
              <wp:align>top</wp:align>
            </wp:positionV>
            <wp:extent cx="7844400" cy="3394800"/>
            <wp:effectExtent l="0" t="0" r="444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flipV="1">
                      <a:off x="0" y="0"/>
                      <a:ext cx="7844400" cy="3394800"/>
                    </a:xfrm>
                    <a:prstGeom prst="rect">
                      <a:avLst/>
                    </a:prstGeom>
                    <a:noFill/>
                    <a:ln>
                      <a:noFill/>
                    </a:ln>
                  </pic:spPr>
                </pic:pic>
              </a:graphicData>
            </a:graphic>
            <wp14:sizeRelH relativeFrom="page">
              <wp14:pctWidth>0</wp14:pctWidth>
            </wp14:sizeRelH>
            <wp14:sizeRelV relativeFrom="page">
              <wp14:pctHeight>0</wp14:pctHeight>
            </wp14:sizeRelV>
          </wp:anchor>
        </w:drawing>
      </w:r>
    </w:del>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305"/>
      <w:gridCol w:w="2305"/>
      <w:gridCol w:w="2305"/>
    </w:tblGrid>
    <w:tr w:rsidR="15526269" w14:paraId="438F4788" w14:textId="77777777" w:rsidTr="15526269">
      <w:trPr>
        <w:trHeight w:val="300"/>
        <w:ins w:id="148" w:author="Stuart McLarnon (NESO)" w:date="2024-11-20T15:15:00Z"/>
      </w:trPr>
      <w:tc>
        <w:tcPr>
          <w:tcW w:w="2305" w:type="dxa"/>
        </w:tcPr>
        <w:p w14:paraId="795F154D" w14:textId="53C769D2" w:rsidR="15526269" w:rsidRDefault="15526269" w:rsidP="15526269">
          <w:pPr>
            <w:pStyle w:val="Header"/>
            <w:ind w:left="-115"/>
            <w:rPr>
              <w:ins w:id="149" w:author="Stuart McLarnon (NESO)" w:date="2024-11-20T15:15:00Z"/>
            </w:rPr>
          </w:pPr>
        </w:p>
      </w:tc>
      <w:tc>
        <w:tcPr>
          <w:tcW w:w="2305" w:type="dxa"/>
        </w:tcPr>
        <w:p w14:paraId="4A68DA22" w14:textId="4726CF0C" w:rsidR="15526269" w:rsidRDefault="15526269" w:rsidP="15526269">
          <w:pPr>
            <w:pStyle w:val="Header"/>
            <w:jc w:val="center"/>
            <w:rPr>
              <w:ins w:id="150" w:author="Stuart McLarnon (NESO)" w:date="2024-11-20T15:15:00Z"/>
            </w:rPr>
          </w:pPr>
        </w:p>
      </w:tc>
      <w:tc>
        <w:tcPr>
          <w:tcW w:w="2305" w:type="dxa"/>
        </w:tcPr>
        <w:p w14:paraId="3FD6714B" w14:textId="5D4D027F" w:rsidR="15526269" w:rsidRDefault="15526269" w:rsidP="15526269">
          <w:pPr>
            <w:pStyle w:val="Header"/>
            <w:ind w:right="-115"/>
            <w:jc w:val="right"/>
            <w:rPr>
              <w:ins w:id="151" w:author="Stuart McLarnon (NESO)" w:date="2024-11-20T15:15:00Z"/>
            </w:rPr>
          </w:pPr>
        </w:p>
      </w:tc>
    </w:tr>
  </w:tbl>
  <w:p w14:paraId="4756A14D" w14:textId="3D80108D" w:rsidR="15526269" w:rsidRDefault="15526269" w:rsidP="1552626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07E8D4" w14:textId="77777777" w:rsidR="00FF0DC5" w:rsidRPr="00A6517C" w:rsidRDefault="00FF0DC5" w:rsidP="00A6517C"/>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305"/>
      <w:gridCol w:w="2305"/>
      <w:gridCol w:w="2305"/>
    </w:tblGrid>
    <w:tr w:rsidR="15526269" w14:paraId="4C8AA82C" w14:textId="77777777" w:rsidTr="15526269">
      <w:trPr>
        <w:trHeight w:val="300"/>
        <w:ins w:id="254" w:author="Stuart McLarnon (NESO)" w:date="2024-11-20T15:15:00Z"/>
      </w:trPr>
      <w:tc>
        <w:tcPr>
          <w:tcW w:w="2305" w:type="dxa"/>
        </w:tcPr>
        <w:p w14:paraId="68D63086" w14:textId="7A48F3BC" w:rsidR="15526269" w:rsidRDefault="15526269" w:rsidP="15526269">
          <w:pPr>
            <w:pStyle w:val="Header"/>
            <w:ind w:left="-115"/>
            <w:rPr>
              <w:ins w:id="255" w:author="Stuart McLarnon (NESO)" w:date="2024-11-20T15:15:00Z"/>
            </w:rPr>
          </w:pPr>
        </w:p>
      </w:tc>
      <w:tc>
        <w:tcPr>
          <w:tcW w:w="2305" w:type="dxa"/>
        </w:tcPr>
        <w:p w14:paraId="3385FC17" w14:textId="184D00D3" w:rsidR="15526269" w:rsidRDefault="15526269" w:rsidP="15526269">
          <w:pPr>
            <w:pStyle w:val="Header"/>
            <w:jc w:val="center"/>
            <w:rPr>
              <w:ins w:id="256" w:author="Stuart McLarnon (NESO)" w:date="2024-11-20T15:15:00Z"/>
            </w:rPr>
          </w:pPr>
        </w:p>
      </w:tc>
      <w:tc>
        <w:tcPr>
          <w:tcW w:w="2305" w:type="dxa"/>
        </w:tcPr>
        <w:p w14:paraId="31E2AD38" w14:textId="77BAA2E8" w:rsidR="15526269" w:rsidRDefault="15526269" w:rsidP="15526269">
          <w:pPr>
            <w:pStyle w:val="Header"/>
            <w:ind w:right="-115"/>
            <w:jc w:val="right"/>
            <w:rPr>
              <w:ins w:id="257" w:author="Stuart McLarnon (NESO)" w:date="2024-11-20T15:15:00Z"/>
            </w:rPr>
          </w:pPr>
        </w:p>
      </w:tc>
    </w:tr>
  </w:tbl>
  <w:p w14:paraId="3864E6C8" w14:textId="2703F369" w:rsidR="15526269" w:rsidRDefault="15526269" w:rsidP="1552626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25CC24" w14:textId="3445D3F4" w:rsidR="00FF0DC5" w:rsidRPr="00A6517C" w:rsidRDefault="00FF0DC5" w:rsidP="00A6517C">
    <w:del w:id="258" w:author="Stuart McLarnon (NESO)" w:date="2024-11-20T15:15:00Z">
      <w:r>
        <w:rPr>
          <w:noProof/>
          <w:lang w:eastAsia="en-GB"/>
        </w:rPr>
        <w:drawing>
          <wp:anchor distT="0" distB="0" distL="114300" distR="114300" simplePos="0" relativeHeight="251664384" behindDoc="1" locked="1" layoutInCell="1" allowOverlap="1" wp14:anchorId="75E0FFCB" wp14:editId="53C20BE0">
            <wp:simplePos x="0" y="0"/>
            <wp:positionH relativeFrom="page">
              <wp:align>right</wp:align>
            </wp:positionH>
            <wp:positionV relativeFrom="page">
              <wp:posOffset>-336550</wp:posOffset>
            </wp:positionV>
            <wp:extent cx="7559675" cy="10699115"/>
            <wp:effectExtent l="0" t="0" r="3175" b="6985"/>
            <wp:wrapNone/>
            <wp:docPr id="1838811045" name="Picture 18388110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london.jpg"/>
                    <pic:cNvPicPr/>
                  </pic:nvPicPr>
                  <pic:blipFill>
                    <a:blip r:embed="rId1"/>
                    <a:stretch>
                      <a:fillRect/>
                    </a:stretch>
                  </pic:blipFill>
                  <pic:spPr bwMode="auto">
                    <a:xfrm>
                      <a:off x="0" y="0"/>
                      <a:ext cx="7559675" cy="106991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del>
    <w:ins w:id="259" w:author="Stuart McLarnon (NESO)" w:date="2024-11-20T15:15:00Z">
      <w:r w:rsidR="00037098">
        <w:rPr>
          <w:noProof/>
        </w:rPr>
        <mc:AlternateContent>
          <mc:Choice Requires="wps">
            <w:drawing>
              <wp:anchor distT="0" distB="0" distL="114300" distR="114300" simplePos="0" relativeHeight="251658240" behindDoc="0" locked="0" layoutInCell="1" allowOverlap="1" wp14:anchorId="5F20CA56" wp14:editId="670F43DE">
                <wp:simplePos x="0" y="0"/>
                <wp:positionH relativeFrom="column">
                  <wp:posOffset>-2150745</wp:posOffset>
                </wp:positionH>
                <wp:positionV relativeFrom="paragraph">
                  <wp:posOffset>-331470</wp:posOffset>
                </wp:positionV>
                <wp:extent cx="7576457" cy="9915525"/>
                <wp:effectExtent l="0" t="0" r="24765" b="28575"/>
                <wp:wrapNone/>
                <wp:docPr id="34" name="Text Box 34"/>
                <wp:cNvGraphicFramePr/>
                <a:graphic xmlns:a="http://schemas.openxmlformats.org/drawingml/2006/main">
                  <a:graphicData uri="http://schemas.microsoft.com/office/word/2010/wordprocessingShape">
                    <wps:wsp>
                      <wps:cNvSpPr txBox="1"/>
                      <wps:spPr>
                        <a:xfrm>
                          <a:off x="0" y="0"/>
                          <a:ext cx="7576457" cy="9915525"/>
                        </a:xfrm>
                        <a:prstGeom prst="rect">
                          <a:avLst/>
                        </a:prstGeom>
                        <a:solidFill>
                          <a:srgbClr val="3F0731"/>
                        </a:solidFill>
                        <a:ln w="6350">
                          <a:solidFill>
                            <a:srgbClr val="3F0731"/>
                          </a:solidFill>
                        </a:ln>
                      </wps:spPr>
                      <wps:txbx>
                        <w:txbxContent>
                          <w:p w14:paraId="04F947DE" w14:textId="19B7E508" w:rsidR="00037098" w:rsidRPr="0054781B" w:rsidRDefault="00037098">
                            <w:pPr>
                              <w:rPr>
                                <w:ins w:id="260" w:author="Stuart McLarnon (NESO)" w:date="2024-11-20T15:15:00Z"/>
                                <w:rFonts w:ascii="Poppins" w:hAnsi="Poppins" w:cs="Poppin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F20CA56" id="_x0000_t202" coordsize="21600,21600" o:spt="202" path="m,l,21600r21600,l21600,xe">
                <v:stroke joinstyle="miter"/>
                <v:path gradientshapeok="t" o:connecttype="rect"/>
              </v:shapetype>
              <v:shape id="Text Box 34" o:spid="_x0000_s1035" type="#_x0000_t202" style="position:absolute;margin-left:-169.35pt;margin-top:-26.1pt;width:596.55pt;height:780.7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" fillcolor="#3f0731" strokecolor="#3f0731" strokeweight=".5pt">
                <v:textbox>
                  <w:txbxContent>
                    <w:p w14:paraId="04F947DE" w14:textId="19B7E508" w:rsidR="00037098" w:rsidRPr="0054781B" w:rsidRDefault="00037098">
                      <w:pPr>
                        <w:rPr>
                          <w:ins w:id="261" w:author="Stuart McLarnon (NESO)" w:date="2024-11-20T15:15:00Z"/>
                          <w:rFonts w:ascii="Poppins" w:hAnsi="Poppins" w:cs="Poppins"/>
                        </w:rPr>
                      </w:pPr>
                    </w:p>
                  </w:txbxContent>
                </v:textbox>
              </v:shape>
            </w:pict>
          </mc:Fallback>
        </mc:AlternateContent>
      </w:r>
    </w:ins>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DAFF4" w14:textId="77777777" w:rsidR="00FF0DC5" w:rsidRPr="001B6580" w:rsidRDefault="00FF0DC5" w:rsidP="001B65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01D7C6A"/>
    <w:multiLevelType w:val="hybridMultilevel"/>
    <w:tmpl w:val="A3F452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05F727F"/>
    <w:multiLevelType w:val="hybridMultilevel"/>
    <w:tmpl w:val="A6246462"/>
    <w:lvl w:ilvl="0" w:tplc="56C08560">
      <w:start w:val="5"/>
      <w:numFmt w:val="bullet"/>
      <w:lvlText w:val="-"/>
      <w:lvlJc w:val="left"/>
      <w:pPr>
        <w:ind w:left="1800" w:hanging="360"/>
      </w:pPr>
      <w:rPr>
        <w:rFonts w:ascii="Arial" w:eastAsiaTheme="minorEastAsia"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011E0B70"/>
    <w:multiLevelType w:val="multilevel"/>
    <w:tmpl w:val="E828F84E"/>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189099E"/>
    <w:multiLevelType w:val="multilevel"/>
    <w:tmpl w:val="F3EEB236"/>
    <w:lvl w:ilvl="0">
      <w:start w:val="1"/>
      <w:numFmt w:val="lowerLetter"/>
      <w:lvlText w:val="(%1)"/>
      <w:lvlJc w:val="left"/>
      <w:pPr>
        <w:ind w:left="1080" w:hanging="360"/>
      </w:pPr>
      <w:rPr>
        <w:rFonts w:hint="default"/>
        <w:b w:val="0"/>
        <w:bCs w:val="0"/>
        <w:i w:val="0"/>
        <w:iCs/>
        <w:sz w:val="22"/>
        <w:szCs w:val="22"/>
      </w:rPr>
    </w:lvl>
    <w:lvl w:ilvl="1">
      <w:start w:val="1"/>
      <w:numFmt w:val="decimal"/>
      <w:lvlText w:val="%1.%2."/>
      <w:lvlJc w:val="left"/>
      <w:pPr>
        <w:ind w:left="1512" w:hanging="432"/>
      </w:pPr>
      <w:rPr>
        <w:rFonts w:hint="default"/>
        <w:b w:val="0"/>
        <w:bCs w:val="0"/>
        <w:i/>
        <w:iCs/>
        <w:sz w:val="22"/>
        <w:szCs w:val="22"/>
      </w:rPr>
    </w:lvl>
    <w:lvl w:ilvl="2">
      <w:start w:val="1"/>
      <w:numFmt w:val="decimal"/>
      <w:lvlText w:val="%1.%2.%3."/>
      <w:lvlJc w:val="left"/>
      <w:pPr>
        <w:ind w:left="1944" w:hanging="504"/>
      </w:pPr>
      <w:rPr>
        <w:rFonts w:hint="default"/>
        <w:b w:val="0"/>
        <w:bCs w:val="0"/>
        <w:i/>
        <w:iCs/>
        <w:sz w:val="22"/>
        <w:szCs w:val="22"/>
      </w:rPr>
    </w:lvl>
    <w:lvl w:ilvl="3">
      <w:start w:val="1"/>
      <w:numFmt w:val="decimal"/>
      <w:lvlText w:val="%1.%2.%3.%4."/>
      <w:lvlJc w:val="left"/>
      <w:pPr>
        <w:ind w:left="2448" w:hanging="648"/>
      </w:pPr>
      <w:rPr>
        <w:rFonts w:hint="default"/>
        <w:b w:val="0"/>
        <w:bCs w:val="0"/>
        <w:i/>
        <w:iCs/>
        <w:sz w:val="22"/>
        <w:szCs w:val="22"/>
      </w:rPr>
    </w:lvl>
    <w:lvl w:ilvl="4">
      <w:start w:val="1"/>
      <w:numFmt w:val="decimal"/>
      <w:lvlText w:val="%1.%2.%3.%4.%5."/>
      <w:lvlJc w:val="left"/>
      <w:pPr>
        <w:ind w:left="2952" w:hanging="792"/>
      </w:pPr>
      <w:rPr>
        <w:rFonts w:hint="default"/>
        <w:b w:val="0"/>
        <w:bCs w:val="0"/>
        <w:i/>
        <w:iCs/>
        <w:sz w:val="22"/>
        <w:szCs w:val="22"/>
      </w:rPr>
    </w:lvl>
    <w:lvl w:ilvl="5">
      <w:start w:val="1"/>
      <w:numFmt w:val="decimal"/>
      <w:lvlText w:val="%1.%2.%3.%4.%5.%6."/>
      <w:lvlJc w:val="left"/>
      <w:pPr>
        <w:ind w:left="3456" w:hanging="936"/>
      </w:pPr>
      <w:rPr>
        <w:rFonts w:hint="default"/>
        <w:b w:val="0"/>
        <w:bCs w:val="0"/>
        <w:i/>
        <w:iCs/>
        <w:sz w:val="22"/>
        <w:szCs w:val="22"/>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4" w15:restartNumberingAfterBreak="0">
    <w:nsid w:val="023F512E"/>
    <w:multiLevelType w:val="hybridMultilevel"/>
    <w:tmpl w:val="4EFCA0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4724149"/>
    <w:multiLevelType w:val="multilevel"/>
    <w:tmpl w:val="F8461CFE"/>
    <w:styleLink w:val="Bullets"/>
    <w:lvl w:ilvl="0">
      <w:start w:val="1"/>
      <w:numFmt w:val="bullet"/>
      <w:pStyle w:val="Bullet1"/>
      <w:lvlText w:val=""/>
      <w:lvlJc w:val="left"/>
      <w:pPr>
        <w:ind w:left="284" w:hanging="284"/>
      </w:pPr>
      <w:rPr>
        <w:rFonts w:ascii="Symbol" w:hAnsi="Symbol" w:hint="default"/>
        <w:color w:val="F26522" w:themeColor="accent1"/>
      </w:rPr>
    </w:lvl>
    <w:lvl w:ilvl="1">
      <w:start w:val="1"/>
      <w:numFmt w:val="bullet"/>
      <w:lvlRestart w:val="0"/>
      <w:pStyle w:val="Bullet2"/>
      <w:lvlText w:val=""/>
      <w:lvlJc w:val="left"/>
      <w:pPr>
        <w:ind w:left="568" w:hanging="284"/>
      </w:pPr>
      <w:rPr>
        <w:rFonts w:ascii="Symbol" w:hAnsi="Symbol" w:hint="default"/>
        <w:color w:val="F26522" w:themeColor="accent1"/>
      </w:rPr>
    </w:lvl>
    <w:lvl w:ilvl="2">
      <w:start w:val="1"/>
      <w:numFmt w:val="bullet"/>
      <w:lvlRestart w:val="0"/>
      <w:pStyle w:val="Bullet3"/>
      <w:lvlText w:val=""/>
      <w:lvlJc w:val="left"/>
      <w:pPr>
        <w:ind w:left="852" w:hanging="284"/>
      </w:pPr>
      <w:rPr>
        <w:rFonts w:ascii="Symbol" w:hAnsi="Symbol" w:hint="default"/>
        <w:color w:val="F26522"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6" w15:restartNumberingAfterBreak="0">
    <w:nsid w:val="06952ABB"/>
    <w:multiLevelType w:val="hybridMultilevel"/>
    <w:tmpl w:val="53E4BC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080961B7"/>
    <w:multiLevelType w:val="hybridMultilevel"/>
    <w:tmpl w:val="F8849C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09BA55D3"/>
    <w:multiLevelType w:val="hybridMultilevel"/>
    <w:tmpl w:val="817269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0BBE1A0A"/>
    <w:multiLevelType w:val="hybridMultilevel"/>
    <w:tmpl w:val="527A6F0C"/>
    <w:lvl w:ilvl="0" w:tplc="D1FC437A">
      <w:start w:val="1"/>
      <w:numFmt w:val="low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0" w15:restartNumberingAfterBreak="0">
    <w:nsid w:val="148A1AB7"/>
    <w:multiLevelType w:val="hybridMultilevel"/>
    <w:tmpl w:val="041AD32E"/>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21" w15:restartNumberingAfterBreak="0">
    <w:nsid w:val="178C12F7"/>
    <w:multiLevelType w:val="multilevel"/>
    <w:tmpl w:val="E402E784"/>
    <w:lvl w:ilvl="0">
      <w:start w:val="1"/>
      <w:numFmt w:val="bullet"/>
      <w:pStyle w:val="Bulletlist"/>
      <w:lvlText w:val=""/>
      <w:lvlJc w:val="left"/>
      <w:pPr>
        <w:ind w:left="530" w:hanging="360"/>
      </w:pPr>
      <w:rPr>
        <w:rFonts w:ascii="Symbol" w:hAnsi="Symbol" w:hint="default"/>
        <w:sz w:val="22"/>
        <w:szCs w:val="22"/>
      </w:rPr>
    </w:lvl>
    <w:lvl w:ilvl="1">
      <w:start w:val="1"/>
      <w:numFmt w:val="bullet"/>
      <w:lvlText w:val=""/>
      <w:lvlJc w:val="left"/>
      <w:pPr>
        <w:ind w:left="890" w:hanging="360"/>
      </w:pPr>
      <w:rPr>
        <w:rFonts w:ascii="Symbol" w:hAnsi="Symbol" w:hint="default"/>
        <w:sz w:val="22"/>
        <w:szCs w:val="22"/>
      </w:rPr>
    </w:lvl>
    <w:lvl w:ilvl="2">
      <w:start w:val="1"/>
      <w:numFmt w:val="bullet"/>
      <w:lvlText w:val=""/>
      <w:lvlJc w:val="left"/>
      <w:pPr>
        <w:ind w:left="1250" w:hanging="360"/>
      </w:pPr>
      <w:rPr>
        <w:rFonts w:ascii="Symbol" w:hAnsi="Symbol" w:hint="default"/>
        <w:sz w:val="22"/>
        <w:szCs w:val="22"/>
      </w:rPr>
    </w:lvl>
    <w:lvl w:ilvl="3">
      <w:start w:val="1"/>
      <w:numFmt w:val="bullet"/>
      <w:lvlText w:val=""/>
      <w:lvlJc w:val="left"/>
      <w:pPr>
        <w:ind w:left="1610" w:hanging="360"/>
      </w:pPr>
      <w:rPr>
        <w:rFonts w:ascii="Wingdings" w:hAnsi="Wingdings" w:hint="default"/>
        <w:sz w:val="22"/>
        <w:szCs w:val="22"/>
      </w:rPr>
    </w:lvl>
    <w:lvl w:ilvl="4">
      <w:start w:val="1"/>
      <w:numFmt w:val="bullet"/>
      <w:lvlText w:val=""/>
      <w:lvlJc w:val="left"/>
      <w:pPr>
        <w:ind w:left="1970" w:hanging="360"/>
      </w:pPr>
      <w:rPr>
        <w:rFonts w:ascii="Symbol" w:hAnsi="Symbol" w:hint="default"/>
      </w:rPr>
    </w:lvl>
    <w:lvl w:ilvl="5">
      <w:start w:val="1"/>
      <w:numFmt w:val="bullet"/>
      <w:lvlText w:val=""/>
      <w:lvlJc w:val="left"/>
      <w:pPr>
        <w:ind w:left="2330" w:hanging="360"/>
      </w:pPr>
      <w:rPr>
        <w:rFonts w:ascii="Wingdings" w:hAnsi="Wingdings" w:hint="default"/>
      </w:rPr>
    </w:lvl>
    <w:lvl w:ilvl="6">
      <w:start w:val="1"/>
      <w:numFmt w:val="bullet"/>
      <w:lvlText w:val=""/>
      <w:lvlJc w:val="left"/>
      <w:pPr>
        <w:ind w:left="2690" w:hanging="360"/>
      </w:pPr>
      <w:rPr>
        <w:rFonts w:ascii="Wingdings" w:hAnsi="Wingdings" w:hint="default"/>
      </w:rPr>
    </w:lvl>
    <w:lvl w:ilvl="7">
      <w:start w:val="1"/>
      <w:numFmt w:val="bullet"/>
      <w:lvlText w:val=""/>
      <w:lvlJc w:val="left"/>
      <w:pPr>
        <w:ind w:left="3050" w:hanging="360"/>
      </w:pPr>
      <w:rPr>
        <w:rFonts w:ascii="Symbol" w:hAnsi="Symbol" w:hint="default"/>
      </w:rPr>
    </w:lvl>
    <w:lvl w:ilvl="8">
      <w:start w:val="1"/>
      <w:numFmt w:val="bullet"/>
      <w:lvlText w:val=""/>
      <w:lvlJc w:val="left"/>
      <w:pPr>
        <w:ind w:left="3410" w:hanging="360"/>
      </w:pPr>
      <w:rPr>
        <w:rFonts w:ascii="Symbol" w:hAnsi="Symbol" w:hint="default"/>
      </w:rPr>
    </w:lvl>
  </w:abstractNum>
  <w:abstractNum w:abstractNumId="22" w15:restartNumberingAfterBreak="0">
    <w:nsid w:val="19674420"/>
    <w:multiLevelType w:val="multilevel"/>
    <w:tmpl w:val="B0FC571A"/>
    <w:lvl w:ilvl="0">
      <w:start w:val="1"/>
      <w:numFmt w:val="upperLetter"/>
      <w:pStyle w:val="AppendixSectionNumber"/>
      <w:lvlText w:val="%1"/>
      <w:lvlJc w:val="left"/>
      <w:pPr>
        <w:ind w:left="-1134" w:hanging="680"/>
      </w:pPr>
      <w:rPr>
        <w:rFonts w:asciiTheme="majorHAnsi" w:hAnsiTheme="majorHAnsi" w:hint="default"/>
        <w:b/>
        <w:bCs w:val="0"/>
        <w:i w:val="0"/>
        <w:iCs w:val="0"/>
        <w:caps w:val="0"/>
        <w:smallCaps w:val="0"/>
        <w:strike w:val="0"/>
        <w:dstrike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1C441787"/>
    <w:multiLevelType w:val="hybridMultilevel"/>
    <w:tmpl w:val="AA9CCAE6"/>
    <w:lvl w:ilvl="0" w:tplc="0D9EC414">
      <w:start w:val="1"/>
      <w:numFmt w:val="lowerLetter"/>
      <w:lvlText w:val="(%1)"/>
      <w:lvlJc w:val="left"/>
      <w:pPr>
        <w:ind w:left="1803" w:hanging="360"/>
      </w:pPr>
      <w:rPr>
        <w:rFonts w:hint="default"/>
      </w:rPr>
    </w:lvl>
    <w:lvl w:ilvl="1" w:tplc="08090019" w:tentative="1">
      <w:start w:val="1"/>
      <w:numFmt w:val="lowerLetter"/>
      <w:lvlText w:val="%2."/>
      <w:lvlJc w:val="left"/>
      <w:pPr>
        <w:ind w:left="2523" w:hanging="360"/>
      </w:pPr>
    </w:lvl>
    <w:lvl w:ilvl="2" w:tplc="0809001B" w:tentative="1">
      <w:start w:val="1"/>
      <w:numFmt w:val="lowerRoman"/>
      <w:lvlText w:val="%3."/>
      <w:lvlJc w:val="right"/>
      <w:pPr>
        <w:ind w:left="3243" w:hanging="180"/>
      </w:pPr>
    </w:lvl>
    <w:lvl w:ilvl="3" w:tplc="0809000F" w:tentative="1">
      <w:start w:val="1"/>
      <w:numFmt w:val="decimal"/>
      <w:lvlText w:val="%4."/>
      <w:lvlJc w:val="left"/>
      <w:pPr>
        <w:ind w:left="3963" w:hanging="360"/>
      </w:pPr>
    </w:lvl>
    <w:lvl w:ilvl="4" w:tplc="08090019" w:tentative="1">
      <w:start w:val="1"/>
      <w:numFmt w:val="lowerLetter"/>
      <w:lvlText w:val="%5."/>
      <w:lvlJc w:val="left"/>
      <w:pPr>
        <w:ind w:left="4683" w:hanging="360"/>
      </w:pPr>
    </w:lvl>
    <w:lvl w:ilvl="5" w:tplc="0809001B" w:tentative="1">
      <w:start w:val="1"/>
      <w:numFmt w:val="lowerRoman"/>
      <w:lvlText w:val="%6."/>
      <w:lvlJc w:val="right"/>
      <w:pPr>
        <w:ind w:left="5403" w:hanging="180"/>
      </w:pPr>
    </w:lvl>
    <w:lvl w:ilvl="6" w:tplc="0809000F" w:tentative="1">
      <w:start w:val="1"/>
      <w:numFmt w:val="decimal"/>
      <w:lvlText w:val="%7."/>
      <w:lvlJc w:val="left"/>
      <w:pPr>
        <w:ind w:left="6123" w:hanging="360"/>
      </w:pPr>
    </w:lvl>
    <w:lvl w:ilvl="7" w:tplc="08090019" w:tentative="1">
      <w:start w:val="1"/>
      <w:numFmt w:val="lowerLetter"/>
      <w:lvlText w:val="%8."/>
      <w:lvlJc w:val="left"/>
      <w:pPr>
        <w:ind w:left="6843" w:hanging="360"/>
      </w:pPr>
    </w:lvl>
    <w:lvl w:ilvl="8" w:tplc="0809001B" w:tentative="1">
      <w:start w:val="1"/>
      <w:numFmt w:val="lowerRoman"/>
      <w:lvlText w:val="%9."/>
      <w:lvlJc w:val="right"/>
      <w:pPr>
        <w:ind w:left="7563" w:hanging="180"/>
      </w:pPr>
    </w:lvl>
  </w:abstractNum>
  <w:abstractNum w:abstractNumId="24" w15:restartNumberingAfterBreak="0">
    <w:nsid w:val="1CB03090"/>
    <w:multiLevelType w:val="hybridMultilevel"/>
    <w:tmpl w:val="A5F4347E"/>
    <w:lvl w:ilvl="0" w:tplc="CE6EE5F2">
      <w:start w:val="1"/>
      <w:numFmt w:val="decimal"/>
      <w:pStyle w:val="CFBody3"/>
      <w:lvlText w:val="3.1.%1"/>
      <w:lvlJc w:val="right"/>
      <w:pPr>
        <w:ind w:left="777" w:hanging="360"/>
      </w:pPr>
      <w:rPr>
        <w:rFonts w:hint="default"/>
      </w:rPr>
    </w:lvl>
    <w:lvl w:ilvl="1" w:tplc="08090019">
      <w:start w:val="1"/>
      <w:numFmt w:val="lowerLetter"/>
      <w:lvlText w:val="%2."/>
      <w:lvlJc w:val="left"/>
      <w:pPr>
        <w:ind w:left="1497" w:hanging="360"/>
      </w:pPr>
    </w:lvl>
    <w:lvl w:ilvl="2" w:tplc="0809001B" w:tentative="1">
      <w:start w:val="1"/>
      <w:numFmt w:val="lowerRoman"/>
      <w:lvlText w:val="%3."/>
      <w:lvlJc w:val="right"/>
      <w:pPr>
        <w:ind w:left="2217" w:hanging="180"/>
      </w:pPr>
    </w:lvl>
    <w:lvl w:ilvl="3" w:tplc="0809000F" w:tentative="1">
      <w:start w:val="1"/>
      <w:numFmt w:val="decimal"/>
      <w:lvlText w:val="%4."/>
      <w:lvlJc w:val="left"/>
      <w:pPr>
        <w:ind w:left="2937" w:hanging="360"/>
      </w:pPr>
    </w:lvl>
    <w:lvl w:ilvl="4" w:tplc="08090019" w:tentative="1">
      <w:start w:val="1"/>
      <w:numFmt w:val="lowerLetter"/>
      <w:lvlText w:val="%5."/>
      <w:lvlJc w:val="left"/>
      <w:pPr>
        <w:ind w:left="3657" w:hanging="360"/>
      </w:pPr>
    </w:lvl>
    <w:lvl w:ilvl="5" w:tplc="0809001B" w:tentative="1">
      <w:start w:val="1"/>
      <w:numFmt w:val="lowerRoman"/>
      <w:lvlText w:val="%6."/>
      <w:lvlJc w:val="right"/>
      <w:pPr>
        <w:ind w:left="4377" w:hanging="180"/>
      </w:pPr>
    </w:lvl>
    <w:lvl w:ilvl="6" w:tplc="0809000F" w:tentative="1">
      <w:start w:val="1"/>
      <w:numFmt w:val="decimal"/>
      <w:lvlText w:val="%7."/>
      <w:lvlJc w:val="left"/>
      <w:pPr>
        <w:ind w:left="5097" w:hanging="360"/>
      </w:pPr>
    </w:lvl>
    <w:lvl w:ilvl="7" w:tplc="08090019" w:tentative="1">
      <w:start w:val="1"/>
      <w:numFmt w:val="lowerLetter"/>
      <w:lvlText w:val="%8."/>
      <w:lvlJc w:val="left"/>
      <w:pPr>
        <w:ind w:left="5817" w:hanging="360"/>
      </w:pPr>
    </w:lvl>
    <w:lvl w:ilvl="8" w:tplc="0809001B" w:tentative="1">
      <w:start w:val="1"/>
      <w:numFmt w:val="lowerRoman"/>
      <w:lvlText w:val="%9."/>
      <w:lvlJc w:val="right"/>
      <w:pPr>
        <w:ind w:left="6537" w:hanging="180"/>
      </w:pPr>
    </w:lvl>
  </w:abstractNum>
  <w:abstractNum w:abstractNumId="25" w15:restartNumberingAfterBreak="0">
    <w:nsid w:val="1CFC2D32"/>
    <w:multiLevelType w:val="multilevel"/>
    <w:tmpl w:val="43DA77A4"/>
    <w:lvl w:ilvl="0">
      <w:start w:val="4"/>
      <w:numFmt w:val="decimal"/>
      <w:lvlText w:val="%1"/>
      <w:lvlJc w:val="left"/>
      <w:pPr>
        <w:ind w:left="480" w:hanging="480"/>
      </w:pPr>
      <w:rPr>
        <w:rFonts w:hint="default"/>
        <w:u w:val="single"/>
      </w:rPr>
    </w:lvl>
    <w:lvl w:ilvl="1">
      <w:start w:val="8"/>
      <w:numFmt w:val="decimal"/>
      <w:lvlText w:val="%1.%2"/>
      <w:lvlJc w:val="left"/>
      <w:pPr>
        <w:ind w:left="480" w:hanging="480"/>
      </w:pPr>
      <w:rPr>
        <w:rFonts w:hint="default"/>
        <w:u w:val="single"/>
      </w:rPr>
    </w:lvl>
    <w:lvl w:ilvl="2">
      <w:start w:val="2"/>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26" w15:restartNumberingAfterBreak="0">
    <w:nsid w:val="1FED063B"/>
    <w:multiLevelType w:val="hybridMultilevel"/>
    <w:tmpl w:val="852090E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0495B32"/>
    <w:multiLevelType w:val="hybridMultilevel"/>
    <w:tmpl w:val="9B744E0E"/>
    <w:lvl w:ilvl="0" w:tplc="0D9EC41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8" w15:restartNumberingAfterBreak="0">
    <w:nsid w:val="205628DD"/>
    <w:multiLevelType w:val="hybridMultilevel"/>
    <w:tmpl w:val="B080ADD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20761508"/>
    <w:multiLevelType w:val="hybridMultilevel"/>
    <w:tmpl w:val="CE169732"/>
    <w:lvl w:ilvl="0" w:tplc="08090001">
      <w:start w:val="1"/>
      <w:numFmt w:val="bullet"/>
      <w:lvlText w:val=""/>
      <w:lvlJc w:val="left"/>
      <w:pPr>
        <w:ind w:left="2520" w:hanging="360"/>
      </w:pPr>
      <w:rPr>
        <w:rFonts w:ascii="Symbol" w:hAnsi="Symbol"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30" w15:restartNumberingAfterBreak="0">
    <w:nsid w:val="21782E1A"/>
    <w:multiLevelType w:val="multilevel"/>
    <w:tmpl w:val="CF383F82"/>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1B96D61"/>
    <w:multiLevelType w:val="hybridMultilevel"/>
    <w:tmpl w:val="232EEE6E"/>
    <w:lvl w:ilvl="0" w:tplc="159EB91E">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28406711"/>
    <w:multiLevelType w:val="hybridMultilevel"/>
    <w:tmpl w:val="8E0E2C1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84773A6"/>
    <w:multiLevelType w:val="hybridMultilevel"/>
    <w:tmpl w:val="041E6E22"/>
    <w:lvl w:ilvl="0" w:tplc="E264A5C4">
      <w:start w:val="1"/>
      <w:numFmt w:val="lowerLetter"/>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2A007E89"/>
    <w:multiLevelType w:val="hybridMultilevel"/>
    <w:tmpl w:val="D6924B3A"/>
    <w:lvl w:ilvl="0" w:tplc="CC1A96C6">
      <w:numFmt w:val="bullet"/>
      <w:lvlText w:val=""/>
      <w:lvlJc w:val="left"/>
      <w:pPr>
        <w:ind w:left="1800" w:hanging="360"/>
      </w:pPr>
      <w:rPr>
        <w:rFonts w:ascii="Symbol" w:eastAsiaTheme="minorHAnsi" w:hAnsi="Symbol"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2D431657"/>
    <w:multiLevelType w:val="hybridMultilevel"/>
    <w:tmpl w:val="5B3EE92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2E4F3A87"/>
    <w:multiLevelType w:val="hybridMultilevel"/>
    <w:tmpl w:val="23502458"/>
    <w:lvl w:ilvl="0" w:tplc="04A6A314">
      <w:start w:val="1"/>
      <w:numFmt w:val="decimal"/>
      <w:lvlText w:val="4.%1"/>
      <w:lvlJc w:val="right"/>
      <w:pPr>
        <w:ind w:left="1440" w:hanging="360"/>
      </w:pPr>
      <w:rPr>
        <w:rFonts w:hint="default"/>
        <w:color w:val="auto"/>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7" w15:restartNumberingAfterBreak="0">
    <w:nsid w:val="2F0215EB"/>
    <w:multiLevelType w:val="hybridMultilevel"/>
    <w:tmpl w:val="041E6E22"/>
    <w:lvl w:ilvl="0" w:tplc="E264A5C4">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2F6A44DA"/>
    <w:multiLevelType w:val="hybridMultilevel"/>
    <w:tmpl w:val="21E49308"/>
    <w:lvl w:ilvl="0" w:tplc="0D9EC41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9" w15:restartNumberingAfterBreak="0">
    <w:nsid w:val="2FB8533F"/>
    <w:multiLevelType w:val="multilevel"/>
    <w:tmpl w:val="8FE030A6"/>
    <w:lvl w:ilvl="0">
      <w:start w:val="1"/>
      <w:numFmt w:val="decimal"/>
      <w:lvlText w:val="5.%1"/>
      <w:lvlJc w:val="right"/>
      <w:pPr>
        <w:ind w:left="530" w:hanging="360"/>
      </w:pPr>
      <w:rPr>
        <w:rFonts w:hint="default"/>
        <w:b w:val="0"/>
        <w:bCs w:val="0"/>
        <w:i w:val="0"/>
        <w:iCs/>
        <w:sz w:val="22"/>
        <w:szCs w:val="22"/>
      </w:rPr>
    </w:lvl>
    <w:lvl w:ilvl="1">
      <w:start w:val="1"/>
      <w:numFmt w:val="decimal"/>
      <w:lvlText w:val="5.%2."/>
      <w:lvlJc w:val="left"/>
      <w:pPr>
        <w:ind w:left="962" w:hanging="432"/>
      </w:pPr>
      <w:rPr>
        <w:rFonts w:hint="default"/>
        <w:b w:val="0"/>
        <w:bCs w:val="0"/>
        <w:i/>
        <w:iCs/>
        <w:sz w:val="22"/>
        <w:szCs w:val="22"/>
      </w:rPr>
    </w:lvl>
    <w:lvl w:ilvl="2">
      <w:start w:val="1"/>
      <w:numFmt w:val="decimal"/>
      <w:lvlText w:val="%1.%2.%3."/>
      <w:lvlJc w:val="left"/>
      <w:pPr>
        <w:ind w:left="1394" w:hanging="504"/>
      </w:pPr>
      <w:rPr>
        <w:rFonts w:hint="default"/>
        <w:b w:val="0"/>
        <w:bCs w:val="0"/>
        <w:i/>
        <w:iCs/>
        <w:sz w:val="22"/>
        <w:szCs w:val="22"/>
      </w:rPr>
    </w:lvl>
    <w:lvl w:ilvl="3">
      <w:start w:val="1"/>
      <w:numFmt w:val="decimal"/>
      <w:lvlText w:val="%1.%2.%3.%4."/>
      <w:lvlJc w:val="left"/>
      <w:pPr>
        <w:ind w:left="1898" w:hanging="648"/>
      </w:pPr>
      <w:rPr>
        <w:rFonts w:hint="default"/>
        <w:b w:val="0"/>
        <w:bCs w:val="0"/>
        <w:i/>
        <w:iCs/>
        <w:sz w:val="22"/>
        <w:szCs w:val="22"/>
      </w:rPr>
    </w:lvl>
    <w:lvl w:ilvl="4">
      <w:start w:val="1"/>
      <w:numFmt w:val="decimal"/>
      <w:lvlText w:val="%1.%2.%3.%4.%5."/>
      <w:lvlJc w:val="left"/>
      <w:pPr>
        <w:ind w:left="2402" w:hanging="792"/>
      </w:pPr>
      <w:rPr>
        <w:rFonts w:hint="default"/>
        <w:b w:val="0"/>
        <w:bCs w:val="0"/>
        <w:i/>
        <w:iCs/>
        <w:sz w:val="22"/>
        <w:szCs w:val="22"/>
      </w:rPr>
    </w:lvl>
    <w:lvl w:ilvl="5">
      <w:start w:val="1"/>
      <w:numFmt w:val="decimal"/>
      <w:lvlText w:val="%1.%2.%3.%4.%5.%6."/>
      <w:lvlJc w:val="left"/>
      <w:pPr>
        <w:ind w:left="2906" w:hanging="936"/>
      </w:pPr>
      <w:rPr>
        <w:rFonts w:hint="default"/>
        <w:b w:val="0"/>
        <w:bCs w:val="0"/>
        <w:i/>
        <w:iCs/>
        <w:sz w:val="22"/>
        <w:szCs w:val="22"/>
      </w:rPr>
    </w:lvl>
    <w:lvl w:ilvl="6">
      <w:start w:val="1"/>
      <w:numFmt w:val="decimal"/>
      <w:lvlText w:val="%1.%2.%3.%4.%5.%6.%7."/>
      <w:lvlJc w:val="left"/>
      <w:pPr>
        <w:ind w:left="3410" w:hanging="1080"/>
      </w:pPr>
      <w:rPr>
        <w:rFonts w:hint="default"/>
      </w:rPr>
    </w:lvl>
    <w:lvl w:ilvl="7">
      <w:start w:val="1"/>
      <w:numFmt w:val="decimal"/>
      <w:lvlText w:val="%1.%2.%3.%4.%5.%6.%7.%8."/>
      <w:lvlJc w:val="left"/>
      <w:pPr>
        <w:ind w:left="3914" w:hanging="1224"/>
      </w:pPr>
      <w:rPr>
        <w:rFonts w:hint="default"/>
      </w:rPr>
    </w:lvl>
    <w:lvl w:ilvl="8">
      <w:start w:val="1"/>
      <w:numFmt w:val="decimal"/>
      <w:lvlText w:val="%1.%2.%3.%4.%5.%6.%7.%8.%9."/>
      <w:lvlJc w:val="left"/>
      <w:pPr>
        <w:ind w:left="4490" w:hanging="1440"/>
      </w:pPr>
      <w:rPr>
        <w:rFonts w:hint="default"/>
      </w:rPr>
    </w:lvl>
  </w:abstractNum>
  <w:abstractNum w:abstractNumId="40" w15:restartNumberingAfterBreak="0">
    <w:nsid w:val="303C35A1"/>
    <w:multiLevelType w:val="hybridMultilevel"/>
    <w:tmpl w:val="A552D0C2"/>
    <w:lvl w:ilvl="0" w:tplc="0809001B">
      <w:start w:val="1"/>
      <w:numFmt w:val="lowerRoman"/>
      <w:lvlText w:val="%1."/>
      <w:lvlJc w:val="righ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35AE1373"/>
    <w:multiLevelType w:val="hybridMultilevel"/>
    <w:tmpl w:val="0BE81AE4"/>
    <w:lvl w:ilvl="0" w:tplc="34DADD8A">
      <w:start w:val="1"/>
      <w:numFmt w:val="decimal"/>
      <w:pStyle w:val="Heading1Numbered"/>
      <w:lvlText w:val="%1."/>
      <w:lvlJc w:val="left"/>
      <w:pPr>
        <w:ind w:left="397"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36952B4A"/>
    <w:multiLevelType w:val="hybridMultilevel"/>
    <w:tmpl w:val="F258D2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4" w15:restartNumberingAfterBreak="0">
    <w:nsid w:val="3700309E"/>
    <w:multiLevelType w:val="hybridMultilevel"/>
    <w:tmpl w:val="49B8A026"/>
    <w:lvl w:ilvl="0" w:tplc="F7A05A32">
      <w:start w:val="1"/>
      <w:numFmt w:val="decimal"/>
      <w:pStyle w:val="CF1Body"/>
      <w:lvlText w:val="2.1.%1"/>
      <w:lvlJc w:val="right"/>
      <w:pPr>
        <w:ind w:left="1212" w:hanging="360"/>
      </w:pPr>
      <w:rPr>
        <w:rFonts w:hint="default"/>
      </w:rPr>
    </w:lvl>
    <w:lvl w:ilvl="1" w:tplc="08090019" w:tentative="1">
      <w:start w:val="1"/>
      <w:numFmt w:val="lowerLetter"/>
      <w:lvlText w:val="%2."/>
      <w:lvlJc w:val="left"/>
      <w:pPr>
        <w:ind w:left="1497" w:hanging="360"/>
      </w:pPr>
    </w:lvl>
    <w:lvl w:ilvl="2" w:tplc="0809001B" w:tentative="1">
      <w:start w:val="1"/>
      <w:numFmt w:val="lowerRoman"/>
      <w:lvlText w:val="%3."/>
      <w:lvlJc w:val="right"/>
      <w:pPr>
        <w:ind w:left="2217" w:hanging="180"/>
      </w:pPr>
    </w:lvl>
    <w:lvl w:ilvl="3" w:tplc="0809000F" w:tentative="1">
      <w:start w:val="1"/>
      <w:numFmt w:val="decimal"/>
      <w:lvlText w:val="%4."/>
      <w:lvlJc w:val="left"/>
      <w:pPr>
        <w:ind w:left="2937" w:hanging="360"/>
      </w:pPr>
    </w:lvl>
    <w:lvl w:ilvl="4" w:tplc="08090019" w:tentative="1">
      <w:start w:val="1"/>
      <w:numFmt w:val="lowerLetter"/>
      <w:lvlText w:val="%5."/>
      <w:lvlJc w:val="left"/>
      <w:pPr>
        <w:ind w:left="3657" w:hanging="360"/>
      </w:pPr>
    </w:lvl>
    <w:lvl w:ilvl="5" w:tplc="0809001B" w:tentative="1">
      <w:start w:val="1"/>
      <w:numFmt w:val="lowerRoman"/>
      <w:lvlText w:val="%6."/>
      <w:lvlJc w:val="right"/>
      <w:pPr>
        <w:ind w:left="4377" w:hanging="180"/>
      </w:pPr>
    </w:lvl>
    <w:lvl w:ilvl="6" w:tplc="0809000F" w:tentative="1">
      <w:start w:val="1"/>
      <w:numFmt w:val="decimal"/>
      <w:lvlText w:val="%7."/>
      <w:lvlJc w:val="left"/>
      <w:pPr>
        <w:ind w:left="5097" w:hanging="360"/>
      </w:pPr>
    </w:lvl>
    <w:lvl w:ilvl="7" w:tplc="08090019" w:tentative="1">
      <w:start w:val="1"/>
      <w:numFmt w:val="lowerLetter"/>
      <w:lvlText w:val="%8."/>
      <w:lvlJc w:val="left"/>
      <w:pPr>
        <w:ind w:left="5817" w:hanging="360"/>
      </w:pPr>
    </w:lvl>
    <w:lvl w:ilvl="8" w:tplc="0809001B" w:tentative="1">
      <w:start w:val="1"/>
      <w:numFmt w:val="lowerRoman"/>
      <w:lvlText w:val="%9."/>
      <w:lvlJc w:val="right"/>
      <w:pPr>
        <w:ind w:left="6537" w:hanging="180"/>
      </w:pPr>
    </w:lvl>
  </w:abstractNum>
  <w:abstractNum w:abstractNumId="45" w15:restartNumberingAfterBreak="0">
    <w:nsid w:val="3A144612"/>
    <w:multiLevelType w:val="hybridMultilevel"/>
    <w:tmpl w:val="D62258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3BD47DA3"/>
    <w:multiLevelType w:val="hybridMultilevel"/>
    <w:tmpl w:val="03760D34"/>
    <w:lvl w:ilvl="0" w:tplc="04408B7E">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7" w15:restartNumberingAfterBreak="0">
    <w:nsid w:val="3E405D6F"/>
    <w:multiLevelType w:val="hybridMultilevel"/>
    <w:tmpl w:val="6E3A02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3E631A26"/>
    <w:multiLevelType w:val="multilevel"/>
    <w:tmpl w:val="AD16D38C"/>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40960160"/>
    <w:multiLevelType w:val="hybridMultilevel"/>
    <w:tmpl w:val="D9F41A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41133231"/>
    <w:multiLevelType w:val="hybridMultilevel"/>
    <w:tmpl w:val="021EAF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428D6B45"/>
    <w:multiLevelType w:val="hybridMultilevel"/>
    <w:tmpl w:val="EED27F6A"/>
    <w:lvl w:ilvl="0" w:tplc="0D9EC41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2" w15:restartNumberingAfterBreak="0">
    <w:nsid w:val="43FC51E5"/>
    <w:multiLevelType w:val="hybridMultilevel"/>
    <w:tmpl w:val="FD74D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44483DC9"/>
    <w:multiLevelType w:val="multilevel"/>
    <w:tmpl w:val="2258F544"/>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7250BDA"/>
    <w:multiLevelType w:val="hybridMultilevel"/>
    <w:tmpl w:val="CD909BA8"/>
    <w:lvl w:ilvl="0" w:tplc="08090001">
      <w:start w:val="1"/>
      <w:numFmt w:val="bullet"/>
      <w:lvlText w:val=""/>
      <w:lvlJc w:val="left"/>
      <w:pPr>
        <w:ind w:left="1446" w:hanging="360"/>
      </w:pPr>
      <w:rPr>
        <w:rFonts w:ascii="Symbol" w:hAnsi="Symbol" w:hint="default"/>
      </w:rPr>
    </w:lvl>
    <w:lvl w:ilvl="1" w:tplc="08090003" w:tentative="1">
      <w:start w:val="1"/>
      <w:numFmt w:val="bullet"/>
      <w:lvlText w:val="o"/>
      <w:lvlJc w:val="left"/>
      <w:pPr>
        <w:ind w:left="2166" w:hanging="360"/>
      </w:pPr>
      <w:rPr>
        <w:rFonts w:ascii="Courier New" w:hAnsi="Courier New" w:cs="Courier New" w:hint="default"/>
      </w:rPr>
    </w:lvl>
    <w:lvl w:ilvl="2" w:tplc="08090005" w:tentative="1">
      <w:start w:val="1"/>
      <w:numFmt w:val="bullet"/>
      <w:lvlText w:val=""/>
      <w:lvlJc w:val="left"/>
      <w:pPr>
        <w:ind w:left="2886" w:hanging="360"/>
      </w:pPr>
      <w:rPr>
        <w:rFonts w:ascii="Wingdings" w:hAnsi="Wingdings" w:hint="default"/>
      </w:rPr>
    </w:lvl>
    <w:lvl w:ilvl="3" w:tplc="08090001" w:tentative="1">
      <w:start w:val="1"/>
      <w:numFmt w:val="bullet"/>
      <w:lvlText w:val=""/>
      <w:lvlJc w:val="left"/>
      <w:pPr>
        <w:ind w:left="3606" w:hanging="360"/>
      </w:pPr>
      <w:rPr>
        <w:rFonts w:ascii="Symbol" w:hAnsi="Symbol" w:hint="default"/>
      </w:rPr>
    </w:lvl>
    <w:lvl w:ilvl="4" w:tplc="08090003" w:tentative="1">
      <w:start w:val="1"/>
      <w:numFmt w:val="bullet"/>
      <w:lvlText w:val="o"/>
      <w:lvlJc w:val="left"/>
      <w:pPr>
        <w:ind w:left="4326" w:hanging="360"/>
      </w:pPr>
      <w:rPr>
        <w:rFonts w:ascii="Courier New" w:hAnsi="Courier New" w:cs="Courier New" w:hint="default"/>
      </w:rPr>
    </w:lvl>
    <w:lvl w:ilvl="5" w:tplc="08090005" w:tentative="1">
      <w:start w:val="1"/>
      <w:numFmt w:val="bullet"/>
      <w:lvlText w:val=""/>
      <w:lvlJc w:val="left"/>
      <w:pPr>
        <w:ind w:left="5046" w:hanging="360"/>
      </w:pPr>
      <w:rPr>
        <w:rFonts w:ascii="Wingdings" w:hAnsi="Wingdings" w:hint="default"/>
      </w:rPr>
    </w:lvl>
    <w:lvl w:ilvl="6" w:tplc="08090001" w:tentative="1">
      <w:start w:val="1"/>
      <w:numFmt w:val="bullet"/>
      <w:lvlText w:val=""/>
      <w:lvlJc w:val="left"/>
      <w:pPr>
        <w:ind w:left="5766" w:hanging="360"/>
      </w:pPr>
      <w:rPr>
        <w:rFonts w:ascii="Symbol" w:hAnsi="Symbol" w:hint="default"/>
      </w:rPr>
    </w:lvl>
    <w:lvl w:ilvl="7" w:tplc="08090003" w:tentative="1">
      <w:start w:val="1"/>
      <w:numFmt w:val="bullet"/>
      <w:lvlText w:val="o"/>
      <w:lvlJc w:val="left"/>
      <w:pPr>
        <w:ind w:left="6486" w:hanging="360"/>
      </w:pPr>
      <w:rPr>
        <w:rFonts w:ascii="Courier New" w:hAnsi="Courier New" w:cs="Courier New" w:hint="default"/>
      </w:rPr>
    </w:lvl>
    <w:lvl w:ilvl="8" w:tplc="08090005" w:tentative="1">
      <w:start w:val="1"/>
      <w:numFmt w:val="bullet"/>
      <w:lvlText w:val=""/>
      <w:lvlJc w:val="left"/>
      <w:pPr>
        <w:ind w:left="7206" w:hanging="360"/>
      </w:pPr>
      <w:rPr>
        <w:rFonts w:ascii="Wingdings" w:hAnsi="Wingdings" w:hint="default"/>
      </w:rPr>
    </w:lvl>
  </w:abstractNum>
  <w:abstractNum w:abstractNumId="55" w15:restartNumberingAfterBreak="0">
    <w:nsid w:val="47281868"/>
    <w:multiLevelType w:val="hybridMultilevel"/>
    <w:tmpl w:val="8ED022D4"/>
    <w:lvl w:ilvl="0" w:tplc="F5264F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4854784A"/>
    <w:multiLevelType w:val="hybridMultilevel"/>
    <w:tmpl w:val="290AE5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48F47356"/>
    <w:multiLevelType w:val="hybridMultilevel"/>
    <w:tmpl w:val="F244B01C"/>
    <w:lvl w:ilvl="0" w:tplc="FFFFFFFF">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4A8E753F"/>
    <w:multiLevelType w:val="hybridMultilevel"/>
    <w:tmpl w:val="FDAC553C"/>
    <w:lvl w:ilvl="0" w:tplc="0EF072F8">
      <w:start w:val="1"/>
      <w:numFmt w:val="lowerLetter"/>
      <w:lvlText w:val="(%1)"/>
      <w:lvlJc w:val="left"/>
      <w:pPr>
        <w:ind w:left="1359" w:hanging="360"/>
      </w:pPr>
      <w:rPr>
        <w:rFonts w:hint="default"/>
      </w:rPr>
    </w:lvl>
    <w:lvl w:ilvl="1" w:tplc="08090019" w:tentative="1">
      <w:start w:val="1"/>
      <w:numFmt w:val="lowerLetter"/>
      <w:lvlText w:val="%2."/>
      <w:lvlJc w:val="left"/>
      <w:pPr>
        <w:ind w:left="2079" w:hanging="360"/>
      </w:pPr>
    </w:lvl>
    <w:lvl w:ilvl="2" w:tplc="0809001B" w:tentative="1">
      <w:start w:val="1"/>
      <w:numFmt w:val="lowerRoman"/>
      <w:lvlText w:val="%3."/>
      <w:lvlJc w:val="right"/>
      <w:pPr>
        <w:ind w:left="2799" w:hanging="180"/>
      </w:pPr>
    </w:lvl>
    <w:lvl w:ilvl="3" w:tplc="0809000F" w:tentative="1">
      <w:start w:val="1"/>
      <w:numFmt w:val="decimal"/>
      <w:lvlText w:val="%4."/>
      <w:lvlJc w:val="left"/>
      <w:pPr>
        <w:ind w:left="3519" w:hanging="360"/>
      </w:pPr>
    </w:lvl>
    <w:lvl w:ilvl="4" w:tplc="08090019" w:tentative="1">
      <w:start w:val="1"/>
      <w:numFmt w:val="lowerLetter"/>
      <w:lvlText w:val="%5."/>
      <w:lvlJc w:val="left"/>
      <w:pPr>
        <w:ind w:left="4239" w:hanging="360"/>
      </w:pPr>
    </w:lvl>
    <w:lvl w:ilvl="5" w:tplc="0809001B" w:tentative="1">
      <w:start w:val="1"/>
      <w:numFmt w:val="lowerRoman"/>
      <w:lvlText w:val="%6."/>
      <w:lvlJc w:val="right"/>
      <w:pPr>
        <w:ind w:left="4959" w:hanging="180"/>
      </w:pPr>
    </w:lvl>
    <w:lvl w:ilvl="6" w:tplc="0809000F" w:tentative="1">
      <w:start w:val="1"/>
      <w:numFmt w:val="decimal"/>
      <w:lvlText w:val="%7."/>
      <w:lvlJc w:val="left"/>
      <w:pPr>
        <w:ind w:left="5679" w:hanging="360"/>
      </w:pPr>
    </w:lvl>
    <w:lvl w:ilvl="7" w:tplc="08090019" w:tentative="1">
      <w:start w:val="1"/>
      <w:numFmt w:val="lowerLetter"/>
      <w:lvlText w:val="%8."/>
      <w:lvlJc w:val="left"/>
      <w:pPr>
        <w:ind w:left="6399" w:hanging="360"/>
      </w:pPr>
    </w:lvl>
    <w:lvl w:ilvl="8" w:tplc="0809001B" w:tentative="1">
      <w:start w:val="1"/>
      <w:numFmt w:val="lowerRoman"/>
      <w:lvlText w:val="%9."/>
      <w:lvlJc w:val="right"/>
      <w:pPr>
        <w:ind w:left="7119" w:hanging="180"/>
      </w:pPr>
    </w:lvl>
  </w:abstractNum>
  <w:abstractNum w:abstractNumId="59" w15:restartNumberingAfterBreak="0">
    <w:nsid w:val="4B8C7188"/>
    <w:multiLevelType w:val="multilevel"/>
    <w:tmpl w:val="78361318"/>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4BD56A88"/>
    <w:multiLevelType w:val="hybridMultilevel"/>
    <w:tmpl w:val="4E1AB73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1" w15:restartNumberingAfterBreak="0">
    <w:nsid w:val="4C3A7EFC"/>
    <w:multiLevelType w:val="hybridMultilevel"/>
    <w:tmpl w:val="A282D4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4D963181"/>
    <w:multiLevelType w:val="hybridMultilevel"/>
    <w:tmpl w:val="BFEC3A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4E7243FB"/>
    <w:multiLevelType w:val="hybridMultilevel"/>
    <w:tmpl w:val="527CB91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4" w15:restartNumberingAfterBreak="0">
    <w:nsid w:val="50307542"/>
    <w:multiLevelType w:val="hybridMultilevel"/>
    <w:tmpl w:val="4E129D30"/>
    <w:lvl w:ilvl="0" w:tplc="965E15C4">
      <w:start w:val="1"/>
      <w:numFmt w:val="decimal"/>
      <w:pStyle w:val="CF31Body"/>
      <w:lvlText w:val="3.3.%1"/>
      <w:lvlJc w:val="righ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51BE28CA"/>
    <w:multiLevelType w:val="hybridMultilevel"/>
    <w:tmpl w:val="F7B0C612"/>
    <w:lvl w:ilvl="0" w:tplc="2AF8EB9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6" w15:restartNumberingAfterBreak="0">
    <w:nsid w:val="51D10746"/>
    <w:multiLevelType w:val="hybridMultilevel"/>
    <w:tmpl w:val="02C0D6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51FD14DB"/>
    <w:multiLevelType w:val="hybridMultilevel"/>
    <w:tmpl w:val="6EBA44A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8" w15:restartNumberingAfterBreak="0">
    <w:nsid w:val="52CB01A1"/>
    <w:multiLevelType w:val="hybridMultilevel"/>
    <w:tmpl w:val="7512BCCC"/>
    <w:lvl w:ilvl="0" w:tplc="CE8C6692">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9" w15:restartNumberingAfterBreak="0">
    <w:nsid w:val="54586F28"/>
    <w:multiLevelType w:val="hybridMultilevel"/>
    <w:tmpl w:val="5830A20A"/>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start w:val="1"/>
      <w:numFmt w:val="bullet"/>
      <w:lvlText w:val=""/>
      <w:lvlJc w:val="left"/>
      <w:pPr>
        <w:ind w:left="2220" w:hanging="360"/>
      </w:pPr>
      <w:rPr>
        <w:rFonts w:ascii="Wingdings" w:hAnsi="Wingdings" w:hint="default"/>
      </w:rPr>
    </w:lvl>
    <w:lvl w:ilvl="3" w:tplc="08090001">
      <w:start w:val="1"/>
      <w:numFmt w:val="bullet"/>
      <w:lvlText w:val=""/>
      <w:lvlJc w:val="left"/>
      <w:pPr>
        <w:ind w:left="2940" w:hanging="360"/>
      </w:pPr>
      <w:rPr>
        <w:rFonts w:ascii="Symbol" w:hAnsi="Symbol" w:hint="default"/>
      </w:rPr>
    </w:lvl>
    <w:lvl w:ilvl="4" w:tplc="08090003">
      <w:start w:val="1"/>
      <w:numFmt w:val="bullet"/>
      <w:lvlText w:val="o"/>
      <w:lvlJc w:val="left"/>
      <w:pPr>
        <w:ind w:left="3660" w:hanging="360"/>
      </w:pPr>
      <w:rPr>
        <w:rFonts w:ascii="Courier New" w:hAnsi="Courier New" w:cs="Courier New" w:hint="default"/>
      </w:rPr>
    </w:lvl>
    <w:lvl w:ilvl="5" w:tplc="08090005">
      <w:start w:val="1"/>
      <w:numFmt w:val="bullet"/>
      <w:lvlText w:val=""/>
      <w:lvlJc w:val="left"/>
      <w:pPr>
        <w:ind w:left="4380" w:hanging="360"/>
      </w:pPr>
      <w:rPr>
        <w:rFonts w:ascii="Wingdings" w:hAnsi="Wingdings" w:hint="default"/>
      </w:rPr>
    </w:lvl>
    <w:lvl w:ilvl="6" w:tplc="08090001">
      <w:start w:val="1"/>
      <w:numFmt w:val="bullet"/>
      <w:lvlText w:val=""/>
      <w:lvlJc w:val="left"/>
      <w:pPr>
        <w:ind w:left="5100" w:hanging="360"/>
      </w:pPr>
      <w:rPr>
        <w:rFonts w:ascii="Symbol" w:hAnsi="Symbol" w:hint="default"/>
      </w:rPr>
    </w:lvl>
    <w:lvl w:ilvl="7" w:tplc="08090003">
      <w:start w:val="1"/>
      <w:numFmt w:val="bullet"/>
      <w:lvlText w:val="o"/>
      <w:lvlJc w:val="left"/>
      <w:pPr>
        <w:ind w:left="5820" w:hanging="360"/>
      </w:pPr>
      <w:rPr>
        <w:rFonts w:ascii="Courier New" w:hAnsi="Courier New" w:cs="Courier New" w:hint="default"/>
      </w:rPr>
    </w:lvl>
    <w:lvl w:ilvl="8" w:tplc="08090005">
      <w:start w:val="1"/>
      <w:numFmt w:val="bullet"/>
      <w:lvlText w:val=""/>
      <w:lvlJc w:val="left"/>
      <w:pPr>
        <w:ind w:left="6540" w:hanging="360"/>
      </w:pPr>
      <w:rPr>
        <w:rFonts w:ascii="Wingdings" w:hAnsi="Wingdings" w:hint="default"/>
      </w:rPr>
    </w:lvl>
  </w:abstractNum>
  <w:abstractNum w:abstractNumId="70" w15:restartNumberingAfterBreak="0">
    <w:nsid w:val="54F6339E"/>
    <w:multiLevelType w:val="hybridMultilevel"/>
    <w:tmpl w:val="D764CE16"/>
    <w:lvl w:ilvl="0" w:tplc="B4C0A2C4">
      <w:start w:val="1"/>
      <w:numFmt w:val="decimal"/>
      <w:pStyle w:val="CF32Body"/>
      <w:lvlText w:val="3.2.%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565302CD"/>
    <w:multiLevelType w:val="hybridMultilevel"/>
    <w:tmpl w:val="383A67D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5720268F"/>
    <w:multiLevelType w:val="hybridMultilevel"/>
    <w:tmpl w:val="D4F658EC"/>
    <w:lvl w:ilvl="0" w:tplc="0809000F">
      <w:start w:val="1"/>
      <w:numFmt w:val="decimal"/>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3" w15:restartNumberingAfterBreak="0">
    <w:nsid w:val="57F937AE"/>
    <w:multiLevelType w:val="hybridMultilevel"/>
    <w:tmpl w:val="A26EEC6A"/>
    <w:lvl w:ilvl="0" w:tplc="0D9EC414">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4" w15:restartNumberingAfterBreak="0">
    <w:nsid w:val="59792E76"/>
    <w:multiLevelType w:val="hybridMultilevel"/>
    <w:tmpl w:val="533A6190"/>
    <w:lvl w:ilvl="0" w:tplc="FFFFFFFF">
      <w:start w:val="1"/>
      <w:numFmt w:val="bullet"/>
      <w:lvlText w:val="-"/>
      <w:lvlJc w:val="left"/>
      <w:pPr>
        <w:ind w:left="1080" w:hanging="360"/>
      </w:pPr>
      <w:rPr>
        <w:rFonts w:ascii="Arial" w:eastAsiaTheme="minorEastAsia"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5" w15:restartNumberingAfterBreak="0">
    <w:nsid w:val="59C10073"/>
    <w:multiLevelType w:val="hybridMultilevel"/>
    <w:tmpl w:val="06AC3268"/>
    <w:lvl w:ilvl="0" w:tplc="482872F0">
      <w:start w:val="1"/>
      <w:numFmt w:val="lowerLetter"/>
      <w:lvlText w:val="(%1)"/>
      <w:lvlJc w:val="left"/>
      <w:pPr>
        <w:ind w:left="1080" w:hanging="360"/>
      </w:pPr>
      <w:rPr>
        <w:rFonts w:hint="default"/>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6" w15:restartNumberingAfterBreak="0">
    <w:nsid w:val="5A331517"/>
    <w:multiLevelType w:val="hybridMultilevel"/>
    <w:tmpl w:val="0F2EB884"/>
    <w:lvl w:ilvl="0" w:tplc="3F7C0A44">
      <w:start w:val="1"/>
      <w:numFmt w:val="decimal"/>
      <w:pStyle w:val="CFBody4"/>
      <w:lvlText w:val="6.%1"/>
      <w:lvlJc w:val="right"/>
      <w:pPr>
        <w:ind w:left="108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5B0643CA"/>
    <w:multiLevelType w:val="hybridMultilevel"/>
    <w:tmpl w:val="4D7013BC"/>
    <w:lvl w:ilvl="0" w:tplc="0A34EC0C">
      <w:start w:val="1"/>
      <w:numFmt w:val="lowerLetter"/>
      <w:lvlText w:val="(%1)"/>
      <w:lvlJc w:val="left"/>
      <w:pPr>
        <w:ind w:left="996" w:hanging="432"/>
      </w:pPr>
      <w:rPr>
        <w:rFonts w:hint="default"/>
      </w:rPr>
    </w:lvl>
    <w:lvl w:ilvl="1" w:tplc="08090019" w:tentative="1">
      <w:start w:val="1"/>
      <w:numFmt w:val="lowerLetter"/>
      <w:lvlText w:val="%2."/>
      <w:lvlJc w:val="left"/>
      <w:pPr>
        <w:ind w:left="1644" w:hanging="360"/>
      </w:pPr>
    </w:lvl>
    <w:lvl w:ilvl="2" w:tplc="0809001B" w:tentative="1">
      <w:start w:val="1"/>
      <w:numFmt w:val="lowerRoman"/>
      <w:lvlText w:val="%3."/>
      <w:lvlJc w:val="right"/>
      <w:pPr>
        <w:ind w:left="2364" w:hanging="180"/>
      </w:pPr>
    </w:lvl>
    <w:lvl w:ilvl="3" w:tplc="0809000F" w:tentative="1">
      <w:start w:val="1"/>
      <w:numFmt w:val="decimal"/>
      <w:lvlText w:val="%4."/>
      <w:lvlJc w:val="left"/>
      <w:pPr>
        <w:ind w:left="3084" w:hanging="360"/>
      </w:pPr>
    </w:lvl>
    <w:lvl w:ilvl="4" w:tplc="08090019" w:tentative="1">
      <w:start w:val="1"/>
      <w:numFmt w:val="lowerLetter"/>
      <w:lvlText w:val="%5."/>
      <w:lvlJc w:val="left"/>
      <w:pPr>
        <w:ind w:left="3804" w:hanging="360"/>
      </w:pPr>
    </w:lvl>
    <w:lvl w:ilvl="5" w:tplc="0809001B" w:tentative="1">
      <w:start w:val="1"/>
      <w:numFmt w:val="lowerRoman"/>
      <w:lvlText w:val="%6."/>
      <w:lvlJc w:val="right"/>
      <w:pPr>
        <w:ind w:left="4524" w:hanging="180"/>
      </w:pPr>
    </w:lvl>
    <w:lvl w:ilvl="6" w:tplc="0809000F" w:tentative="1">
      <w:start w:val="1"/>
      <w:numFmt w:val="decimal"/>
      <w:lvlText w:val="%7."/>
      <w:lvlJc w:val="left"/>
      <w:pPr>
        <w:ind w:left="5244" w:hanging="360"/>
      </w:pPr>
    </w:lvl>
    <w:lvl w:ilvl="7" w:tplc="08090019" w:tentative="1">
      <w:start w:val="1"/>
      <w:numFmt w:val="lowerLetter"/>
      <w:lvlText w:val="%8."/>
      <w:lvlJc w:val="left"/>
      <w:pPr>
        <w:ind w:left="5964" w:hanging="360"/>
      </w:pPr>
    </w:lvl>
    <w:lvl w:ilvl="8" w:tplc="0809001B" w:tentative="1">
      <w:start w:val="1"/>
      <w:numFmt w:val="lowerRoman"/>
      <w:lvlText w:val="%9."/>
      <w:lvlJc w:val="right"/>
      <w:pPr>
        <w:ind w:left="6684" w:hanging="180"/>
      </w:pPr>
    </w:lvl>
  </w:abstractNum>
  <w:abstractNum w:abstractNumId="78" w15:restartNumberingAfterBreak="0">
    <w:nsid w:val="5E1E5C4D"/>
    <w:multiLevelType w:val="hybridMultilevel"/>
    <w:tmpl w:val="7E889A1E"/>
    <w:lvl w:ilvl="0" w:tplc="6D42EC30">
      <w:start w:val="2"/>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9" w15:restartNumberingAfterBreak="0">
    <w:nsid w:val="60BF4A01"/>
    <w:multiLevelType w:val="hybridMultilevel"/>
    <w:tmpl w:val="AA2621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61AA14EA"/>
    <w:multiLevelType w:val="hybridMultilevel"/>
    <w:tmpl w:val="24400FC8"/>
    <w:lvl w:ilvl="0" w:tplc="56C08560">
      <w:start w:val="5"/>
      <w:numFmt w:val="bullet"/>
      <w:lvlText w:val="-"/>
      <w:lvlJc w:val="left"/>
      <w:pPr>
        <w:ind w:left="1080" w:hanging="360"/>
      </w:pPr>
      <w:rPr>
        <w:rFonts w:ascii="Arial" w:eastAsiaTheme="minorEastAsia"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1" w15:restartNumberingAfterBreak="0">
    <w:nsid w:val="62AC1E40"/>
    <w:multiLevelType w:val="hybridMultilevel"/>
    <w:tmpl w:val="434AD59E"/>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2" w15:restartNumberingAfterBreak="0">
    <w:nsid w:val="63EC2782"/>
    <w:multiLevelType w:val="hybridMultilevel"/>
    <w:tmpl w:val="73F2A2E4"/>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4DB7EA8"/>
    <w:multiLevelType w:val="hybridMultilevel"/>
    <w:tmpl w:val="37669E3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652C1A83"/>
    <w:multiLevelType w:val="hybridMultilevel"/>
    <w:tmpl w:val="C792078B"/>
    <w:lvl w:ilvl="0" w:tplc="FFFFFFFF">
      <w:start w:val="1"/>
      <w:numFmt w:val="ideographDigital"/>
      <w:lvlText w:val=""/>
      <w:lvlJc w:val="left"/>
    </w:lvl>
    <w:lvl w:ilvl="1" w:tplc="FFFFFFFF">
      <w:start w:val="1"/>
      <w:numFmt w:val="lowerLetter"/>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15:restartNumberingAfterBreak="0">
    <w:nsid w:val="652F1871"/>
    <w:multiLevelType w:val="multilevel"/>
    <w:tmpl w:val="F1FE5DCC"/>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682C21A7"/>
    <w:multiLevelType w:val="hybridMultilevel"/>
    <w:tmpl w:val="832CB9C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7" w15:restartNumberingAfterBreak="0">
    <w:nsid w:val="69F079C7"/>
    <w:multiLevelType w:val="multilevel"/>
    <w:tmpl w:val="34BA3BE4"/>
    <w:lvl w:ilvl="0">
      <w:start w:val="3"/>
      <w:numFmt w:val="decimal"/>
      <w:lvlText w:val="%1"/>
      <w:lvlJc w:val="left"/>
      <w:pPr>
        <w:ind w:left="480" w:hanging="480"/>
      </w:pPr>
      <w:rPr>
        <w:rFonts w:hint="default"/>
        <w:i w:val="0"/>
      </w:rPr>
    </w:lvl>
    <w:lvl w:ilvl="1">
      <w:start w:val="3"/>
      <w:numFmt w:val="decimal"/>
      <w:lvlText w:val="%1.%2"/>
      <w:lvlJc w:val="left"/>
      <w:pPr>
        <w:ind w:left="480" w:hanging="480"/>
      </w:pPr>
      <w:rPr>
        <w:rFonts w:hint="default"/>
        <w:i w:val="0"/>
      </w:rPr>
    </w:lvl>
    <w:lvl w:ilvl="2">
      <w:start w:val="2"/>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88"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89" w15:restartNumberingAfterBreak="0">
    <w:nsid w:val="6A17422F"/>
    <w:multiLevelType w:val="multilevel"/>
    <w:tmpl w:val="8FCE36BE"/>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5F1C4A"/>
    <w:multiLevelType w:val="multilevel"/>
    <w:tmpl w:val="F06AD6D0"/>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6EE635E8"/>
    <w:multiLevelType w:val="hybridMultilevel"/>
    <w:tmpl w:val="0EA06E0A"/>
    <w:lvl w:ilvl="0" w:tplc="3D6013B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2" w15:restartNumberingAfterBreak="0">
    <w:nsid w:val="6EF44ECC"/>
    <w:multiLevelType w:val="hybridMultilevel"/>
    <w:tmpl w:val="75084F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6F0C5EB3"/>
    <w:multiLevelType w:val="hybridMultilevel"/>
    <w:tmpl w:val="434AD59E"/>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6F387B8A"/>
    <w:multiLevelType w:val="hybridMultilevel"/>
    <w:tmpl w:val="F082525C"/>
    <w:lvl w:ilvl="0" w:tplc="24F8CA2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08743C7"/>
    <w:multiLevelType w:val="multilevel"/>
    <w:tmpl w:val="C25029CE"/>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6" w15:restartNumberingAfterBreak="0">
    <w:nsid w:val="71C02942"/>
    <w:multiLevelType w:val="hybridMultilevel"/>
    <w:tmpl w:val="EE886D3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7" w15:restartNumberingAfterBreak="0">
    <w:nsid w:val="742215DB"/>
    <w:multiLevelType w:val="multilevel"/>
    <w:tmpl w:val="579C51B4"/>
    <w:lvl w:ilvl="0">
      <w:start w:val="4"/>
      <w:numFmt w:val="decimal"/>
      <w:lvlText w:val="%1"/>
      <w:lvlJc w:val="left"/>
      <w:pPr>
        <w:ind w:left="480" w:hanging="480"/>
      </w:pPr>
      <w:rPr>
        <w:rFonts w:hint="default"/>
        <w:i w:val="0"/>
      </w:rPr>
    </w:lvl>
    <w:lvl w:ilvl="1">
      <w:start w:val="5"/>
      <w:numFmt w:val="decimal"/>
      <w:lvlText w:val="%1.%2"/>
      <w:lvlJc w:val="left"/>
      <w:pPr>
        <w:ind w:left="480" w:hanging="480"/>
      </w:pPr>
      <w:rPr>
        <w:rFonts w:hint="default"/>
        <w:i w:val="0"/>
      </w:rPr>
    </w:lvl>
    <w:lvl w:ilvl="2">
      <w:start w:val="5"/>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98" w15:restartNumberingAfterBreak="0">
    <w:nsid w:val="76267358"/>
    <w:multiLevelType w:val="hybridMultilevel"/>
    <w:tmpl w:val="85BE4C72"/>
    <w:lvl w:ilvl="0" w:tplc="08090001">
      <w:start w:val="1"/>
      <w:numFmt w:val="bullet"/>
      <w:lvlText w:val=""/>
      <w:lvlJc w:val="left"/>
      <w:pPr>
        <w:ind w:left="1497" w:hanging="360"/>
      </w:pPr>
      <w:rPr>
        <w:rFonts w:ascii="Symbol" w:hAnsi="Symbol" w:hint="default"/>
      </w:rPr>
    </w:lvl>
    <w:lvl w:ilvl="1" w:tplc="08090003" w:tentative="1">
      <w:start w:val="1"/>
      <w:numFmt w:val="bullet"/>
      <w:lvlText w:val="o"/>
      <w:lvlJc w:val="left"/>
      <w:pPr>
        <w:ind w:left="2217" w:hanging="360"/>
      </w:pPr>
      <w:rPr>
        <w:rFonts w:ascii="Courier New" w:hAnsi="Courier New" w:cs="Courier New" w:hint="default"/>
      </w:rPr>
    </w:lvl>
    <w:lvl w:ilvl="2" w:tplc="08090005" w:tentative="1">
      <w:start w:val="1"/>
      <w:numFmt w:val="bullet"/>
      <w:lvlText w:val=""/>
      <w:lvlJc w:val="left"/>
      <w:pPr>
        <w:ind w:left="2937" w:hanging="360"/>
      </w:pPr>
      <w:rPr>
        <w:rFonts w:ascii="Wingdings" w:hAnsi="Wingdings" w:hint="default"/>
      </w:rPr>
    </w:lvl>
    <w:lvl w:ilvl="3" w:tplc="08090001" w:tentative="1">
      <w:start w:val="1"/>
      <w:numFmt w:val="bullet"/>
      <w:lvlText w:val=""/>
      <w:lvlJc w:val="left"/>
      <w:pPr>
        <w:ind w:left="3657" w:hanging="360"/>
      </w:pPr>
      <w:rPr>
        <w:rFonts w:ascii="Symbol" w:hAnsi="Symbol" w:hint="default"/>
      </w:rPr>
    </w:lvl>
    <w:lvl w:ilvl="4" w:tplc="08090003" w:tentative="1">
      <w:start w:val="1"/>
      <w:numFmt w:val="bullet"/>
      <w:lvlText w:val="o"/>
      <w:lvlJc w:val="left"/>
      <w:pPr>
        <w:ind w:left="4377" w:hanging="360"/>
      </w:pPr>
      <w:rPr>
        <w:rFonts w:ascii="Courier New" w:hAnsi="Courier New" w:cs="Courier New" w:hint="default"/>
      </w:rPr>
    </w:lvl>
    <w:lvl w:ilvl="5" w:tplc="08090005" w:tentative="1">
      <w:start w:val="1"/>
      <w:numFmt w:val="bullet"/>
      <w:lvlText w:val=""/>
      <w:lvlJc w:val="left"/>
      <w:pPr>
        <w:ind w:left="5097" w:hanging="360"/>
      </w:pPr>
      <w:rPr>
        <w:rFonts w:ascii="Wingdings" w:hAnsi="Wingdings" w:hint="default"/>
      </w:rPr>
    </w:lvl>
    <w:lvl w:ilvl="6" w:tplc="08090001" w:tentative="1">
      <w:start w:val="1"/>
      <w:numFmt w:val="bullet"/>
      <w:lvlText w:val=""/>
      <w:lvlJc w:val="left"/>
      <w:pPr>
        <w:ind w:left="5817" w:hanging="360"/>
      </w:pPr>
      <w:rPr>
        <w:rFonts w:ascii="Symbol" w:hAnsi="Symbol" w:hint="default"/>
      </w:rPr>
    </w:lvl>
    <w:lvl w:ilvl="7" w:tplc="08090003" w:tentative="1">
      <w:start w:val="1"/>
      <w:numFmt w:val="bullet"/>
      <w:lvlText w:val="o"/>
      <w:lvlJc w:val="left"/>
      <w:pPr>
        <w:ind w:left="6537" w:hanging="360"/>
      </w:pPr>
      <w:rPr>
        <w:rFonts w:ascii="Courier New" w:hAnsi="Courier New" w:cs="Courier New" w:hint="default"/>
      </w:rPr>
    </w:lvl>
    <w:lvl w:ilvl="8" w:tplc="08090005" w:tentative="1">
      <w:start w:val="1"/>
      <w:numFmt w:val="bullet"/>
      <w:lvlText w:val=""/>
      <w:lvlJc w:val="left"/>
      <w:pPr>
        <w:ind w:left="7257" w:hanging="360"/>
      </w:pPr>
      <w:rPr>
        <w:rFonts w:ascii="Wingdings" w:hAnsi="Wingdings" w:hint="default"/>
      </w:rPr>
    </w:lvl>
  </w:abstractNum>
  <w:abstractNum w:abstractNumId="99" w15:restartNumberingAfterBreak="0">
    <w:nsid w:val="76C9D485"/>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15:restartNumberingAfterBreak="0">
    <w:nsid w:val="778E4D1C"/>
    <w:multiLevelType w:val="multilevel"/>
    <w:tmpl w:val="7D7CA560"/>
    <w:numStyleLink w:val="NumberedBulletsList"/>
  </w:abstractNum>
  <w:abstractNum w:abstractNumId="101" w15:restartNumberingAfterBreak="0">
    <w:nsid w:val="785C362F"/>
    <w:multiLevelType w:val="hybridMultilevel"/>
    <w:tmpl w:val="E7CAC52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15:restartNumberingAfterBreak="0">
    <w:nsid w:val="78A5173D"/>
    <w:multiLevelType w:val="hybridMultilevel"/>
    <w:tmpl w:val="1B96BB10"/>
    <w:lvl w:ilvl="0" w:tplc="0D9EC414">
      <w:start w:val="1"/>
      <w:numFmt w:val="lowerLetter"/>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3" w15:restartNumberingAfterBreak="0">
    <w:nsid w:val="7D7B1A5F"/>
    <w:multiLevelType w:val="hybridMultilevel"/>
    <w:tmpl w:val="22C67E50"/>
    <w:lvl w:ilvl="0" w:tplc="5FD61DFE">
      <w:start w:val="1"/>
      <w:numFmt w:val="decimal"/>
      <w:pStyle w:val="SectionNumber"/>
      <w:lvlText w:val="%1"/>
      <w:lvlJc w:val="left"/>
      <w:pPr>
        <w:ind w:left="-1134" w:hanging="680"/>
      </w:pPr>
      <w:rPr>
        <w:rFonts w:asciiTheme="majorHAnsi" w:hAnsiTheme="majorHAnsi"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4" w15:restartNumberingAfterBreak="0">
    <w:nsid w:val="7EF37C54"/>
    <w:multiLevelType w:val="hybridMultilevel"/>
    <w:tmpl w:val="E9E0D4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 w15:restartNumberingAfterBreak="0">
    <w:nsid w:val="7F7D2CAB"/>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16cid:durableId="813334453">
    <w:abstractNumId w:val="9"/>
  </w:num>
  <w:num w:numId="2" w16cid:durableId="1609315127">
    <w:abstractNumId w:val="7"/>
  </w:num>
  <w:num w:numId="3" w16cid:durableId="1569076924">
    <w:abstractNumId w:val="6"/>
  </w:num>
  <w:num w:numId="4" w16cid:durableId="1935556519">
    <w:abstractNumId w:val="5"/>
  </w:num>
  <w:num w:numId="5" w16cid:durableId="403987826">
    <w:abstractNumId w:val="4"/>
  </w:num>
  <w:num w:numId="6" w16cid:durableId="155847183">
    <w:abstractNumId w:val="8"/>
  </w:num>
  <w:num w:numId="7" w16cid:durableId="406077293">
    <w:abstractNumId w:val="3"/>
  </w:num>
  <w:num w:numId="8" w16cid:durableId="1692485704">
    <w:abstractNumId w:val="2"/>
  </w:num>
  <w:num w:numId="9" w16cid:durableId="1946695043">
    <w:abstractNumId w:val="1"/>
  </w:num>
  <w:num w:numId="10" w16cid:durableId="1271668124">
    <w:abstractNumId w:val="0"/>
  </w:num>
  <w:num w:numId="11" w16cid:durableId="1911233617">
    <w:abstractNumId w:val="88"/>
  </w:num>
  <w:num w:numId="12" w16cid:durableId="2123498747">
    <w:abstractNumId w:val="42"/>
  </w:num>
  <w:num w:numId="13" w16cid:durableId="836186376">
    <w:abstractNumId w:val="103"/>
  </w:num>
  <w:num w:numId="14" w16cid:durableId="1058630275">
    <w:abstractNumId w:val="15"/>
  </w:num>
  <w:num w:numId="15" w16cid:durableId="1132791795">
    <w:abstractNumId w:val="100"/>
  </w:num>
  <w:num w:numId="16" w16cid:durableId="351810253">
    <w:abstractNumId w:val="22"/>
  </w:num>
  <w:num w:numId="17" w16cid:durableId="1578324660">
    <w:abstractNumId w:val="44"/>
  </w:num>
  <w:num w:numId="18" w16cid:durableId="1013806260">
    <w:abstractNumId w:val="24"/>
  </w:num>
  <w:num w:numId="19" w16cid:durableId="1913005288">
    <w:abstractNumId w:val="70"/>
  </w:num>
  <w:num w:numId="20" w16cid:durableId="1427116125">
    <w:abstractNumId w:val="64"/>
  </w:num>
  <w:num w:numId="21" w16cid:durableId="1637762878">
    <w:abstractNumId w:val="105"/>
  </w:num>
  <w:num w:numId="22" w16cid:durableId="2032877066">
    <w:abstractNumId w:val="76"/>
  </w:num>
  <w:num w:numId="23" w16cid:durableId="668219763">
    <w:abstractNumId w:val="21"/>
    <w:lvlOverride w:ilvl="0">
      <w:startOverride w:val="1"/>
    </w:lvlOverride>
    <w:lvlOverride w:ilvl="1"/>
    <w:lvlOverride w:ilvl="2"/>
    <w:lvlOverride w:ilvl="3"/>
    <w:lvlOverride w:ilvl="4"/>
    <w:lvlOverride w:ilvl="5"/>
    <w:lvlOverride w:ilvl="6"/>
    <w:lvlOverride w:ilvl="7"/>
    <w:lvlOverride w:ilvl="8"/>
  </w:num>
  <w:num w:numId="24" w16cid:durableId="4404245">
    <w:abstractNumId w:val="84"/>
  </w:num>
  <w:num w:numId="25" w16cid:durableId="1525241093">
    <w:abstractNumId w:val="105"/>
  </w:num>
  <w:num w:numId="26" w16cid:durableId="104037451">
    <w:abstractNumId w:val="71"/>
  </w:num>
  <w:num w:numId="27" w16cid:durableId="887259134">
    <w:abstractNumId w:val="77"/>
  </w:num>
  <w:num w:numId="28" w16cid:durableId="1276014236">
    <w:abstractNumId w:val="35"/>
  </w:num>
  <w:num w:numId="29" w16cid:durableId="1104377032">
    <w:abstractNumId w:val="58"/>
  </w:num>
  <w:num w:numId="30" w16cid:durableId="505827571">
    <w:abstractNumId w:val="17"/>
  </w:num>
  <w:num w:numId="31" w16cid:durableId="893349066">
    <w:abstractNumId w:val="81"/>
  </w:num>
  <w:num w:numId="32" w16cid:durableId="1086224610">
    <w:abstractNumId w:val="93"/>
  </w:num>
  <w:num w:numId="33" w16cid:durableId="848451648">
    <w:abstractNumId w:val="49"/>
  </w:num>
  <w:num w:numId="34" w16cid:durableId="254018018">
    <w:abstractNumId w:val="29"/>
  </w:num>
  <w:num w:numId="35" w16cid:durableId="1717199119">
    <w:abstractNumId w:val="72"/>
  </w:num>
  <w:num w:numId="36" w16cid:durableId="1842113915">
    <w:abstractNumId w:val="98"/>
  </w:num>
  <w:num w:numId="37" w16cid:durableId="1240167928">
    <w:abstractNumId w:val="39"/>
  </w:num>
  <w:num w:numId="38" w16cid:durableId="26027887">
    <w:abstractNumId w:val="31"/>
  </w:num>
  <w:num w:numId="39" w16cid:durableId="565803621">
    <w:abstractNumId w:val="79"/>
  </w:num>
  <w:num w:numId="40" w16cid:durableId="1325203735">
    <w:abstractNumId w:val="86"/>
  </w:num>
  <w:num w:numId="41" w16cid:durableId="2101025682">
    <w:abstractNumId w:val="52"/>
  </w:num>
  <w:num w:numId="42" w16cid:durableId="111170829">
    <w:abstractNumId w:val="76"/>
    <w:lvlOverride w:ilvl="0">
      <w:startOverride w:val="1"/>
    </w:lvlOverride>
  </w:num>
  <w:num w:numId="43" w16cid:durableId="258635672">
    <w:abstractNumId w:val="36"/>
  </w:num>
  <w:num w:numId="44" w16cid:durableId="1151677797">
    <w:abstractNumId w:val="67"/>
  </w:num>
  <w:num w:numId="45" w16cid:durableId="1978300068">
    <w:abstractNumId w:val="13"/>
  </w:num>
  <w:num w:numId="46" w16cid:durableId="1476678292">
    <w:abstractNumId w:val="74"/>
  </w:num>
  <w:num w:numId="47" w16cid:durableId="901601034">
    <w:abstractNumId w:val="57"/>
  </w:num>
  <w:num w:numId="48" w16cid:durableId="534343284">
    <w:abstractNumId w:val="20"/>
  </w:num>
  <w:num w:numId="49" w16cid:durableId="992373844">
    <w:abstractNumId w:val="101"/>
  </w:num>
  <w:num w:numId="50" w16cid:durableId="1093665625">
    <w:abstractNumId w:val="91"/>
  </w:num>
  <w:num w:numId="51" w16cid:durableId="468595898">
    <w:abstractNumId w:val="92"/>
  </w:num>
  <w:num w:numId="52" w16cid:durableId="1884173008">
    <w:abstractNumId w:val="66"/>
  </w:num>
  <w:num w:numId="53" w16cid:durableId="1071151661">
    <w:abstractNumId w:val="14"/>
  </w:num>
  <w:num w:numId="54" w16cid:durableId="702940731">
    <w:abstractNumId w:val="32"/>
  </w:num>
  <w:num w:numId="55" w16cid:durableId="223874544">
    <w:abstractNumId w:val="45"/>
  </w:num>
  <w:num w:numId="56" w16cid:durableId="1405296848">
    <w:abstractNumId w:val="16"/>
  </w:num>
  <w:num w:numId="57" w16cid:durableId="1822573225">
    <w:abstractNumId w:val="83"/>
  </w:num>
  <w:num w:numId="58" w16cid:durableId="626157540">
    <w:abstractNumId w:val="50"/>
  </w:num>
  <w:num w:numId="59" w16cid:durableId="325210931">
    <w:abstractNumId w:val="46"/>
  </w:num>
  <w:num w:numId="60" w16cid:durableId="1375811665">
    <w:abstractNumId w:val="47"/>
  </w:num>
  <w:num w:numId="61" w16cid:durableId="518356198">
    <w:abstractNumId w:val="73"/>
  </w:num>
  <w:num w:numId="62" w16cid:durableId="688609158">
    <w:abstractNumId w:val="54"/>
  </w:num>
  <w:num w:numId="63" w16cid:durableId="1904178033">
    <w:abstractNumId w:val="102"/>
  </w:num>
  <w:num w:numId="64" w16cid:durableId="1984651761">
    <w:abstractNumId w:val="56"/>
  </w:num>
  <w:num w:numId="65" w16cid:durableId="1027683340">
    <w:abstractNumId w:val="65"/>
  </w:num>
  <w:num w:numId="66" w16cid:durableId="1911496088">
    <w:abstractNumId w:val="63"/>
  </w:num>
  <w:num w:numId="67" w16cid:durableId="538014788">
    <w:abstractNumId w:val="43"/>
  </w:num>
  <w:num w:numId="68" w16cid:durableId="251859739">
    <w:abstractNumId w:val="18"/>
  </w:num>
  <w:num w:numId="69" w16cid:durableId="1117333584">
    <w:abstractNumId w:val="10"/>
  </w:num>
  <w:num w:numId="70" w16cid:durableId="729962166">
    <w:abstractNumId w:val="59"/>
  </w:num>
  <w:num w:numId="71" w16cid:durableId="1050567889">
    <w:abstractNumId w:val="90"/>
  </w:num>
  <w:num w:numId="72" w16cid:durableId="1483235357">
    <w:abstractNumId w:val="53"/>
  </w:num>
  <w:num w:numId="73" w16cid:durableId="228806518">
    <w:abstractNumId w:val="87"/>
  </w:num>
  <w:num w:numId="74" w16cid:durableId="387194728">
    <w:abstractNumId w:val="23"/>
  </w:num>
  <w:num w:numId="75" w16cid:durableId="745028326">
    <w:abstractNumId w:val="30"/>
  </w:num>
  <w:num w:numId="76" w16cid:durableId="1320425760">
    <w:abstractNumId w:val="95"/>
  </w:num>
  <w:num w:numId="77" w16cid:durableId="179780467">
    <w:abstractNumId w:val="89"/>
  </w:num>
  <w:num w:numId="78" w16cid:durableId="543829415">
    <w:abstractNumId w:val="48"/>
  </w:num>
  <w:num w:numId="79" w16cid:durableId="1968779988">
    <w:abstractNumId w:val="97"/>
  </w:num>
  <w:num w:numId="80" w16cid:durableId="164593123">
    <w:abstractNumId w:val="12"/>
  </w:num>
  <w:num w:numId="81" w16cid:durableId="843789699">
    <w:abstractNumId w:val="85"/>
  </w:num>
  <w:num w:numId="82" w16cid:durableId="589392570">
    <w:abstractNumId w:val="25"/>
  </w:num>
  <w:num w:numId="83" w16cid:durableId="188758537">
    <w:abstractNumId w:val="38"/>
  </w:num>
  <w:num w:numId="84" w16cid:durableId="693068726">
    <w:abstractNumId w:val="96"/>
  </w:num>
  <w:num w:numId="85" w16cid:durableId="1469323789">
    <w:abstractNumId w:val="27"/>
  </w:num>
  <w:num w:numId="86" w16cid:durableId="372534826">
    <w:abstractNumId w:val="51"/>
  </w:num>
  <w:num w:numId="87" w16cid:durableId="446434669">
    <w:abstractNumId w:val="68"/>
  </w:num>
  <w:num w:numId="88" w16cid:durableId="1536039088">
    <w:abstractNumId w:val="19"/>
  </w:num>
  <w:num w:numId="89" w16cid:durableId="48697874">
    <w:abstractNumId w:val="28"/>
  </w:num>
  <w:num w:numId="90" w16cid:durableId="1318609978">
    <w:abstractNumId w:val="80"/>
  </w:num>
  <w:num w:numId="91" w16cid:durableId="1600025194">
    <w:abstractNumId w:val="11"/>
  </w:num>
  <w:num w:numId="92" w16cid:durableId="1117287702">
    <w:abstractNumId w:val="37"/>
  </w:num>
  <w:num w:numId="93" w16cid:durableId="1549293598">
    <w:abstractNumId w:val="62"/>
  </w:num>
  <w:num w:numId="94" w16cid:durableId="523976782">
    <w:abstractNumId w:val="60"/>
  </w:num>
  <w:num w:numId="95" w16cid:durableId="1161965522">
    <w:abstractNumId w:val="33"/>
  </w:num>
  <w:num w:numId="96" w16cid:durableId="517816090">
    <w:abstractNumId w:val="61"/>
  </w:num>
  <w:num w:numId="97" w16cid:durableId="1927037514">
    <w:abstractNumId w:val="104"/>
  </w:num>
  <w:num w:numId="98" w16cid:durableId="1260141395">
    <w:abstractNumId w:val="75"/>
  </w:num>
  <w:num w:numId="99" w16cid:durableId="1845702393">
    <w:abstractNumId w:val="41"/>
  </w:num>
  <w:num w:numId="100" w16cid:durableId="314795318">
    <w:abstractNumId w:val="55"/>
  </w:num>
  <w:num w:numId="101" w16cid:durableId="1265960335">
    <w:abstractNumId w:val="78"/>
  </w:num>
  <w:num w:numId="102" w16cid:durableId="384371951">
    <w:abstractNumId w:val="34"/>
  </w:num>
  <w:num w:numId="103" w16cid:durableId="523372080">
    <w:abstractNumId w:val="94"/>
  </w:num>
  <w:num w:numId="104" w16cid:durableId="1577201687">
    <w:abstractNumId w:val="82"/>
  </w:num>
  <w:num w:numId="105" w16cid:durableId="385185934">
    <w:abstractNumId w:val="26"/>
  </w:num>
  <w:num w:numId="106" w16cid:durableId="278998547">
    <w:abstractNumId w:val="69"/>
  </w:num>
  <w:num w:numId="107" w16cid:durableId="1010137732">
    <w:abstractNumId w:val="99"/>
  </w:num>
  <w:num w:numId="108" w16cid:durableId="450785506">
    <w:abstractNumId w:val="40"/>
  </w:num>
  <w:numIdMacAtCleanup w:val="10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uart McLarnon (NESO)">
    <w15:presenceInfo w15:providerId="AD" w15:userId="S::Stuart.McLarnon@uk.nationalgrid.com::aabfa7d2-d409-4123-a4d2-48bdba79e0e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trackRevisions/>
  <w:defaultTabStop w:val="720"/>
  <w:defaultTableStyle w:val="NationalGrid"/>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45D"/>
    <w:rsid w:val="00000416"/>
    <w:rsid w:val="0000092C"/>
    <w:rsid w:val="00000FFF"/>
    <w:rsid w:val="000017C7"/>
    <w:rsid w:val="00002EAF"/>
    <w:rsid w:val="00002F94"/>
    <w:rsid w:val="0000315C"/>
    <w:rsid w:val="000044C0"/>
    <w:rsid w:val="0000524D"/>
    <w:rsid w:val="000059DD"/>
    <w:rsid w:val="00006447"/>
    <w:rsid w:val="00006EC8"/>
    <w:rsid w:val="00007028"/>
    <w:rsid w:val="00010430"/>
    <w:rsid w:val="000104DD"/>
    <w:rsid w:val="00011992"/>
    <w:rsid w:val="000119C7"/>
    <w:rsid w:val="00011C2C"/>
    <w:rsid w:val="00013752"/>
    <w:rsid w:val="00013E21"/>
    <w:rsid w:val="000143CF"/>
    <w:rsid w:val="00014458"/>
    <w:rsid w:val="00015A2A"/>
    <w:rsid w:val="000203F7"/>
    <w:rsid w:val="000208CF"/>
    <w:rsid w:val="00021319"/>
    <w:rsid w:val="000213BA"/>
    <w:rsid w:val="00021423"/>
    <w:rsid w:val="0002147B"/>
    <w:rsid w:val="0002179F"/>
    <w:rsid w:val="000218CE"/>
    <w:rsid w:val="000226A1"/>
    <w:rsid w:val="00022819"/>
    <w:rsid w:val="00022B39"/>
    <w:rsid w:val="00022BAE"/>
    <w:rsid w:val="000236D7"/>
    <w:rsid w:val="00023CC5"/>
    <w:rsid w:val="00023D3F"/>
    <w:rsid w:val="0002463D"/>
    <w:rsid w:val="000246B0"/>
    <w:rsid w:val="000266A9"/>
    <w:rsid w:val="00027044"/>
    <w:rsid w:val="00027074"/>
    <w:rsid w:val="00027845"/>
    <w:rsid w:val="00030017"/>
    <w:rsid w:val="000303A3"/>
    <w:rsid w:val="00030548"/>
    <w:rsid w:val="00031305"/>
    <w:rsid w:val="0003185F"/>
    <w:rsid w:val="00032812"/>
    <w:rsid w:val="000332D2"/>
    <w:rsid w:val="0003395B"/>
    <w:rsid w:val="000347AB"/>
    <w:rsid w:val="00034DE8"/>
    <w:rsid w:val="00034F7A"/>
    <w:rsid w:val="00036E0D"/>
    <w:rsid w:val="00036ECA"/>
    <w:rsid w:val="00037098"/>
    <w:rsid w:val="00037D0E"/>
    <w:rsid w:val="00037DC9"/>
    <w:rsid w:val="00040346"/>
    <w:rsid w:val="00040C77"/>
    <w:rsid w:val="00041822"/>
    <w:rsid w:val="0004185A"/>
    <w:rsid w:val="00041BFC"/>
    <w:rsid w:val="000421C8"/>
    <w:rsid w:val="0004277D"/>
    <w:rsid w:val="00043292"/>
    <w:rsid w:val="00043572"/>
    <w:rsid w:val="000436D6"/>
    <w:rsid w:val="00043758"/>
    <w:rsid w:val="000438E6"/>
    <w:rsid w:val="00043FC1"/>
    <w:rsid w:val="00044065"/>
    <w:rsid w:val="000440A5"/>
    <w:rsid w:val="00044DA4"/>
    <w:rsid w:val="000457E0"/>
    <w:rsid w:val="00045811"/>
    <w:rsid w:val="0004599D"/>
    <w:rsid w:val="00046D23"/>
    <w:rsid w:val="000501BC"/>
    <w:rsid w:val="00050CAB"/>
    <w:rsid w:val="00051BDA"/>
    <w:rsid w:val="00052567"/>
    <w:rsid w:val="00053545"/>
    <w:rsid w:val="000538CA"/>
    <w:rsid w:val="00053BA5"/>
    <w:rsid w:val="00055072"/>
    <w:rsid w:val="000556E6"/>
    <w:rsid w:val="0005782E"/>
    <w:rsid w:val="00060FB6"/>
    <w:rsid w:val="0006157F"/>
    <w:rsid w:val="00061FBD"/>
    <w:rsid w:val="0006260B"/>
    <w:rsid w:val="00062681"/>
    <w:rsid w:val="00062A59"/>
    <w:rsid w:val="00062B8A"/>
    <w:rsid w:val="00062E14"/>
    <w:rsid w:val="000634D9"/>
    <w:rsid w:val="000638EF"/>
    <w:rsid w:val="00063CFD"/>
    <w:rsid w:val="000647ED"/>
    <w:rsid w:val="00064FB3"/>
    <w:rsid w:val="0006536F"/>
    <w:rsid w:val="000655C6"/>
    <w:rsid w:val="00065DF3"/>
    <w:rsid w:val="000666C4"/>
    <w:rsid w:val="00066ABB"/>
    <w:rsid w:val="00067FC7"/>
    <w:rsid w:val="00070BFC"/>
    <w:rsid w:val="000714D9"/>
    <w:rsid w:val="000714E6"/>
    <w:rsid w:val="00071D30"/>
    <w:rsid w:val="00071FE5"/>
    <w:rsid w:val="00072FFA"/>
    <w:rsid w:val="00073245"/>
    <w:rsid w:val="000738C2"/>
    <w:rsid w:val="00073AA7"/>
    <w:rsid w:val="00073F44"/>
    <w:rsid w:val="000741FA"/>
    <w:rsid w:val="000746D3"/>
    <w:rsid w:val="000749FA"/>
    <w:rsid w:val="00075F52"/>
    <w:rsid w:val="00076586"/>
    <w:rsid w:val="000769CA"/>
    <w:rsid w:val="00076FEB"/>
    <w:rsid w:val="000772BB"/>
    <w:rsid w:val="00077492"/>
    <w:rsid w:val="00080B6C"/>
    <w:rsid w:val="00081106"/>
    <w:rsid w:val="000812AD"/>
    <w:rsid w:val="000814BB"/>
    <w:rsid w:val="000816B3"/>
    <w:rsid w:val="00081F84"/>
    <w:rsid w:val="00081FD6"/>
    <w:rsid w:val="000821BE"/>
    <w:rsid w:val="00082B5A"/>
    <w:rsid w:val="00083974"/>
    <w:rsid w:val="00083E12"/>
    <w:rsid w:val="00083E51"/>
    <w:rsid w:val="00083FD7"/>
    <w:rsid w:val="000846E8"/>
    <w:rsid w:val="000847DC"/>
    <w:rsid w:val="00084C5F"/>
    <w:rsid w:val="0008558D"/>
    <w:rsid w:val="00086BC3"/>
    <w:rsid w:val="00086D14"/>
    <w:rsid w:val="00086E8B"/>
    <w:rsid w:val="00087020"/>
    <w:rsid w:val="000876D6"/>
    <w:rsid w:val="0009097A"/>
    <w:rsid w:val="00091A6C"/>
    <w:rsid w:val="0009211E"/>
    <w:rsid w:val="000923D5"/>
    <w:rsid w:val="0009276B"/>
    <w:rsid w:val="00092BBE"/>
    <w:rsid w:val="00092C02"/>
    <w:rsid w:val="00092D2F"/>
    <w:rsid w:val="00092E82"/>
    <w:rsid w:val="00093369"/>
    <w:rsid w:val="000946F1"/>
    <w:rsid w:val="00094E5F"/>
    <w:rsid w:val="0009609C"/>
    <w:rsid w:val="000966D4"/>
    <w:rsid w:val="00096C77"/>
    <w:rsid w:val="00097FED"/>
    <w:rsid w:val="000A0EE8"/>
    <w:rsid w:val="000A1C65"/>
    <w:rsid w:val="000A2C20"/>
    <w:rsid w:val="000A3870"/>
    <w:rsid w:val="000A4368"/>
    <w:rsid w:val="000A4541"/>
    <w:rsid w:val="000A4598"/>
    <w:rsid w:val="000A4F99"/>
    <w:rsid w:val="000A64B4"/>
    <w:rsid w:val="000A7017"/>
    <w:rsid w:val="000B0F9C"/>
    <w:rsid w:val="000B19B2"/>
    <w:rsid w:val="000B296B"/>
    <w:rsid w:val="000B304C"/>
    <w:rsid w:val="000B33FB"/>
    <w:rsid w:val="000B3AC8"/>
    <w:rsid w:val="000B3B36"/>
    <w:rsid w:val="000B3F97"/>
    <w:rsid w:val="000B475E"/>
    <w:rsid w:val="000B5338"/>
    <w:rsid w:val="000B5FD5"/>
    <w:rsid w:val="000B6756"/>
    <w:rsid w:val="000B6A4C"/>
    <w:rsid w:val="000B7E99"/>
    <w:rsid w:val="000C0366"/>
    <w:rsid w:val="000C0D0A"/>
    <w:rsid w:val="000C2CEA"/>
    <w:rsid w:val="000C35E2"/>
    <w:rsid w:val="000C3953"/>
    <w:rsid w:val="000C3D05"/>
    <w:rsid w:val="000C5017"/>
    <w:rsid w:val="000C53DB"/>
    <w:rsid w:val="000C64F6"/>
    <w:rsid w:val="000C66C7"/>
    <w:rsid w:val="000C6DA8"/>
    <w:rsid w:val="000C7430"/>
    <w:rsid w:val="000D03BE"/>
    <w:rsid w:val="000D16EC"/>
    <w:rsid w:val="000D2220"/>
    <w:rsid w:val="000D3A7B"/>
    <w:rsid w:val="000D3E58"/>
    <w:rsid w:val="000D4C01"/>
    <w:rsid w:val="000D4E21"/>
    <w:rsid w:val="000D563D"/>
    <w:rsid w:val="000D5B6E"/>
    <w:rsid w:val="000D65A7"/>
    <w:rsid w:val="000D7BD3"/>
    <w:rsid w:val="000E068A"/>
    <w:rsid w:val="000E1D8D"/>
    <w:rsid w:val="000E1ECB"/>
    <w:rsid w:val="000E2331"/>
    <w:rsid w:val="000E3824"/>
    <w:rsid w:val="000E4263"/>
    <w:rsid w:val="000E43B5"/>
    <w:rsid w:val="000E496F"/>
    <w:rsid w:val="000E507A"/>
    <w:rsid w:val="000E5122"/>
    <w:rsid w:val="000E6380"/>
    <w:rsid w:val="000E6C6B"/>
    <w:rsid w:val="000E71AD"/>
    <w:rsid w:val="000E74B9"/>
    <w:rsid w:val="000E7F8A"/>
    <w:rsid w:val="000F033D"/>
    <w:rsid w:val="000F0452"/>
    <w:rsid w:val="000F0DFB"/>
    <w:rsid w:val="000F120C"/>
    <w:rsid w:val="000F224C"/>
    <w:rsid w:val="000F2781"/>
    <w:rsid w:val="000F3B4B"/>
    <w:rsid w:val="000F3E38"/>
    <w:rsid w:val="000F5DF1"/>
    <w:rsid w:val="000F65D6"/>
    <w:rsid w:val="000F67B8"/>
    <w:rsid w:val="001007CC"/>
    <w:rsid w:val="0010311E"/>
    <w:rsid w:val="00103BED"/>
    <w:rsid w:val="00103DA4"/>
    <w:rsid w:val="001053BA"/>
    <w:rsid w:val="001060D4"/>
    <w:rsid w:val="001060E8"/>
    <w:rsid w:val="00106B84"/>
    <w:rsid w:val="00107C4C"/>
    <w:rsid w:val="00107FEF"/>
    <w:rsid w:val="00110513"/>
    <w:rsid w:val="00110F32"/>
    <w:rsid w:val="00111418"/>
    <w:rsid w:val="001122FE"/>
    <w:rsid w:val="00112C46"/>
    <w:rsid w:val="001135E8"/>
    <w:rsid w:val="001137FB"/>
    <w:rsid w:val="0011389F"/>
    <w:rsid w:val="00113BF5"/>
    <w:rsid w:val="00113CB3"/>
    <w:rsid w:val="00113EA7"/>
    <w:rsid w:val="00113F39"/>
    <w:rsid w:val="0011423A"/>
    <w:rsid w:val="001145E7"/>
    <w:rsid w:val="001155B3"/>
    <w:rsid w:val="00115BAF"/>
    <w:rsid w:val="00116009"/>
    <w:rsid w:val="00116AEB"/>
    <w:rsid w:val="001173F1"/>
    <w:rsid w:val="00117791"/>
    <w:rsid w:val="00117DA6"/>
    <w:rsid w:val="001203FF"/>
    <w:rsid w:val="00120547"/>
    <w:rsid w:val="001208F9"/>
    <w:rsid w:val="001215FA"/>
    <w:rsid w:val="00124068"/>
    <w:rsid w:val="00124925"/>
    <w:rsid w:val="00124E29"/>
    <w:rsid w:val="0012542D"/>
    <w:rsid w:val="001258BB"/>
    <w:rsid w:val="001261EE"/>
    <w:rsid w:val="00126DDE"/>
    <w:rsid w:val="00127759"/>
    <w:rsid w:val="001277BE"/>
    <w:rsid w:val="00130F65"/>
    <w:rsid w:val="001310F0"/>
    <w:rsid w:val="0013122B"/>
    <w:rsid w:val="0013223F"/>
    <w:rsid w:val="00132C86"/>
    <w:rsid w:val="001340C9"/>
    <w:rsid w:val="001349FB"/>
    <w:rsid w:val="00134AC2"/>
    <w:rsid w:val="00134AF9"/>
    <w:rsid w:val="00134E12"/>
    <w:rsid w:val="00134F82"/>
    <w:rsid w:val="00135AB7"/>
    <w:rsid w:val="00135F0F"/>
    <w:rsid w:val="0013659A"/>
    <w:rsid w:val="0013660B"/>
    <w:rsid w:val="00136B6F"/>
    <w:rsid w:val="00137D1B"/>
    <w:rsid w:val="00137F1E"/>
    <w:rsid w:val="001406A7"/>
    <w:rsid w:val="0014185A"/>
    <w:rsid w:val="00141869"/>
    <w:rsid w:val="00141AC1"/>
    <w:rsid w:val="001426CA"/>
    <w:rsid w:val="0014293F"/>
    <w:rsid w:val="001433C9"/>
    <w:rsid w:val="00143C56"/>
    <w:rsid w:val="0014454C"/>
    <w:rsid w:val="001446CA"/>
    <w:rsid w:val="00144C22"/>
    <w:rsid w:val="00144D31"/>
    <w:rsid w:val="00146202"/>
    <w:rsid w:val="00146DE3"/>
    <w:rsid w:val="00146EC7"/>
    <w:rsid w:val="00147154"/>
    <w:rsid w:val="00147BF4"/>
    <w:rsid w:val="001502A6"/>
    <w:rsid w:val="001510CA"/>
    <w:rsid w:val="001516B9"/>
    <w:rsid w:val="00151D8A"/>
    <w:rsid w:val="00152912"/>
    <w:rsid w:val="00152DF0"/>
    <w:rsid w:val="00153066"/>
    <w:rsid w:val="001535B0"/>
    <w:rsid w:val="001536C3"/>
    <w:rsid w:val="00153CA9"/>
    <w:rsid w:val="00154713"/>
    <w:rsid w:val="00154C3B"/>
    <w:rsid w:val="00155E29"/>
    <w:rsid w:val="00160853"/>
    <w:rsid w:val="00160DA6"/>
    <w:rsid w:val="00160F32"/>
    <w:rsid w:val="00162709"/>
    <w:rsid w:val="00162ADF"/>
    <w:rsid w:val="00162E93"/>
    <w:rsid w:val="0016337B"/>
    <w:rsid w:val="00163616"/>
    <w:rsid w:val="00164401"/>
    <w:rsid w:val="0016480C"/>
    <w:rsid w:val="00164E8E"/>
    <w:rsid w:val="001655CB"/>
    <w:rsid w:val="0016594A"/>
    <w:rsid w:val="001662A5"/>
    <w:rsid w:val="00166307"/>
    <w:rsid w:val="001668BE"/>
    <w:rsid w:val="00166A57"/>
    <w:rsid w:val="00166B7B"/>
    <w:rsid w:val="0016758D"/>
    <w:rsid w:val="001675DE"/>
    <w:rsid w:val="00167EDC"/>
    <w:rsid w:val="00167F6A"/>
    <w:rsid w:val="00170B39"/>
    <w:rsid w:val="0017104D"/>
    <w:rsid w:val="0017122F"/>
    <w:rsid w:val="001722A3"/>
    <w:rsid w:val="001722AB"/>
    <w:rsid w:val="00172340"/>
    <w:rsid w:val="00172569"/>
    <w:rsid w:val="0017274A"/>
    <w:rsid w:val="00172D2F"/>
    <w:rsid w:val="00173215"/>
    <w:rsid w:val="0017346A"/>
    <w:rsid w:val="00173FC9"/>
    <w:rsid w:val="00174406"/>
    <w:rsid w:val="00174F53"/>
    <w:rsid w:val="0017581D"/>
    <w:rsid w:val="00176443"/>
    <w:rsid w:val="00176FB8"/>
    <w:rsid w:val="00177CCF"/>
    <w:rsid w:val="001806ED"/>
    <w:rsid w:val="00181B49"/>
    <w:rsid w:val="00182168"/>
    <w:rsid w:val="00186A6D"/>
    <w:rsid w:val="00186DF4"/>
    <w:rsid w:val="00186FE8"/>
    <w:rsid w:val="00187AEF"/>
    <w:rsid w:val="00187E75"/>
    <w:rsid w:val="00190A8D"/>
    <w:rsid w:val="001917FE"/>
    <w:rsid w:val="00191DCD"/>
    <w:rsid w:val="001920B4"/>
    <w:rsid w:val="001935DE"/>
    <w:rsid w:val="001938FD"/>
    <w:rsid w:val="00193E2E"/>
    <w:rsid w:val="00193F3F"/>
    <w:rsid w:val="0019567E"/>
    <w:rsid w:val="00195C2B"/>
    <w:rsid w:val="00196281"/>
    <w:rsid w:val="0019677B"/>
    <w:rsid w:val="00196A2C"/>
    <w:rsid w:val="001A0D0A"/>
    <w:rsid w:val="001A0E5B"/>
    <w:rsid w:val="001A170B"/>
    <w:rsid w:val="001A24B0"/>
    <w:rsid w:val="001A343E"/>
    <w:rsid w:val="001A3AD0"/>
    <w:rsid w:val="001A3BE2"/>
    <w:rsid w:val="001A40A7"/>
    <w:rsid w:val="001A44FD"/>
    <w:rsid w:val="001A466F"/>
    <w:rsid w:val="001A4EB3"/>
    <w:rsid w:val="001A574A"/>
    <w:rsid w:val="001A593A"/>
    <w:rsid w:val="001B1CF5"/>
    <w:rsid w:val="001B3188"/>
    <w:rsid w:val="001B3315"/>
    <w:rsid w:val="001B33CC"/>
    <w:rsid w:val="001B3799"/>
    <w:rsid w:val="001B4229"/>
    <w:rsid w:val="001B5463"/>
    <w:rsid w:val="001B60BF"/>
    <w:rsid w:val="001B6580"/>
    <w:rsid w:val="001B6B0A"/>
    <w:rsid w:val="001B799C"/>
    <w:rsid w:val="001B7A30"/>
    <w:rsid w:val="001B7D49"/>
    <w:rsid w:val="001C0639"/>
    <w:rsid w:val="001C1419"/>
    <w:rsid w:val="001C1745"/>
    <w:rsid w:val="001C185D"/>
    <w:rsid w:val="001C1930"/>
    <w:rsid w:val="001C1B90"/>
    <w:rsid w:val="001C26AD"/>
    <w:rsid w:val="001C2A96"/>
    <w:rsid w:val="001C30D3"/>
    <w:rsid w:val="001C3FC1"/>
    <w:rsid w:val="001C4ABF"/>
    <w:rsid w:val="001C4DB5"/>
    <w:rsid w:val="001C62FA"/>
    <w:rsid w:val="001C66B1"/>
    <w:rsid w:val="001C67DA"/>
    <w:rsid w:val="001D00F7"/>
    <w:rsid w:val="001D14F7"/>
    <w:rsid w:val="001D26B9"/>
    <w:rsid w:val="001D297B"/>
    <w:rsid w:val="001D2FA5"/>
    <w:rsid w:val="001D3F25"/>
    <w:rsid w:val="001D5437"/>
    <w:rsid w:val="001D5C75"/>
    <w:rsid w:val="001D682C"/>
    <w:rsid w:val="001D7879"/>
    <w:rsid w:val="001E1C0C"/>
    <w:rsid w:val="001E1F49"/>
    <w:rsid w:val="001E2110"/>
    <w:rsid w:val="001E2E4F"/>
    <w:rsid w:val="001E372F"/>
    <w:rsid w:val="001E3764"/>
    <w:rsid w:val="001E3AFA"/>
    <w:rsid w:val="001E40C5"/>
    <w:rsid w:val="001E4132"/>
    <w:rsid w:val="001E4924"/>
    <w:rsid w:val="001E54FC"/>
    <w:rsid w:val="001E5554"/>
    <w:rsid w:val="001E5808"/>
    <w:rsid w:val="001E6636"/>
    <w:rsid w:val="001E6751"/>
    <w:rsid w:val="001E69BC"/>
    <w:rsid w:val="001E70D2"/>
    <w:rsid w:val="001E74F3"/>
    <w:rsid w:val="001E7596"/>
    <w:rsid w:val="001E7752"/>
    <w:rsid w:val="001E7932"/>
    <w:rsid w:val="001E7F97"/>
    <w:rsid w:val="001F04C9"/>
    <w:rsid w:val="001F0FD2"/>
    <w:rsid w:val="001F101E"/>
    <w:rsid w:val="001F1748"/>
    <w:rsid w:val="001F364B"/>
    <w:rsid w:val="001F3D24"/>
    <w:rsid w:val="001F3F26"/>
    <w:rsid w:val="001F4DAE"/>
    <w:rsid w:val="001F4FC6"/>
    <w:rsid w:val="001F5541"/>
    <w:rsid w:val="001F59A5"/>
    <w:rsid w:val="001F59CD"/>
    <w:rsid w:val="001F6599"/>
    <w:rsid w:val="001F6EA4"/>
    <w:rsid w:val="001F6F8D"/>
    <w:rsid w:val="001F77DC"/>
    <w:rsid w:val="00200319"/>
    <w:rsid w:val="002005E2"/>
    <w:rsid w:val="00200E17"/>
    <w:rsid w:val="0020128F"/>
    <w:rsid w:val="0020555B"/>
    <w:rsid w:val="00206604"/>
    <w:rsid w:val="002071F6"/>
    <w:rsid w:val="002071FF"/>
    <w:rsid w:val="0020728D"/>
    <w:rsid w:val="00207EBF"/>
    <w:rsid w:val="00207FF1"/>
    <w:rsid w:val="0021126A"/>
    <w:rsid w:val="002121DE"/>
    <w:rsid w:val="002122D2"/>
    <w:rsid w:val="00213A01"/>
    <w:rsid w:val="00213B3F"/>
    <w:rsid w:val="00213FC7"/>
    <w:rsid w:val="0021404C"/>
    <w:rsid w:val="00214B18"/>
    <w:rsid w:val="00214DE7"/>
    <w:rsid w:val="0021513D"/>
    <w:rsid w:val="00215172"/>
    <w:rsid w:val="002152FA"/>
    <w:rsid w:val="00215492"/>
    <w:rsid w:val="00215B3E"/>
    <w:rsid w:val="00216034"/>
    <w:rsid w:val="00216A65"/>
    <w:rsid w:val="00216DDE"/>
    <w:rsid w:val="002172FE"/>
    <w:rsid w:val="00217572"/>
    <w:rsid w:val="00220292"/>
    <w:rsid w:val="002209A6"/>
    <w:rsid w:val="00221B5A"/>
    <w:rsid w:val="002226E8"/>
    <w:rsid w:val="0022276D"/>
    <w:rsid w:val="002228F3"/>
    <w:rsid w:val="00223A62"/>
    <w:rsid w:val="0022494E"/>
    <w:rsid w:val="002249DB"/>
    <w:rsid w:val="00224DCF"/>
    <w:rsid w:val="00225056"/>
    <w:rsid w:val="002250FC"/>
    <w:rsid w:val="002258C2"/>
    <w:rsid w:val="00226DDB"/>
    <w:rsid w:val="00226EAA"/>
    <w:rsid w:val="00227DA0"/>
    <w:rsid w:val="00227DEE"/>
    <w:rsid w:val="002327FC"/>
    <w:rsid w:val="00233A0A"/>
    <w:rsid w:val="00233D9C"/>
    <w:rsid w:val="0023612C"/>
    <w:rsid w:val="0023650C"/>
    <w:rsid w:val="00236931"/>
    <w:rsid w:val="00236CFB"/>
    <w:rsid w:val="00236F2D"/>
    <w:rsid w:val="0024092B"/>
    <w:rsid w:val="00240BBA"/>
    <w:rsid w:val="00240C61"/>
    <w:rsid w:val="00240E51"/>
    <w:rsid w:val="0024129E"/>
    <w:rsid w:val="0024163D"/>
    <w:rsid w:val="002418B7"/>
    <w:rsid w:val="00241AA1"/>
    <w:rsid w:val="00241B4F"/>
    <w:rsid w:val="00241CFE"/>
    <w:rsid w:val="00243036"/>
    <w:rsid w:val="00243F3D"/>
    <w:rsid w:val="00244166"/>
    <w:rsid w:val="00246FF1"/>
    <w:rsid w:val="00247C75"/>
    <w:rsid w:val="00247D9F"/>
    <w:rsid w:val="00251245"/>
    <w:rsid w:val="002513FE"/>
    <w:rsid w:val="002517A5"/>
    <w:rsid w:val="002518AB"/>
    <w:rsid w:val="00251AC7"/>
    <w:rsid w:val="00251BB4"/>
    <w:rsid w:val="00251EF1"/>
    <w:rsid w:val="00252951"/>
    <w:rsid w:val="0025313E"/>
    <w:rsid w:val="0025377E"/>
    <w:rsid w:val="00253FF0"/>
    <w:rsid w:val="00254702"/>
    <w:rsid w:val="00254ACB"/>
    <w:rsid w:val="00254EB1"/>
    <w:rsid w:val="0025501B"/>
    <w:rsid w:val="0025509C"/>
    <w:rsid w:val="00256845"/>
    <w:rsid w:val="00256B32"/>
    <w:rsid w:val="00257421"/>
    <w:rsid w:val="00257AF5"/>
    <w:rsid w:val="00261382"/>
    <w:rsid w:val="00261FDF"/>
    <w:rsid w:val="00262A98"/>
    <w:rsid w:val="00263720"/>
    <w:rsid w:val="00263CC1"/>
    <w:rsid w:val="0027030E"/>
    <w:rsid w:val="0027060C"/>
    <w:rsid w:val="00270DDA"/>
    <w:rsid w:val="00270F01"/>
    <w:rsid w:val="00271135"/>
    <w:rsid w:val="002717E8"/>
    <w:rsid w:val="00272013"/>
    <w:rsid w:val="0027204E"/>
    <w:rsid w:val="00272B5F"/>
    <w:rsid w:val="00273931"/>
    <w:rsid w:val="00274FB1"/>
    <w:rsid w:val="0027568B"/>
    <w:rsid w:val="00275D22"/>
    <w:rsid w:val="00275E09"/>
    <w:rsid w:val="00276BA1"/>
    <w:rsid w:val="00277702"/>
    <w:rsid w:val="002778F6"/>
    <w:rsid w:val="00277B32"/>
    <w:rsid w:val="00277D66"/>
    <w:rsid w:val="00277DD9"/>
    <w:rsid w:val="00280106"/>
    <w:rsid w:val="002816F7"/>
    <w:rsid w:val="00281809"/>
    <w:rsid w:val="00281909"/>
    <w:rsid w:val="00281976"/>
    <w:rsid w:val="00281AB6"/>
    <w:rsid w:val="00281CDF"/>
    <w:rsid w:val="002827FE"/>
    <w:rsid w:val="00282A6B"/>
    <w:rsid w:val="00283787"/>
    <w:rsid w:val="00284A52"/>
    <w:rsid w:val="00284D7C"/>
    <w:rsid w:val="0028516B"/>
    <w:rsid w:val="00285D15"/>
    <w:rsid w:val="00286445"/>
    <w:rsid w:val="00286477"/>
    <w:rsid w:val="002872AD"/>
    <w:rsid w:val="002874BE"/>
    <w:rsid w:val="002876A7"/>
    <w:rsid w:val="002900BF"/>
    <w:rsid w:val="00290262"/>
    <w:rsid w:val="00290786"/>
    <w:rsid w:val="0029107B"/>
    <w:rsid w:val="0029156A"/>
    <w:rsid w:val="00291B33"/>
    <w:rsid w:val="00291E2C"/>
    <w:rsid w:val="00293344"/>
    <w:rsid w:val="0029334F"/>
    <w:rsid w:val="00293E01"/>
    <w:rsid w:val="0029478F"/>
    <w:rsid w:val="00294AAD"/>
    <w:rsid w:val="00294DDC"/>
    <w:rsid w:val="002953B9"/>
    <w:rsid w:val="002968DD"/>
    <w:rsid w:val="00297C15"/>
    <w:rsid w:val="002A1BB3"/>
    <w:rsid w:val="002A21AE"/>
    <w:rsid w:val="002A2B06"/>
    <w:rsid w:val="002A42A5"/>
    <w:rsid w:val="002A4391"/>
    <w:rsid w:val="002A47B7"/>
    <w:rsid w:val="002A53AC"/>
    <w:rsid w:val="002A5628"/>
    <w:rsid w:val="002A75D3"/>
    <w:rsid w:val="002A7C66"/>
    <w:rsid w:val="002B0E2D"/>
    <w:rsid w:val="002B159B"/>
    <w:rsid w:val="002B1962"/>
    <w:rsid w:val="002B1FC9"/>
    <w:rsid w:val="002B1FE7"/>
    <w:rsid w:val="002B228B"/>
    <w:rsid w:val="002B25D2"/>
    <w:rsid w:val="002B3746"/>
    <w:rsid w:val="002B3A58"/>
    <w:rsid w:val="002B406F"/>
    <w:rsid w:val="002B43DB"/>
    <w:rsid w:val="002B5088"/>
    <w:rsid w:val="002B56D4"/>
    <w:rsid w:val="002B735B"/>
    <w:rsid w:val="002C0C76"/>
    <w:rsid w:val="002C112B"/>
    <w:rsid w:val="002C1211"/>
    <w:rsid w:val="002C1261"/>
    <w:rsid w:val="002C18A3"/>
    <w:rsid w:val="002C2938"/>
    <w:rsid w:val="002C3A7C"/>
    <w:rsid w:val="002C3C01"/>
    <w:rsid w:val="002C4AC0"/>
    <w:rsid w:val="002C4BAB"/>
    <w:rsid w:val="002C67B0"/>
    <w:rsid w:val="002C7176"/>
    <w:rsid w:val="002C7A80"/>
    <w:rsid w:val="002D02A7"/>
    <w:rsid w:val="002D02FA"/>
    <w:rsid w:val="002D05C5"/>
    <w:rsid w:val="002D0FEC"/>
    <w:rsid w:val="002D3490"/>
    <w:rsid w:val="002D3503"/>
    <w:rsid w:val="002D4CD5"/>
    <w:rsid w:val="002D4E3F"/>
    <w:rsid w:val="002D5145"/>
    <w:rsid w:val="002D5FE2"/>
    <w:rsid w:val="002D6406"/>
    <w:rsid w:val="002D6BAE"/>
    <w:rsid w:val="002D728B"/>
    <w:rsid w:val="002E0E15"/>
    <w:rsid w:val="002E2BF9"/>
    <w:rsid w:val="002E41CC"/>
    <w:rsid w:val="002E4EBF"/>
    <w:rsid w:val="002E563A"/>
    <w:rsid w:val="002E63F9"/>
    <w:rsid w:val="002E6A47"/>
    <w:rsid w:val="002E7562"/>
    <w:rsid w:val="002E75FB"/>
    <w:rsid w:val="002F00A6"/>
    <w:rsid w:val="002F1E8F"/>
    <w:rsid w:val="002F3145"/>
    <w:rsid w:val="002F329C"/>
    <w:rsid w:val="002F3900"/>
    <w:rsid w:val="002F3F4B"/>
    <w:rsid w:val="002F46B4"/>
    <w:rsid w:val="002F489A"/>
    <w:rsid w:val="002F547E"/>
    <w:rsid w:val="002F592C"/>
    <w:rsid w:val="002F6F4F"/>
    <w:rsid w:val="002F702F"/>
    <w:rsid w:val="002F71C1"/>
    <w:rsid w:val="002F7653"/>
    <w:rsid w:val="002F7961"/>
    <w:rsid w:val="002F7DB8"/>
    <w:rsid w:val="003003BD"/>
    <w:rsid w:val="00300CC5"/>
    <w:rsid w:val="0030153C"/>
    <w:rsid w:val="00301C3D"/>
    <w:rsid w:val="00301EF5"/>
    <w:rsid w:val="00302059"/>
    <w:rsid w:val="0030205D"/>
    <w:rsid w:val="00302539"/>
    <w:rsid w:val="00303237"/>
    <w:rsid w:val="0030350E"/>
    <w:rsid w:val="00304A89"/>
    <w:rsid w:val="00305777"/>
    <w:rsid w:val="00305FF4"/>
    <w:rsid w:val="003067B1"/>
    <w:rsid w:val="003067CF"/>
    <w:rsid w:val="00306812"/>
    <w:rsid w:val="003102FE"/>
    <w:rsid w:val="00310784"/>
    <w:rsid w:val="00310AB7"/>
    <w:rsid w:val="00312197"/>
    <w:rsid w:val="00313E6E"/>
    <w:rsid w:val="00314936"/>
    <w:rsid w:val="00314E7F"/>
    <w:rsid w:val="00315202"/>
    <w:rsid w:val="0031633F"/>
    <w:rsid w:val="00316699"/>
    <w:rsid w:val="00316A86"/>
    <w:rsid w:val="00316C6A"/>
    <w:rsid w:val="003171AB"/>
    <w:rsid w:val="003177BD"/>
    <w:rsid w:val="003179A9"/>
    <w:rsid w:val="003223C4"/>
    <w:rsid w:val="0032325D"/>
    <w:rsid w:val="00323B71"/>
    <w:rsid w:val="00323E4E"/>
    <w:rsid w:val="00323F41"/>
    <w:rsid w:val="00325261"/>
    <w:rsid w:val="0032644E"/>
    <w:rsid w:val="00326658"/>
    <w:rsid w:val="0032666D"/>
    <w:rsid w:val="00327022"/>
    <w:rsid w:val="00327197"/>
    <w:rsid w:val="00327ADE"/>
    <w:rsid w:val="0033065A"/>
    <w:rsid w:val="00330ED4"/>
    <w:rsid w:val="0033159D"/>
    <w:rsid w:val="003316DF"/>
    <w:rsid w:val="00331CB7"/>
    <w:rsid w:val="00331EC9"/>
    <w:rsid w:val="0033243A"/>
    <w:rsid w:val="00332474"/>
    <w:rsid w:val="00332A06"/>
    <w:rsid w:val="0033397E"/>
    <w:rsid w:val="00333A6F"/>
    <w:rsid w:val="00333BB8"/>
    <w:rsid w:val="00333D82"/>
    <w:rsid w:val="00336494"/>
    <w:rsid w:val="00336538"/>
    <w:rsid w:val="0033690A"/>
    <w:rsid w:val="00337021"/>
    <w:rsid w:val="003409AF"/>
    <w:rsid w:val="00341580"/>
    <w:rsid w:val="00341DBA"/>
    <w:rsid w:val="003426AA"/>
    <w:rsid w:val="0034297A"/>
    <w:rsid w:val="00342D7A"/>
    <w:rsid w:val="00342D8D"/>
    <w:rsid w:val="00342DF2"/>
    <w:rsid w:val="00343171"/>
    <w:rsid w:val="003446D4"/>
    <w:rsid w:val="0034494E"/>
    <w:rsid w:val="003449AD"/>
    <w:rsid w:val="00344E6C"/>
    <w:rsid w:val="00345468"/>
    <w:rsid w:val="003454A3"/>
    <w:rsid w:val="00345BE1"/>
    <w:rsid w:val="003463ED"/>
    <w:rsid w:val="00346666"/>
    <w:rsid w:val="00346820"/>
    <w:rsid w:val="00346A03"/>
    <w:rsid w:val="00347736"/>
    <w:rsid w:val="003479D4"/>
    <w:rsid w:val="0035230E"/>
    <w:rsid w:val="003524B1"/>
    <w:rsid w:val="0035258D"/>
    <w:rsid w:val="003526B2"/>
    <w:rsid w:val="003527BD"/>
    <w:rsid w:val="003528CD"/>
    <w:rsid w:val="00352D8D"/>
    <w:rsid w:val="003530E1"/>
    <w:rsid w:val="00353526"/>
    <w:rsid w:val="00353F13"/>
    <w:rsid w:val="00354111"/>
    <w:rsid w:val="003550C3"/>
    <w:rsid w:val="0035561E"/>
    <w:rsid w:val="00355CDC"/>
    <w:rsid w:val="00356136"/>
    <w:rsid w:val="00357149"/>
    <w:rsid w:val="0035726E"/>
    <w:rsid w:val="00357A0F"/>
    <w:rsid w:val="003602FC"/>
    <w:rsid w:val="0036093F"/>
    <w:rsid w:val="00360C18"/>
    <w:rsid w:val="003616B4"/>
    <w:rsid w:val="003618EC"/>
    <w:rsid w:val="00361A82"/>
    <w:rsid w:val="00362ADD"/>
    <w:rsid w:val="00363503"/>
    <w:rsid w:val="00363959"/>
    <w:rsid w:val="00364037"/>
    <w:rsid w:val="00364414"/>
    <w:rsid w:val="003644FB"/>
    <w:rsid w:val="00364634"/>
    <w:rsid w:val="0036495F"/>
    <w:rsid w:val="0036531C"/>
    <w:rsid w:val="00365E0F"/>
    <w:rsid w:val="00370AE0"/>
    <w:rsid w:val="00370E07"/>
    <w:rsid w:val="00370E40"/>
    <w:rsid w:val="003727C1"/>
    <w:rsid w:val="00373445"/>
    <w:rsid w:val="003738E5"/>
    <w:rsid w:val="00375931"/>
    <w:rsid w:val="00376093"/>
    <w:rsid w:val="00376923"/>
    <w:rsid w:val="00376C61"/>
    <w:rsid w:val="00376DEF"/>
    <w:rsid w:val="0037728F"/>
    <w:rsid w:val="00377291"/>
    <w:rsid w:val="0037784B"/>
    <w:rsid w:val="00377A6F"/>
    <w:rsid w:val="00380A5C"/>
    <w:rsid w:val="00381F3D"/>
    <w:rsid w:val="00381F4E"/>
    <w:rsid w:val="003821BE"/>
    <w:rsid w:val="00382366"/>
    <w:rsid w:val="00382894"/>
    <w:rsid w:val="0038336D"/>
    <w:rsid w:val="00383D0D"/>
    <w:rsid w:val="00384674"/>
    <w:rsid w:val="003848D1"/>
    <w:rsid w:val="003853CD"/>
    <w:rsid w:val="00386064"/>
    <w:rsid w:val="00386648"/>
    <w:rsid w:val="00391905"/>
    <w:rsid w:val="0039264B"/>
    <w:rsid w:val="00392DC9"/>
    <w:rsid w:val="00392E28"/>
    <w:rsid w:val="0039426F"/>
    <w:rsid w:val="00394D03"/>
    <w:rsid w:val="00394F44"/>
    <w:rsid w:val="0039506D"/>
    <w:rsid w:val="003955A8"/>
    <w:rsid w:val="0039671F"/>
    <w:rsid w:val="003967AF"/>
    <w:rsid w:val="003969A1"/>
    <w:rsid w:val="00396BA9"/>
    <w:rsid w:val="00396FEA"/>
    <w:rsid w:val="00397ECF"/>
    <w:rsid w:val="003A08AC"/>
    <w:rsid w:val="003A1332"/>
    <w:rsid w:val="003A17F9"/>
    <w:rsid w:val="003A1D19"/>
    <w:rsid w:val="003A26FC"/>
    <w:rsid w:val="003A2C3A"/>
    <w:rsid w:val="003A4236"/>
    <w:rsid w:val="003A458E"/>
    <w:rsid w:val="003A4C44"/>
    <w:rsid w:val="003A62E4"/>
    <w:rsid w:val="003A69ED"/>
    <w:rsid w:val="003A722A"/>
    <w:rsid w:val="003A7775"/>
    <w:rsid w:val="003B18F6"/>
    <w:rsid w:val="003B23D7"/>
    <w:rsid w:val="003B2874"/>
    <w:rsid w:val="003B3803"/>
    <w:rsid w:val="003B39BC"/>
    <w:rsid w:val="003B3C2E"/>
    <w:rsid w:val="003B4341"/>
    <w:rsid w:val="003B5C8F"/>
    <w:rsid w:val="003B6749"/>
    <w:rsid w:val="003B6831"/>
    <w:rsid w:val="003B6A3F"/>
    <w:rsid w:val="003B6D10"/>
    <w:rsid w:val="003B79DF"/>
    <w:rsid w:val="003C0329"/>
    <w:rsid w:val="003C2240"/>
    <w:rsid w:val="003C2DD9"/>
    <w:rsid w:val="003C403C"/>
    <w:rsid w:val="003C4754"/>
    <w:rsid w:val="003C53ED"/>
    <w:rsid w:val="003C6529"/>
    <w:rsid w:val="003C6951"/>
    <w:rsid w:val="003C75DF"/>
    <w:rsid w:val="003C78C8"/>
    <w:rsid w:val="003D01FA"/>
    <w:rsid w:val="003D0B34"/>
    <w:rsid w:val="003D1403"/>
    <w:rsid w:val="003D23E6"/>
    <w:rsid w:val="003D25FA"/>
    <w:rsid w:val="003D2E40"/>
    <w:rsid w:val="003D3144"/>
    <w:rsid w:val="003D3950"/>
    <w:rsid w:val="003D524E"/>
    <w:rsid w:val="003D5669"/>
    <w:rsid w:val="003D59D8"/>
    <w:rsid w:val="003D634B"/>
    <w:rsid w:val="003D6B83"/>
    <w:rsid w:val="003D6E5A"/>
    <w:rsid w:val="003E0A82"/>
    <w:rsid w:val="003E1D25"/>
    <w:rsid w:val="003E1D28"/>
    <w:rsid w:val="003E245C"/>
    <w:rsid w:val="003E2CC4"/>
    <w:rsid w:val="003E2DA4"/>
    <w:rsid w:val="003E300B"/>
    <w:rsid w:val="003E3708"/>
    <w:rsid w:val="003E37E2"/>
    <w:rsid w:val="003E4742"/>
    <w:rsid w:val="003E4E24"/>
    <w:rsid w:val="003E59AF"/>
    <w:rsid w:val="003E61DB"/>
    <w:rsid w:val="003E643A"/>
    <w:rsid w:val="003E780E"/>
    <w:rsid w:val="003F13A5"/>
    <w:rsid w:val="003F1930"/>
    <w:rsid w:val="003F28D3"/>
    <w:rsid w:val="003F3B7E"/>
    <w:rsid w:val="003F3C92"/>
    <w:rsid w:val="003F4485"/>
    <w:rsid w:val="003F54A7"/>
    <w:rsid w:val="003F5BAE"/>
    <w:rsid w:val="003F5D82"/>
    <w:rsid w:val="003F6721"/>
    <w:rsid w:val="003F699C"/>
    <w:rsid w:val="003F7298"/>
    <w:rsid w:val="003F796F"/>
    <w:rsid w:val="004000EC"/>
    <w:rsid w:val="00400625"/>
    <w:rsid w:val="00400E68"/>
    <w:rsid w:val="004011DE"/>
    <w:rsid w:val="00401C34"/>
    <w:rsid w:val="00401DC8"/>
    <w:rsid w:val="00402213"/>
    <w:rsid w:val="00402C56"/>
    <w:rsid w:val="00403161"/>
    <w:rsid w:val="00403972"/>
    <w:rsid w:val="00403BAC"/>
    <w:rsid w:val="00404065"/>
    <w:rsid w:val="0040422E"/>
    <w:rsid w:val="00404F9B"/>
    <w:rsid w:val="00405212"/>
    <w:rsid w:val="004053E3"/>
    <w:rsid w:val="0040670C"/>
    <w:rsid w:val="00407945"/>
    <w:rsid w:val="00407A4E"/>
    <w:rsid w:val="0041275E"/>
    <w:rsid w:val="004130D2"/>
    <w:rsid w:val="004132D1"/>
    <w:rsid w:val="00413956"/>
    <w:rsid w:val="00413A9B"/>
    <w:rsid w:val="00413CEE"/>
    <w:rsid w:val="004140D9"/>
    <w:rsid w:val="00414E5C"/>
    <w:rsid w:val="00415822"/>
    <w:rsid w:val="0041583A"/>
    <w:rsid w:val="00415A85"/>
    <w:rsid w:val="00415C4C"/>
    <w:rsid w:val="00415E49"/>
    <w:rsid w:val="00416E60"/>
    <w:rsid w:val="004175A5"/>
    <w:rsid w:val="00417840"/>
    <w:rsid w:val="004200CE"/>
    <w:rsid w:val="004207C1"/>
    <w:rsid w:val="00420DE8"/>
    <w:rsid w:val="00422859"/>
    <w:rsid w:val="004228C3"/>
    <w:rsid w:val="00423342"/>
    <w:rsid w:val="00423DA3"/>
    <w:rsid w:val="00424A7D"/>
    <w:rsid w:val="00424DDB"/>
    <w:rsid w:val="00424FCC"/>
    <w:rsid w:val="00425059"/>
    <w:rsid w:val="00425C51"/>
    <w:rsid w:val="00425F8A"/>
    <w:rsid w:val="00426F5C"/>
    <w:rsid w:val="0042768B"/>
    <w:rsid w:val="00427EE0"/>
    <w:rsid w:val="0043307C"/>
    <w:rsid w:val="004335BD"/>
    <w:rsid w:val="004352D8"/>
    <w:rsid w:val="00435512"/>
    <w:rsid w:val="00435D88"/>
    <w:rsid w:val="00436720"/>
    <w:rsid w:val="0043703E"/>
    <w:rsid w:val="00440ACA"/>
    <w:rsid w:val="00441376"/>
    <w:rsid w:val="004414F0"/>
    <w:rsid w:val="004418A1"/>
    <w:rsid w:val="00442AA0"/>
    <w:rsid w:val="00442D66"/>
    <w:rsid w:val="00443333"/>
    <w:rsid w:val="0044342C"/>
    <w:rsid w:val="00443555"/>
    <w:rsid w:val="004435E6"/>
    <w:rsid w:val="00443681"/>
    <w:rsid w:val="004436DC"/>
    <w:rsid w:val="004440DD"/>
    <w:rsid w:val="004449EA"/>
    <w:rsid w:val="00444AE6"/>
    <w:rsid w:val="00444D16"/>
    <w:rsid w:val="004453E5"/>
    <w:rsid w:val="00445540"/>
    <w:rsid w:val="00446CE9"/>
    <w:rsid w:val="004474EE"/>
    <w:rsid w:val="00447B53"/>
    <w:rsid w:val="00450377"/>
    <w:rsid w:val="004508F2"/>
    <w:rsid w:val="00450A61"/>
    <w:rsid w:val="00450AA5"/>
    <w:rsid w:val="00450AB3"/>
    <w:rsid w:val="00451774"/>
    <w:rsid w:val="00452142"/>
    <w:rsid w:val="00452260"/>
    <w:rsid w:val="004527F5"/>
    <w:rsid w:val="004533DD"/>
    <w:rsid w:val="00453C26"/>
    <w:rsid w:val="0045450A"/>
    <w:rsid w:val="0045595E"/>
    <w:rsid w:val="004571AA"/>
    <w:rsid w:val="0045776D"/>
    <w:rsid w:val="00457D1E"/>
    <w:rsid w:val="004602DB"/>
    <w:rsid w:val="004605D7"/>
    <w:rsid w:val="0046180F"/>
    <w:rsid w:val="004620D2"/>
    <w:rsid w:val="00462122"/>
    <w:rsid w:val="0046383F"/>
    <w:rsid w:val="00463D2C"/>
    <w:rsid w:val="00463EED"/>
    <w:rsid w:val="00464A3D"/>
    <w:rsid w:val="004651AD"/>
    <w:rsid w:val="004652FF"/>
    <w:rsid w:val="00465302"/>
    <w:rsid w:val="00467853"/>
    <w:rsid w:val="00467ACA"/>
    <w:rsid w:val="00467E41"/>
    <w:rsid w:val="004700B3"/>
    <w:rsid w:val="00470285"/>
    <w:rsid w:val="004705AC"/>
    <w:rsid w:val="004710DC"/>
    <w:rsid w:val="004713FB"/>
    <w:rsid w:val="004724AA"/>
    <w:rsid w:val="0047265A"/>
    <w:rsid w:val="004734E1"/>
    <w:rsid w:val="00473562"/>
    <w:rsid w:val="00473C1A"/>
    <w:rsid w:val="00474271"/>
    <w:rsid w:val="00474678"/>
    <w:rsid w:val="0047784E"/>
    <w:rsid w:val="00477C68"/>
    <w:rsid w:val="00480421"/>
    <w:rsid w:val="0048053D"/>
    <w:rsid w:val="00480959"/>
    <w:rsid w:val="0048102A"/>
    <w:rsid w:val="0048149E"/>
    <w:rsid w:val="004833B0"/>
    <w:rsid w:val="00483893"/>
    <w:rsid w:val="00483E04"/>
    <w:rsid w:val="00483F82"/>
    <w:rsid w:val="00484090"/>
    <w:rsid w:val="0048476E"/>
    <w:rsid w:val="00484AD7"/>
    <w:rsid w:val="0048569C"/>
    <w:rsid w:val="00485B0F"/>
    <w:rsid w:val="00486A58"/>
    <w:rsid w:val="00486CB3"/>
    <w:rsid w:val="00486CFC"/>
    <w:rsid w:val="004870CC"/>
    <w:rsid w:val="00487858"/>
    <w:rsid w:val="00487F6F"/>
    <w:rsid w:val="00487FBB"/>
    <w:rsid w:val="0049025F"/>
    <w:rsid w:val="00490BA7"/>
    <w:rsid w:val="00491018"/>
    <w:rsid w:val="00491324"/>
    <w:rsid w:val="0049205D"/>
    <w:rsid w:val="00493193"/>
    <w:rsid w:val="00493C98"/>
    <w:rsid w:val="0049621F"/>
    <w:rsid w:val="00496719"/>
    <w:rsid w:val="00496763"/>
    <w:rsid w:val="004969EE"/>
    <w:rsid w:val="00496E74"/>
    <w:rsid w:val="00497673"/>
    <w:rsid w:val="004A07FA"/>
    <w:rsid w:val="004A0898"/>
    <w:rsid w:val="004A16EE"/>
    <w:rsid w:val="004A2465"/>
    <w:rsid w:val="004A338B"/>
    <w:rsid w:val="004A34EB"/>
    <w:rsid w:val="004A43DA"/>
    <w:rsid w:val="004A461F"/>
    <w:rsid w:val="004A4AB5"/>
    <w:rsid w:val="004A64E6"/>
    <w:rsid w:val="004A675A"/>
    <w:rsid w:val="004B143C"/>
    <w:rsid w:val="004B1D4E"/>
    <w:rsid w:val="004B1F72"/>
    <w:rsid w:val="004B20C7"/>
    <w:rsid w:val="004B2654"/>
    <w:rsid w:val="004B2A65"/>
    <w:rsid w:val="004B2AFC"/>
    <w:rsid w:val="004B32DC"/>
    <w:rsid w:val="004B3949"/>
    <w:rsid w:val="004B3E8C"/>
    <w:rsid w:val="004B4F96"/>
    <w:rsid w:val="004B5485"/>
    <w:rsid w:val="004B6375"/>
    <w:rsid w:val="004B6600"/>
    <w:rsid w:val="004B6F32"/>
    <w:rsid w:val="004B71EE"/>
    <w:rsid w:val="004B7424"/>
    <w:rsid w:val="004B74AD"/>
    <w:rsid w:val="004B78F0"/>
    <w:rsid w:val="004C0371"/>
    <w:rsid w:val="004C0A5C"/>
    <w:rsid w:val="004C1447"/>
    <w:rsid w:val="004C1619"/>
    <w:rsid w:val="004C1B8E"/>
    <w:rsid w:val="004C1FF5"/>
    <w:rsid w:val="004C318D"/>
    <w:rsid w:val="004C4C01"/>
    <w:rsid w:val="004C4FD5"/>
    <w:rsid w:val="004C51D9"/>
    <w:rsid w:val="004C533B"/>
    <w:rsid w:val="004C5EA5"/>
    <w:rsid w:val="004C70EC"/>
    <w:rsid w:val="004C7495"/>
    <w:rsid w:val="004C75DE"/>
    <w:rsid w:val="004D0A0E"/>
    <w:rsid w:val="004D2230"/>
    <w:rsid w:val="004D234A"/>
    <w:rsid w:val="004D277D"/>
    <w:rsid w:val="004D2825"/>
    <w:rsid w:val="004D284B"/>
    <w:rsid w:val="004D2C68"/>
    <w:rsid w:val="004D320E"/>
    <w:rsid w:val="004D3351"/>
    <w:rsid w:val="004D4248"/>
    <w:rsid w:val="004D48B5"/>
    <w:rsid w:val="004D5006"/>
    <w:rsid w:val="004D5DD4"/>
    <w:rsid w:val="004D66E0"/>
    <w:rsid w:val="004D6F32"/>
    <w:rsid w:val="004D7FE4"/>
    <w:rsid w:val="004E0492"/>
    <w:rsid w:val="004E076E"/>
    <w:rsid w:val="004E0B76"/>
    <w:rsid w:val="004E0C02"/>
    <w:rsid w:val="004E1EB5"/>
    <w:rsid w:val="004E30DC"/>
    <w:rsid w:val="004E34A5"/>
    <w:rsid w:val="004E39F5"/>
    <w:rsid w:val="004E3D99"/>
    <w:rsid w:val="004E3F37"/>
    <w:rsid w:val="004E416D"/>
    <w:rsid w:val="004E436B"/>
    <w:rsid w:val="004E4B89"/>
    <w:rsid w:val="004E556B"/>
    <w:rsid w:val="004E5EDA"/>
    <w:rsid w:val="004E6F2B"/>
    <w:rsid w:val="004E71AE"/>
    <w:rsid w:val="004E7BA3"/>
    <w:rsid w:val="004F0137"/>
    <w:rsid w:val="004F0551"/>
    <w:rsid w:val="004F0640"/>
    <w:rsid w:val="004F0AF4"/>
    <w:rsid w:val="004F23EF"/>
    <w:rsid w:val="004F2C82"/>
    <w:rsid w:val="004F3A56"/>
    <w:rsid w:val="004F488A"/>
    <w:rsid w:val="004F5AEA"/>
    <w:rsid w:val="004F63BA"/>
    <w:rsid w:val="005006B8"/>
    <w:rsid w:val="00500BE3"/>
    <w:rsid w:val="00501FD8"/>
    <w:rsid w:val="005034BD"/>
    <w:rsid w:val="005035E2"/>
    <w:rsid w:val="0050387B"/>
    <w:rsid w:val="00504046"/>
    <w:rsid w:val="005046DF"/>
    <w:rsid w:val="005048A3"/>
    <w:rsid w:val="00505611"/>
    <w:rsid w:val="00505799"/>
    <w:rsid w:val="005058EB"/>
    <w:rsid w:val="00505BBF"/>
    <w:rsid w:val="00506181"/>
    <w:rsid w:val="00506216"/>
    <w:rsid w:val="00506C26"/>
    <w:rsid w:val="00506DEE"/>
    <w:rsid w:val="005076B1"/>
    <w:rsid w:val="00507917"/>
    <w:rsid w:val="00507AA9"/>
    <w:rsid w:val="0051085E"/>
    <w:rsid w:val="0051127D"/>
    <w:rsid w:val="00511717"/>
    <w:rsid w:val="00512B20"/>
    <w:rsid w:val="00513FAC"/>
    <w:rsid w:val="0051414B"/>
    <w:rsid w:val="0051426E"/>
    <w:rsid w:val="00514E24"/>
    <w:rsid w:val="0051585A"/>
    <w:rsid w:val="00515E8C"/>
    <w:rsid w:val="00516052"/>
    <w:rsid w:val="00516216"/>
    <w:rsid w:val="005162B5"/>
    <w:rsid w:val="0051635D"/>
    <w:rsid w:val="00516443"/>
    <w:rsid w:val="00517A92"/>
    <w:rsid w:val="00521B28"/>
    <w:rsid w:val="00522096"/>
    <w:rsid w:val="005220C6"/>
    <w:rsid w:val="005221B2"/>
    <w:rsid w:val="005228B8"/>
    <w:rsid w:val="00522F09"/>
    <w:rsid w:val="005249ED"/>
    <w:rsid w:val="005253BF"/>
    <w:rsid w:val="005258A9"/>
    <w:rsid w:val="00527BC6"/>
    <w:rsid w:val="00527EF2"/>
    <w:rsid w:val="00530B60"/>
    <w:rsid w:val="0053248A"/>
    <w:rsid w:val="00533221"/>
    <w:rsid w:val="0053334A"/>
    <w:rsid w:val="005337E8"/>
    <w:rsid w:val="00533C8E"/>
    <w:rsid w:val="00535700"/>
    <w:rsid w:val="005358C7"/>
    <w:rsid w:val="00535AFA"/>
    <w:rsid w:val="00535FAA"/>
    <w:rsid w:val="0053681B"/>
    <w:rsid w:val="00536BBC"/>
    <w:rsid w:val="005370B1"/>
    <w:rsid w:val="00540390"/>
    <w:rsid w:val="00541600"/>
    <w:rsid w:val="00541E47"/>
    <w:rsid w:val="00542B6A"/>
    <w:rsid w:val="00543B47"/>
    <w:rsid w:val="005441CC"/>
    <w:rsid w:val="005444D0"/>
    <w:rsid w:val="00544C85"/>
    <w:rsid w:val="00544DBC"/>
    <w:rsid w:val="00545436"/>
    <w:rsid w:val="00545D29"/>
    <w:rsid w:val="00545F4B"/>
    <w:rsid w:val="0054682F"/>
    <w:rsid w:val="0054734C"/>
    <w:rsid w:val="0054781B"/>
    <w:rsid w:val="005479AB"/>
    <w:rsid w:val="00550850"/>
    <w:rsid w:val="0055236E"/>
    <w:rsid w:val="005526FA"/>
    <w:rsid w:val="00552949"/>
    <w:rsid w:val="00552DB7"/>
    <w:rsid w:val="0055384A"/>
    <w:rsid w:val="00553876"/>
    <w:rsid w:val="00553ABF"/>
    <w:rsid w:val="00553B06"/>
    <w:rsid w:val="00554020"/>
    <w:rsid w:val="00554C10"/>
    <w:rsid w:val="005550F9"/>
    <w:rsid w:val="00555275"/>
    <w:rsid w:val="005553E5"/>
    <w:rsid w:val="00555ABA"/>
    <w:rsid w:val="005565D4"/>
    <w:rsid w:val="00556994"/>
    <w:rsid w:val="005569D1"/>
    <w:rsid w:val="00556F2E"/>
    <w:rsid w:val="005607CA"/>
    <w:rsid w:val="00561290"/>
    <w:rsid w:val="00561432"/>
    <w:rsid w:val="0056170E"/>
    <w:rsid w:val="00562976"/>
    <w:rsid w:val="00563FC7"/>
    <w:rsid w:val="0056490B"/>
    <w:rsid w:val="00564A4C"/>
    <w:rsid w:val="00564D7A"/>
    <w:rsid w:val="00566638"/>
    <w:rsid w:val="005668F2"/>
    <w:rsid w:val="00566BC8"/>
    <w:rsid w:val="00566D67"/>
    <w:rsid w:val="00567685"/>
    <w:rsid w:val="00567A72"/>
    <w:rsid w:val="00567C43"/>
    <w:rsid w:val="00567EE7"/>
    <w:rsid w:val="005701FE"/>
    <w:rsid w:val="00570A3E"/>
    <w:rsid w:val="00571096"/>
    <w:rsid w:val="0057118E"/>
    <w:rsid w:val="0057131A"/>
    <w:rsid w:val="00571B79"/>
    <w:rsid w:val="0057202E"/>
    <w:rsid w:val="00572DD8"/>
    <w:rsid w:val="00573099"/>
    <w:rsid w:val="00573D6D"/>
    <w:rsid w:val="005741D5"/>
    <w:rsid w:val="005745FE"/>
    <w:rsid w:val="0057469D"/>
    <w:rsid w:val="00574FB6"/>
    <w:rsid w:val="005753B3"/>
    <w:rsid w:val="00575AAB"/>
    <w:rsid w:val="0057651A"/>
    <w:rsid w:val="005767E1"/>
    <w:rsid w:val="00576AEC"/>
    <w:rsid w:val="005771C5"/>
    <w:rsid w:val="00577221"/>
    <w:rsid w:val="00577A69"/>
    <w:rsid w:val="00580170"/>
    <w:rsid w:val="00580606"/>
    <w:rsid w:val="00580E46"/>
    <w:rsid w:val="00581577"/>
    <w:rsid w:val="0058296E"/>
    <w:rsid w:val="00582A2B"/>
    <w:rsid w:val="00583222"/>
    <w:rsid w:val="00583DE4"/>
    <w:rsid w:val="00584B0E"/>
    <w:rsid w:val="005851CE"/>
    <w:rsid w:val="005852D7"/>
    <w:rsid w:val="00587057"/>
    <w:rsid w:val="005879FD"/>
    <w:rsid w:val="00587C4F"/>
    <w:rsid w:val="00587FAE"/>
    <w:rsid w:val="00590493"/>
    <w:rsid w:val="005905A7"/>
    <w:rsid w:val="00590A20"/>
    <w:rsid w:val="005913CB"/>
    <w:rsid w:val="00591F83"/>
    <w:rsid w:val="005928E6"/>
    <w:rsid w:val="00592AFD"/>
    <w:rsid w:val="0059345A"/>
    <w:rsid w:val="005946B9"/>
    <w:rsid w:val="0059487D"/>
    <w:rsid w:val="00595258"/>
    <w:rsid w:val="00595AA9"/>
    <w:rsid w:val="005968F2"/>
    <w:rsid w:val="00596E08"/>
    <w:rsid w:val="005A00AD"/>
    <w:rsid w:val="005A0D2E"/>
    <w:rsid w:val="005A156F"/>
    <w:rsid w:val="005A1735"/>
    <w:rsid w:val="005A1824"/>
    <w:rsid w:val="005A1A56"/>
    <w:rsid w:val="005A241E"/>
    <w:rsid w:val="005A317C"/>
    <w:rsid w:val="005A340A"/>
    <w:rsid w:val="005A3718"/>
    <w:rsid w:val="005A436B"/>
    <w:rsid w:val="005A4B61"/>
    <w:rsid w:val="005A53E0"/>
    <w:rsid w:val="005A5771"/>
    <w:rsid w:val="005A5881"/>
    <w:rsid w:val="005A683D"/>
    <w:rsid w:val="005A6B41"/>
    <w:rsid w:val="005B1133"/>
    <w:rsid w:val="005B2215"/>
    <w:rsid w:val="005B27BD"/>
    <w:rsid w:val="005B2A08"/>
    <w:rsid w:val="005B2C13"/>
    <w:rsid w:val="005B2CA5"/>
    <w:rsid w:val="005B4ACD"/>
    <w:rsid w:val="005B53DB"/>
    <w:rsid w:val="005B5818"/>
    <w:rsid w:val="005B591A"/>
    <w:rsid w:val="005B6324"/>
    <w:rsid w:val="005B7AC4"/>
    <w:rsid w:val="005B7D05"/>
    <w:rsid w:val="005B7F60"/>
    <w:rsid w:val="005C0E6B"/>
    <w:rsid w:val="005C0F7D"/>
    <w:rsid w:val="005C1268"/>
    <w:rsid w:val="005C1546"/>
    <w:rsid w:val="005C2176"/>
    <w:rsid w:val="005C221A"/>
    <w:rsid w:val="005C36D1"/>
    <w:rsid w:val="005C3952"/>
    <w:rsid w:val="005C3C21"/>
    <w:rsid w:val="005C4622"/>
    <w:rsid w:val="005C5728"/>
    <w:rsid w:val="005C57DB"/>
    <w:rsid w:val="005C5812"/>
    <w:rsid w:val="005C6038"/>
    <w:rsid w:val="005C63F8"/>
    <w:rsid w:val="005C666A"/>
    <w:rsid w:val="005C670F"/>
    <w:rsid w:val="005C7EE5"/>
    <w:rsid w:val="005D0442"/>
    <w:rsid w:val="005D0750"/>
    <w:rsid w:val="005D11B0"/>
    <w:rsid w:val="005D154A"/>
    <w:rsid w:val="005D27E5"/>
    <w:rsid w:val="005D2C9F"/>
    <w:rsid w:val="005D32C5"/>
    <w:rsid w:val="005D3410"/>
    <w:rsid w:val="005D342A"/>
    <w:rsid w:val="005D3C3D"/>
    <w:rsid w:val="005D5098"/>
    <w:rsid w:val="005D568B"/>
    <w:rsid w:val="005D57C5"/>
    <w:rsid w:val="005D7058"/>
    <w:rsid w:val="005D74A6"/>
    <w:rsid w:val="005E0309"/>
    <w:rsid w:val="005E06C8"/>
    <w:rsid w:val="005E0DC0"/>
    <w:rsid w:val="005E105C"/>
    <w:rsid w:val="005E108C"/>
    <w:rsid w:val="005E17AC"/>
    <w:rsid w:val="005E29AC"/>
    <w:rsid w:val="005E2EF0"/>
    <w:rsid w:val="005E373B"/>
    <w:rsid w:val="005E384E"/>
    <w:rsid w:val="005E40EB"/>
    <w:rsid w:val="005E4507"/>
    <w:rsid w:val="005E4516"/>
    <w:rsid w:val="005E5A3F"/>
    <w:rsid w:val="005E5A87"/>
    <w:rsid w:val="005E6A6B"/>
    <w:rsid w:val="005E6BA2"/>
    <w:rsid w:val="005E7200"/>
    <w:rsid w:val="005E7A54"/>
    <w:rsid w:val="005E7BA1"/>
    <w:rsid w:val="005F02BE"/>
    <w:rsid w:val="005F0BF9"/>
    <w:rsid w:val="005F14E3"/>
    <w:rsid w:val="005F2809"/>
    <w:rsid w:val="005F289F"/>
    <w:rsid w:val="005F2B4D"/>
    <w:rsid w:val="005F3AEF"/>
    <w:rsid w:val="005F4573"/>
    <w:rsid w:val="005F4619"/>
    <w:rsid w:val="005F52B5"/>
    <w:rsid w:val="005F64D0"/>
    <w:rsid w:val="005F6973"/>
    <w:rsid w:val="005F7A55"/>
    <w:rsid w:val="00600005"/>
    <w:rsid w:val="006010CC"/>
    <w:rsid w:val="00601508"/>
    <w:rsid w:val="00601683"/>
    <w:rsid w:val="00601955"/>
    <w:rsid w:val="006020EF"/>
    <w:rsid w:val="00602D49"/>
    <w:rsid w:val="00602DC3"/>
    <w:rsid w:val="00603520"/>
    <w:rsid w:val="00603C96"/>
    <w:rsid w:val="00603EC7"/>
    <w:rsid w:val="00604369"/>
    <w:rsid w:val="006047E2"/>
    <w:rsid w:val="006061D8"/>
    <w:rsid w:val="006062FA"/>
    <w:rsid w:val="00606817"/>
    <w:rsid w:val="00607D7E"/>
    <w:rsid w:val="0061022B"/>
    <w:rsid w:val="00610A63"/>
    <w:rsid w:val="006114A6"/>
    <w:rsid w:val="00611B16"/>
    <w:rsid w:val="00611B4B"/>
    <w:rsid w:val="00611CCA"/>
    <w:rsid w:val="00611D03"/>
    <w:rsid w:val="00612991"/>
    <w:rsid w:val="00613156"/>
    <w:rsid w:val="00613903"/>
    <w:rsid w:val="00613A60"/>
    <w:rsid w:val="00614067"/>
    <w:rsid w:val="00615082"/>
    <w:rsid w:val="00615908"/>
    <w:rsid w:val="0061650E"/>
    <w:rsid w:val="00616D69"/>
    <w:rsid w:val="0061766D"/>
    <w:rsid w:val="00621736"/>
    <w:rsid w:val="00621DC9"/>
    <w:rsid w:val="00621FEE"/>
    <w:rsid w:val="00622179"/>
    <w:rsid w:val="00622F12"/>
    <w:rsid w:val="006234C8"/>
    <w:rsid w:val="00624624"/>
    <w:rsid w:val="00624B10"/>
    <w:rsid w:val="0062521E"/>
    <w:rsid w:val="00625C5D"/>
    <w:rsid w:val="006264D8"/>
    <w:rsid w:val="006266C0"/>
    <w:rsid w:val="00627095"/>
    <w:rsid w:val="0062757C"/>
    <w:rsid w:val="00627AD0"/>
    <w:rsid w:val="00627BF2"/>
    <w:rsid w:val="00627D1C"/>
    <w:rsid w:val="0063061C"/>
    <w:rsid w:val="00631F40"/>
    <w:rsid w:val="00632488"/>
    <w:rsid w:val="006324E6"/>
    <w:rsid w:val="00632545"/>
    <w:rsid w:val="006325D5"/>
    <w:rsid w:val="0063281C"/>
    <w:rsid w:val="006338E7"/>
    <w:rsid w:val="00634D33"/>
    <w:rsid w:val="0063509A"/>
    <w:rsid w:val="006357C6"/>
    <w:rsid w:val="00637248"/>
    <w:rsid w:val="00637AFC"/>
    <w:rsid w:val="006401BF"/>
    <w:rsid w:val="006405DF"/>
    <w:rsid w:val="006414B2"/>
    <w:rsid w:val="00642453"/>
    <w:rsid w:val="00643F1F"/>
    <w:rsid w:val="006443D7"/>
    <w:rsid w:val="0064519F"/>
    <w:rsid w:val="00646D11"/>
    <w:rsid w:val="006475C5"/>
    <w:rsid w:val="00647811"/>
    <w:rsid w:val="0065053B"/>
    <w:rsid w:val="00651070"/>
    <w:rsid w:val="00651539"/>
    <w:rsid w:val="00651A3A"/>
    <w:rsid w:val="00651B02"/>
    <w:rsid w:val="00651BA4"/>
    <w:rsid w:val="00652665"/>
    <w:rsid w:val="0065295B"/>
    <w:rsid w:val="00652BC0"/>
    <w:rsid w:val="0065318E"/>
    <w:rsid w:val="0065406D"/>
    <w:rsid w:val="0065429A"/>
    <w:rsid w:val="00655995"/>
    <w:rsid w:val="006600E8"/>
    <w:rsid w:val="00660BF5"/>
    <w:rsid w:val="006631E3"/>
    <w:rsid w:val="00663C49"/>
    <w:rsid w:val="00664626"/>
    <w:rsid w:val="00664A3C"/>
    <w:rsid w:val="00665597"/>
    <w:rsid w:val="006664D4"/>
    <w:rsid w:val="00666507"/>
    <w:rsid w:val="00666664"/>
    <w:rsid w:val="00666D61"/>
    <w:rsid w:val="006701E2"/>
    <w:rsid w:val="00670338"/>
    <w:rsid w:val="0067076C"/>
    <w:rsid w:val="00670C2C"/>
    <w:rsid w:val="00670DE0"/>
    <w:rsid w:val="006726E0"/>
    <w:rsid w:val="00673126"/>
    <w:rsid w:val="00673256"/>
    <w:rsid w:val="0067383E"/>
    <w:rsid w:val="00673DD9"/>
    <w:rsid w:val="0067470F"/>
    <w:rsid w:val="00674BE1"/>
    <w:rsid w:val="00675436"/>
    <w:rsid w:val="00675ACC"/>
    <w:rsid w:val="00675CA7"/>
    <w:rsid w:val="00676A46"/>
    <w:rsid w:val="00680AD3"/>
    <w:rsid w:val="00681C00"/>
    <w:rsid w:val="00681DFD"/>
    <w:rsid w:val="00682333"/>
    <w:rsid w:val="0068310C"/>
    <w:rsid w:val="00683A15"/>
    <w:rsid w:val="00684038"/>
    <w:rsid w:val="0069167B"/>
    <w:rsid w:val="00691E5D"/>
    <w:rsid w:val="00692057"/>
    <w:rsid w:val="0069237B"/>
    <w:rsid w:val="00692C26"/>
    <w:rsid w:val="0069393D"/>
    <w:rsid w:val="00693C39"/>
    <w:rsid w:val="00695254"/>
    <w:rsid w:val="00695F2A"/>
    <w:rsid w:val="006961C5"/>
    <w:rsid w:val="0069689F"/>
    <w:rsid w:val="00696B6E"/>
    <w:rsid w:val="00697560"/>
    <w:rsid w:val="006A0021"/>
    <w:rsid w:val="006A11C9"/>
    <w:rsid w:val="006A120B"/>
    <w:rsid w:val="006A133E"/>
    <w:rsid w:val="006A1A08"/>
    <w:rsid w:val="006A2517"/>
    <w:rsid w:val="006A39CE"/>
    <w:rsid w:val="006A4032"/>
    <w:rsid w:val="006A5DB7"/>
    <w:rsid w:val="006A644C"/>
    <w:rsid w:val="006A69E4"/>
    <w:rsid w:val="006A6BCD"/>
    <w:rsid w:val="006A7045"/>
    <w:rsid w:val="006A70EA"/>
    <w:rsid w:val="006A7DC3"/>
    <w:rsid w:val="006A7E6E"/>
    <w:rsid w:val="006B0B38"/>
    <w:rsid w:val="006B0E4A"/>
    <w:rsid w:val="006B1034"/>
    <w:rsid w:val="006B2D4F"/>
    <w:rsid w:val="006B48B9"/>
    <w:rsid w:val="006B53A9"/>
    <w:rsid w:val="006B573D"/>
    <w:rsid w:val="006B589C"/>
    <w:rsid w:val="006B5BB3"/>
    <w:rsid w:val="006B6058"/>
    <w:rsid w:val="006B675C"/>
    <w:rsid w:val="006B68A4"/>
    <w:rsid w:val="006B69AD"/>
    <w:rsid w:val="006B74A5"/>
    <w:rsid w:val="006B7567"/>
    <w:rsid w:val="006C0138"/>
    <w:rsid w:val="006C0325"/>
    <w:rsid w:val="006C07C9"/>
    <w:rsid w:val="006C0F52"/>
    <w:rsid w:val="006C1CD5"/>
    <w:rsid w:val="006C1DFD"/>
    <w:rsid w:val="006C252F"/>
    <w:rsid w:val="006C2B51"/>
    <w:rsid w:val="006C347F"/>
    <w:rsid w:val="006C34E5"/>
    <w:rsid w:val="006C365B"/>
    <w:rsid w:val="006C42A1"/>
    <w:rsid w:val="006C4CF8"/>
    <w:rsid w:val="006C564F"/>
    <w:rsid w:val="006C66E1"/>
    <w:rsid w:val="006D0F3A"/>
    <w:rsid w:val="006D2448"/>
    <w:rsid w:val="006D2892"/>
    <w:rsid w:val="006D338D"/>
    <w:rsid w:val="006D4919"/>
    <w:rsid w:val="006D50CF"/>
    <w:rsid w:val="006D515E"/>
    <w:rsid w:val="006D5BC8"/>
    <w:rsid w:val="006D6073"/>
    <w:rsid w:val="006D6266"/>
    <w:rsid w:val="006D72D6"/>
    <w:rsid w:val="006D756F"/>
    <w:rsid w:val="006E055E"/>
    <w:rsid w:val="006E0E6C"/>
    <w:rsid w:val="006E1030"/>
    <w:rsid w:val="006E1F81"/>
    <w:rsid w:val="006E275E"/>
    <w:rsid w:val="006E46BB"/>
    <w:rsid w:val="006E4D3E"/>
    <w:rsid w:val="006E5041"/>
    <w:rsid w:val="006E6687"/>
    <w:rsid w:val="006E6A72"/>
    <w:rsid w:val="006E6FF8"/>
    <w:rsid w:val="006E7597"/>
    <w:rsid w:val="006E7F6C"/>
    <w:rsid w:val="006F04D1"/>
    <w:rsid w:val="006F1300"/>
    <w:rsid w:val="006F2FDC"/>
    <w:rsid w:val="006F3204"/>
    <w:rsid w:val="006F3637"/>
    <w:rsid w:val="006F37D9"/>
    <w:rsid w:val="006F4409"/>
    <w:rsid w:val="006F45EF"/>
    <w:rsid w:val="006F4775"/>
    <w:rsid w:val="006F4CCF"/>
    <w:rsid w:val="006F4F97"/>
    <w:rsid w:val="006F6119"/>
    <w:rsid w:val="006F630B"/>
    <w:rsid w:val="006F65B5"/>
    <w:rsid w:val="006F66A7"/>
    <w:rsid w:val="006F6E18"/>
    <w:rsid w:val="006F730D"/>
    <w:rsid w:val="006F754D"/>
    <w:rsid w:val="006F7963"/>
    <w:rsid w:val="00702959"/>
    <w:rsid w:val="00702D7C"/>
    <w:rsid w:val="00703BB1"/>
    <w:rsid w:val="0070404B"/>
    <w:rsid w:val="007042D7"/>
    <w:rsid w:val="00704D31"/>
    <w:rsid w:val="007052C8"/>
    <w:rsid w:val="0070569C"/>
    <w:rsid w:val="00706660"/>
    <w:rsid w:val="00706725"/>
    <w:rsid w:val="00706747"/>
    <w:rsid w:val="00706D2B"/>
    <w:rsid w:val="00707599"/>
    <w:rsid w:val="007075D1"/>
    <w:rsid w:val="00707BD7"/>
    <w:rsid w:val="00711637"/>
    <w:rsid w:val="0071166F"/>
    <w:rsid w:val="00712721"/>
    <w:rsid w:val="00713215"/>
    <w:rsid w:val="00713F7A"/>
    <w:rsid w:val="007140D6"/>
    <w:rsid w:val="00714246"/>
    <w:rsid w:val="00714961"/>
    <w:rsid w:val="00714FD2"/>
    <w:rsid w:val="007155D1"/>
    <w:rsid w:val="00715988"/>
    <w:rsid w:val="00715C02"/>
    <w:rsid w:val="00716462"/>
    <w:rsid w:val="00716D90"/>
    <w:rsid w:val="007170B5"/>
    <w:rsid w:val="00717C5D"/>
    <w:rsid w:val="00717F00"/>
    <w:rsid w:val="007201E7"/>
    <w:rsid w:val="00720482"/>
    <w:rsid w:val="00722224"/>
    <w:rsid w:val="00722DDB"/>
    <w:rsid w:val="0072376D"/>
    <w:rsid w:val="007246A2"/>
    <w:rsid w:val="007257F6"/>
    <w:rsid w:val="00725C76"/>
    <w:rsid w:val="007271DA"/>
    <w:rsid w:val="00727B53"/>
    <w:rsid w:val="007304C1"/>
    <w:rsid w:val="007304EE"/>
    <w:rsid w:val="00730AEE"/>
    <w:rsid w:val="0073147C"/>
    <w:rsid w:val="00731F89"/>
    <w:rsid w:val="00732965"/>
    <w:rsid w:val="00732CFE"/>
    <w:rsid w:val="00732E47"/>
    <w:rsid w:val="007340C2"/>
    <w:rsid w:val="0073539A"/>
    <w:rsid w:val="007356C8"/>
    <w:rsid w:val="00735F6C"/>
    <w:rsid w:val="00736A48"/>
    <w:rsid w:val="00736CFD"/>
    <w:rsid w:val="00736D72"/>
    <w:rsid w:val="00736D9E"/>
    <w:rsid w:val="00737164"/>
    <w:rsid w:val="00737AFE"/>
    <w:rsid w:val="00737EA5"/>
    <w:rsid w:val="00740A2A"/>
    <w:rsid w:val="00741481"/>
    <w:rsid w:val="00742A0B"/>
    <w:rsid w:val="00742A9A"/>
    <w:rsid w:val="00744128"/>
    <w:rsid w:val="00745576"/>
    <w:rsid w:val="0074588D"/>
    <w:rsid w:val="00745ABF"/>
    <w:rsid w:val="00745DBE"/>
    <w:rsid w:val="00745E39"/>
    <w:rsid w:val="0074601A"/>
    <w:rsid w:val="0074638E"/>
    <w:rsid w:val="00746BCF"/>
    <w:rsid w:val="007473DD"/>
    <w:rsid w:val="0074755C"/>
    <w:rsid w:val="007478E0"/>
    <w:rsid w:val="007478FD"/>
    <w:rsid w:val="00747F2D"/>
    <w:rsid w:val="00750C9E"/>
    <w:rsid w:val="007512FA"/>
    <w:rsid w:val="007513C9"/>
    <w:rsid w:val="007513D9"/>
    <w:rsid w:val="007515B3"/>
    <w:rsid w:val="00751A7E"/>
    <w:rsid w:val="007521E9"/>
    <w:rsid w:val="0075240D"/>
    <w:rsid w:val="00753EB5"/>
    <w:rsid w:val="007549A3"/>
    <w:rsid w:val="00754B6E"/>
    <w:rsid w:val="007554B0"/>
    <w:rsid w:val="00756269"/>
    <w:rsid w:val="00756967"/>
    <w:rsid w:val="007578B1"/>
    <w:rsid w:val="00757CBA"/>
    <w:rsid w:val="00757E52"/>
    <w:rsid w:val="00760584"/>
    <w:rsid w:val="007612E2"/>
    <w:rsid w:val="007612FB"/>
    <w:rsid w:val="00761AA1"/>
    <w:rsid w:val="0076418A"/>
    <w:rsid w:val="007642CB"/>
    <w:rsid w:val="00765226"/>
    <w:rsid w:val="00765520"/>
    <w:rsid w:val="0076567E"/>
    <w:rsid w:val="00765C96"/>
    <w:rsid w:val="00766879"/>
    <w:rsid w:val="0076794C"/>
    <w:rsid w:val="00767CC0"/>
    <w:rsid w:val="00770F29"/>
    <w:rsid w:val="007713DD"/>
    <w:rsid w:val="00772887"/>
    <w:rsid w:val="007729CF"/>
    <w:rsid w:val="00773658"/>
    <w:rsid w:val="00773A6C"/>
    <w:rsid w:val="007742FE"/>
    <w:rsid w:val="0077458A"/>
    <w:rsid w:val="00774A47"/>
    <w:rsid w:val="00774DFB"/>
    <w:rsid w:val="00775945"/>
    <w:rsid w:val="00776196"/>
    <w:rsid w:val="0077660A"/>
    <w:rsid w:val="00776851"/>
    <w:rsid w:val="00776A1A"/>
    <w:rsid w:val="00777AFD"/>
    <w:rsid w:val="00780BC3"/>
    <w:rsid w:val="00780EEC"/>
    <w:rsid w:val="00781A20"/>
    <w:rsid w:val="007820C9"/>
    <w:rsid w:val="00782244"/>
    <w:rsid w:val="0078295E"/>
    <w:rsid w:val="007832EB"/>
    <w:rsid w:val="00783BA3"/>
    <w:rsid w:val="00783E9A"/>
    <w:rsid w:val="007848A7"/>
    <w:rsid w:val="0078509D"/>
    <w:rsid w:val="0078549F"/>
    <w:rsid w:val="0078636B"/>
    <w:rsid w:val="00787652"/>
    <w:rsid w:val="00790BEF"/>
    <w:rsid w:val="007917A6"/>
    <w:rsid w:val="00791919"/>
    <w:rsid w:val="00791BFC"/>
    <w:rsid w:val="00792077"/>
    <w:rsid w:val="0079222E"/>
    <w:rsid w:val="0079312B"/>
    <w:rsid w:val="0079416A"/>
    <w:rsid w:val="007943FD"/>
    <w:rsid w:val="00794C2B"/>
    <w:rsid w:val="007952ED"/>
    <w:rsid w:val="00795852"/>
    <w:rsid w:val="00795F23"/>
    <w:rsid w:val="00797132"/>
    <w:rsid w:val="00797605"/>
    <w:rsid w:val="00797950"/>
    <w:rsid w:val="007A0004"/>
    <w:rsid w:val="007A0294"/>
    <w:rsid w:val="007A04DE"/>
    <w:rsid w:val="007A0994"/>
    <w:rsid w:val="007A0FBE"/>
    <w:rsid w:val="007A1269"/>
    <w:rsid w:val="007A178E"/>
    <w:rsid w:val="007A1B54"/>
    <w:rsid w:val="007A251E"/>
    <w:rsid w:val="007A268A"/>
    <w:rsid w:val="007A2F71"/>
    <w:rsid w:val="007A3119"/>
    <w:rsid w:val="007A329B"/>
    <w:rsid w:val="007A331E"/>
    <w:rsid w:val="007A43BD"/>
    <w:rsid w:val="007A4FF7"/>
    <w:rsid w:val="007A58D1"/>
    <w:rsid w:val="007A5A0B"/>
    <w:rsid w:val="007A5D05"/>
    <w:rsid w:val="007A6388"/>
    <w:rsid w:val="007A6496"/>
    <w:rsid w:val="007A6F89"/>
    <w:rsid w:val="007A6F93"/>
    <w:rsid w:val="007A77BB"/>
    <w:rsid w:val="007A7B91"/>
    <w:rsid w:val="007B0534"/>
    <w:rsid w:val="007B0906"/>
    <w:rsid w:val="007B0A40"/>
    <w:rsid w:val="007B13AA"/>
    <w:rsid w:val="007B15F4"/>
    <w:rsid w:val="007B1679"/>
    <w:rsid w:val="007B22C0"/>
    <w:rsid w:val="007B262F"/>
    <w:rsid w:val="007B436F"/>
    <w:rsid w:val="007B516D"/>
    <w:rsid w:val="007B5523"/>
    <w:rsid w:val="007B60C5"/>
    <w:rsid w:val="007B6414"/>
    <w:rsid w:val="007B643E"/>
    <w:rsid w:val="007B786F"/>
    <w:rsid w:val="007B7D81"/>
    <w:rsid w:val="007C021A"/>
    <w:rsid w:val="007C07F2"/>
    <w:rsid w:val="007C1238"/>
    <w:rsid w:val="007C2500"/>
    <w:rsid w:val="007C2D92"/>
    <w:rsid w:val="007C3A9A"/>
    <w:rsid w:val="007C48D6"/>
    <w:rsid w:val="007C4D8A"/>
    <w:rsid w:val="007C51CD"/>
    <w:rsid w:val="007C609D"/>
    <w:rsid w:val="007D025A"/>
    <w:rsid w:val="007D0DD2"/>
    <w:rsid w:val="007D0F6C"/>
    <w:rsid w:val="007D119F"/>
    <w:rsid w:val="007D2180"/>
    <w:rsid w:val="007D286C"/>
    <w:rsid w:val="007D2B50"/>
    <w:rsid w:val="007D3688"/>
    <w:rsid w:val="007D54AE"/>
    <w:rsid w:val="007D6EE5"/>
    <w:rsid w:val="007D706B"/>
    <w:rsid w:val="007D7BB0"/>
    <w:rsid w:val="007E0611"/>
    <w:rsid w:val="007E09AC"/>
    <w:rsid w:val="007E18D3"/>
    <w:rsid w:val="007E24ED"/>
    <w:rsid w:val="007E307B"/>
    <w:rsid w:val="007E3E00"/>
    <w:rsid w:val="007E436B"/>
    <w:rsid w:val="007E46BD"/>
    <w:rsid w:val="007E5AC5"/>
    <w:rsid w:val="007E6EF2"/>
    <w:rsid w:val="007E7DDD"/>
    <w:rsid w:val="007F0038"/>
    <w:rsid w:val="007F0404"/>
    <w:rsid w:val="007F090E"/>
    <w:rsid w:val="007F0D05"/>
    <w:rsid w:val="007F1175"/>
    <w:rsid w:val="007F1E4B"/>
    <w:rsid w:val="007F1E6E"/>
    <w:rsid w:val="007F2112"/>
    <w:rsid w:val="007F225F"/>
    <w:rsid w:val="007F34E2"/>
    <w:rsid w:val="007F38A4"/>
    <w:rsid w:val="007F3E20"/>
    <w:rsid w:val="007F3FBC"/>
    <w:rsid w:val="007F6034"/>
    <w:rsid w:val="007F69DC"/>
    <w:rsid w:val="007F6CA9"/>
    <w:rsid w:val="007F6D35"/>
    <w:rsid w:val="007F6D86"/>
    <w:rsid w:val="007F6E70"/>
    <w:rsid w:val="007F6EB7"/>
    <w:rsid w:val="007F6EFC"/>
    <w:rsid w:val="007F71C8"/>
    <w:rsid w:val="007F7B7C"/>
    <w:rsid w:val="008011E5"/>
    <w:rsid w:val="0080180D"/>
    <w:rsid w:val="00801E7C"/>
    <w:rsid w:val="008040A5"/>
    <w:rsid w:val="00804C27"/>
    <w:rsid w:val="00804F2C"/>
    <w:rsid w:val="00805B49"/>
    <w:rsid w:val="00805FAF"/>
    <w:rsid w:val="008060A0"/>
    <w:rsid w:val="00806C71"/>
    <w:rsid w:val="00811791"/>
    <w:rsid w:val="00812494"/>
    <w:rsid w:val="0081252A"/>
    <w:rsid w:val="00812C11"/>
    <w:rsid w:val="00813825"/>
    <w:rsid w:val="008143E1"/>
    <w:rsid w:val="00814AC3"/>
    <w:rsid w:val="00814BCA"/>
    <w:rsid w:val="008161CC"/>
    <w:rsid w:val="008162AF"/>
    <w:rsid w:val="00816643"/>
    <w:rsid w:val="00816762"/>
    <w:rsid w:val="00817104"/>
    <w:rsid w:val="00817F49"/>
    <w:rsid w:val="008202F8"/>
    <w:rsid w:val="00820414"/>
    <w:rsid w:val="008217B3"/>
    <w:rsid w:val="00821B58"/>
    <w:rsid w:val="00821DCD"/>
    <w:rsid w:val="0082256B"/>
    <w:rsid w:val="00822D2A"/>
    <w:rsid w:val="0082344F"/>
    <w:rsid w:val="00823F60"/>
    <w:rsid w:val="00824204"/>
    <w:rsid w:val="00824427"/>
    <w:rsid w:val="00824FBF"/>
    <w:rsid w:val="008253CD"/>
    <w:rsid w:val="008257C5"/>
    <w:rsid w:val="00825B5A"/>
    <w:rsid w:val="0082679B"/>
    <w:rsid w:val="00827A4B"/>
    <w:rsid w:val="00830014"/>
    <w:rsid w:val="00830436"/>
    <w:rsid w:val="008304B3"/>
    <w:rsid w:val="00830516"/>
    <w:rsid w:val="008307B9"/>
    <w:rsid w:val="0083163F"/>
    <w:rsid w:val="008316AD"/>
    <w:rsid w:val="0083178E"/>
    <w:rsid w:val="00831E32"/>
    <w:rsid w:val="00832277"/>
    <w:rsid w:val="0083296E"/>
    <w:rsid w:val="00832BCE"/>
    <w:rsid w:val="00833236"/>
    <w:rsid w:val="00833EA4"/>
    <w:rsid w:val="00833FBE"/>
    <w:rsid w:val="00836765"/>
    <w:rsid w:val="00836A7E"/>
    <w:rsid w:val="008378DD"/>
    <w:rsid w:val="00837CFF"/>
    <w:rsid w:val="00840817"/>
    <w:rsid w:val="0084088F"/>
    <w:rsid w:val="00840EDC"/>
    <w:rsid w:val="0084126B"/>
    <w:rsid w:val="00841C4C"/>
    <w:rsid w:val="00842B54"/>
    <w:rsid w:val="00843002"/>
    <w:rsid w:val="00843936"/>
    <w:rsid w:val="00843B5F"/>
    <w:rsid w:val="008458A3"/>
    <w:rsid w:val="00845ACD"/>
    <w:rsid w:val="00845E1D"/>
    <w:rsid w:val="008460EF"/>
    <w:rsid w:val="008461F0"/>
    <w:rsid w:val="008466EA"/>
    <w:rsid w:val="00846D9A"/>
    <w:rsid w:val="0085011D"/>
    <w:rsid w:val="008503F5"/>
    <w:rsid w:val="00850743"/>
    <w:rsid w:val="008519C5"/>
    <w:rsid w:val="00851DC7"/>
    <w:rsid w:val="00851FCD"/>
    <w:rsid w:val="00852AA7"/>
    <w:rsid w:val="00852DE6"/>
    <w:rsid w:val="0085308D"/>
    <w:rsid w:val="00853434"/>
    <w:rsid w:val="00854A1A"/>
    <w:rsid w:val="00854BDB"/>
    <w:rsid w:val="0085555A"/>
    <w:rsid w:val="00856E39"/>
    <w:rsid w:val="00857F94"/>
    <w:rsid w:val="008604A0"/>
    <w:rsid w:val="00861F86"/>
    <w:rsid w:val="00862644"/>
    <w:rsid w:val="0086280A"/>
    <w:rsid w:val="00862888"/>
    <w:rsid w:val="00863B8C"/>
    <w:rsid w:val="008648AD"/>
    <w:rsid w:val="00865B30"/>
    <w:rsid w:val="00866D8B"/>
    <w:rsid w:val="00866F46"/>
    <w:rsid w:val="00867317"/>
    <w:rsid w:val="00867553"/>
    <w:rsid w:val="00867675"/>
    <w:rsid w:val="00867A97"/>
    <w:rsid w:val="00867CA8"/>
    <w:rsid w:val="00867D0B"/>
    <w:rsid w:val="00867D24"/>
    <w:rsid w:val="00870785"/>
    <w:rsid w:val="0087082B"/>
    <w:rsid w:val="00871300"/>
    <w:rsid w:val="00871524"/>
    <w:rsid w:val="00872401"/>
    <w:rsid w:val="00872592"/>
    <w:rsid w:val="008737B1"/>
    <w:rsid w:val="00875109"/>
    <w:rsid w:val="00875323"/>
    <w:rsid w:val="008755A7"/>
    <w:rsid w:val="008756F8"/>
    <w:rsid w:val="008769E9"/>
    <w:rsid w:val="00876B4B"/>
    <w:rsid w:val="00876D36"/>
    <w:rsid w:val="00876DF0"/>
    <w:rsid w:val="00877156"/>
    <w:rsid w:val="008772DD"/>
    <w:rsid w:val="008772FE"/>
    <w:rsid w:val="00880C66"/>
    <w:rsid w:val="00880F20"/>
    <w:rsid w:val="00881186"/>
    <w:rsid w:val="00882021"/>
    <w:rsid w:val="00883242"/>
    <w:rsid w:val="0088329E"/>
    <w:rsid w:val="008848AA"/>
    <w:rsid w:val="00885439"/>
    <w:rsid w:val="00885573"/>
    <w:rsid w:val="008855F3"/>
    <w:rsid w:val="00885C89"/>
    <w:rsid w:val="00885D86"/>
    <w:rsid w:val="00887A9E"/>
    <w:rsid w:val="00887B6D"/>
    <w:rsid w:val="008916ED"/>
    <w:rsid w:val="00891F1B"/>
    <w:rsid w:val="00892467"/>
    <w:rsid w:val="00893334"/>
    <w:rsid w:val="0089355C"/>
    <w:rsid w:val="00893ED3"/>
    <w:rsid w:val="00894C3F"/>
    <w:rsid w:val="00894C80"/>
    <w:rsid w:val="0089535B"/>
    <w:rsid w:val="008956B9"/>
    <w:rsid w:val="00895938"/>
    <w:rsid w:val="00895DE2"/>
    <w:rsid w:val="0089641F"/>
    <w:rsid w:val="008964B9"/>
    <w:rsid w:val="008977DB"/>
    <w:rsid w:val="008A0AAC"/>
    <w:rsid w:val="008A190E"/>
    <w:rsid w:val="008A19A2"/>
    <w:rsid w:val="008A1B06"/>
    <w:rsid w:val="008A1C18"/>
    <w:rsid w:val="008A29E0"/>
    <w:rsid w:val="008A2F69"/>
    <w:rsid w:val="008A39A9"/>
    <w:rsid w:val="008A4B98"/>
    <w:rsid w:val="008A4D77"/>
    <w:rsid w:val="008A4E5B"/>
    <w:rsid w:val="008A595B"/>
    <w:rsid w:val="008A6459"/>
    <w:rsid w:val="008A6769"/>
    <w:rsid w:val="008A6D3E"/>
    <w:rsid w:val="008A72C9"/>
    <w:rsid w:val="008A78A8"/>
    <w:rsid w:val="008A79DE"/>
    <w:rsid w:val="008B0549"/>
    <w:rsid w:val="008B2E0E"/>
    <w:rsid w:val="008B2F67"/>
    <w:rsid w:val="008B35B7"/>
    <w:rsid w:val="008B3A4F"/>
    <w:rsid w:val="008B4140"/>
    <w:rsid w:val="008B4EB3"/>
    <w:rsid w:val="008B5293"/>
    <w:rsid w:val="008B5414"/>
    <w:rsid w:val="008B5FEF"/>
    <w:rsid w:val="008B6096"/>
    <w:rsid w:val="008B62C8"/>
    <w:rsid w:val="008B645C"/>
    <w:rsid w:val="008B76E8"/>
    <w:rsid w:val="008B7714"/>
    <w:rsid w:val="008C046A"/>
    <w:rsid w:val="008C06B9"/>
    <w:rsid w:val="008C0821"/>
    <w:rsid w:val="008C16FF"/>
    <w:rsid w:val="008C21DA"/>
    <w:rsid w:val="008C3AFC"/>
    <w:rsid w:val="008C47BB"/>
    <w:rsid w:val="008C4959"/>
    <w:rsid w:val="008C4C42"/>
    <w:rsid w:val="008C4F08"/>
    <w:rsid w:val="008C5A14"/>
    <w:rsid w:val="008C6375"/>
    <w:rsid w:val="008C642A"/>
    <w:rsid w:val="008C6CFD"/>
    <w:rsid w:val="008C7013"/>
    <w:rsid w:val="008C7401"/>
    <w:rsid w:val="008D00DC"/>
    <w:rsid w:val="008D0B9A"/>
    <w:rsid w:val="008D13E2"/>
    <w:rsid w:val="008D1455"/>
    <w:rsid w:val="008D21C1"/>
    <w:rsid w:val="008D22AA"/>
    <w:rsid w:val="008D2C83"/>
    <w:rsid w:val="008D3331"/>
    <w:rsid w:val="008D3764"/>
    <w:rsid w:val="008D3769"/>
    <w:rsid w:val="008D3981"/>
    <w:rsid w:val="008D3C7A"/>
    <w:rsid w:val="008D4443"/>
    <w:rsid w:val="008D4464"/>
    <w:rsid w:val="008D5013"/>
    <w:rsid w:val="008D5EB6"/>
    <w:rsid w:val="008D5FE3"/>
    <w:rsid w:val="008D6C5C"/>
    <w:rsid w:val="008D7AD5"/>
    <w:rsid w:val="008E02CB"/>
    <w:rsid w:val="008E16E6"/>
    <w:rsid w:val="008E1748"/>
    <w:rsid w:val="008E277F"/>
    <w:rsid w:val="008E2F8E"/>
    <w:rsid w:val="008E307B"/>
    <w:rsid w:val="008E34C5"/>
    <w:rsid w:val="008E34E9"/>
    <w:rsid w:val="008E38C6"/>
    <w:rsid w:val="008E3E97"/>
    <w:rsid w:val="008E50B7"/>
    <w:rsid w:val="008E5318"/>
    <w:rsid w:val="008E57E4"/>
    <w:rsid w:val="008E5E2E"/>
    <w:rsid w:val="008E5E96"/>
    <w:rsid w:val="008E6168"/>
    <w:rsid w:val="008E65FA"/>
    <w:rsid w:val="008E79C2"/>
    <w:rsid w:val="008E7DBA"/>
    <w:rsid w:val="008F0AD9"/>
    <w:rsid w:val="008F1374"/>
    <w:rsid w:val="008F2B43"/>
    <w:rsid w:val="008F2B74"/>
    <w:rsid w:val="008F3498"/>
    <w:rsid w:val="008F3878"/>
    <w:rsid w:val="008F391A"/>
    <w:rsid w:val="008F3E2D"/>
    <w:rsid w:val="008F5879"/>
    <w:rsid w:val="008F6241"/>
    <w:rsid w:val="008F6BA1"/>
    <w:rsid w:val="008F73C6"/>
    <w:rsid w:val="008F766D"/>
    <w:rsid w:val="008F76F0"/>
    <w:rsid w:val="008F77DF"/>
    <w:rsid w:val="00900693"/>
    <w:rsid w:val="00900F24"/>
    <w:rsid w:val="009013FF"/>
    <w:rsid w:val="009023C8"/>
    <w:rsid w:val="00905AFB"/>
    <w:rsid w:val="00905D55"/>
    <w:rsid w:val="0090636F"/>
    <w:rsid w:val="009068E0"/>
    <w:rsid w:val="00906DCA"/>
    <w:rsid w:val="00907A53"/>
    <w:rsid w:val="00907C09"/>
    <w:rsid w:val="00910067"/>
    <w:rsid w:val="0091036B"/>
    <w:rsid w:val="00910CE2"/>
    <w:rsid w:val="0091148B"/>
    <w:rsid w:val="00911589"/>
    <w:rsid w:val="00912347"/>
    <w:rsid w:val="00915229"/>
    <w:rsid w:val="00916FA7"/>
    <w:rsid w:val="009170AD"/>
    <w:rsid w:val="0091763D"/>
    <w:rsid w:val="00917FD0"/>
    <w:rsid w:val="009201C2"/>
    <w:rsid w:val="00920795"/>
    <w:rsid w:val="00922001"/>
    <w:rsid w:val="00924362"/>
    <w:rsid w:val="00924393"/>
    <w:rsid w:val="00924420"/>
    <w:rsid w:val="009249E3"/>
    <w:rsid w:val="00924E96"/>
    <w:rsid w:val="0092544F"/>
    <w:rsid w:val="00926A02"/>
    <w:rsid w:val="00927148"/>
    <w:rsid w:val="00927C0B"/>
    <w:rsid w:val="00931300"/>
    <w:rsid w:val="00931B16"/>
    <w:rsid w:val="00931D4C"/>
    <w:rsid w:val="009327F2"/>
    <w:rsid w:val="00932BDE"/>
    <w:rsid w:val="00933097"/>
    <w:rsid w:val="009330B3"/>
    <w:rsid w:val="00933DDF"/>
    <w:rsid w:val="00934D6B"/>
    <w:rsid w:val="00935490"/>
    <w:rsid w:val="009359C3"/>
    <w:rsid w:val="0093602B"/>
    <w:rsid w:val="00936894"/>
    <w:rsid w:val="00936933"/>
    <w:rsid w:val="009372CF"/>
    <w:rsid w:val="00937B12"/>
    <w:rsid w:val="00937E91"/>
    <w:rsid w:val="009407EE"/>
    <w:rsid w:val="00940B39"/>
    <w:rsid w:val="00941922"/>
    <w:rsid w:val="009420D8"/>
    <w:rsid w:val="00942574"/>
    <w:rsid w:val="009427FA"/>
    <w:rsid w:val="00943D65"/>
    <w:rsid w:val="0094430D"/>
    <w:rsid w:val="00945BE7"/>
    <w:rsid w:val="00945D30"/>
    <w:rsid w:val="00946B85"/>
    <w:rsid w:val="009470F9"/>
    <w:rsid w:val="00947B08"/>
    <w:rsid w:val="00950450"/>
    <w:rsid w:val="00950916"/>
    <w:rsid w:val="00951338"/>
    <w:rsid w:val="0095157D"/>
    <w:rsid w:val="00951A9F"/>
    <w:rsid w:val="00951CDE"/>
    <w:rsid w:val="0095324B"/>
    <w:rsid w:val="009547C9"/>
    <w:rsid w:val="00954DA8"/>
    <w:rsid w:val="00960408"/>
    <w:rsid w:val="00960CC3"/>
    <w:rsid w:val="00961302"/>
    <w:rsid w:val="00961C27"/>
    <w:rsid w:val="00961FD5"/>
    <w:rsid w:val="0096238F"/>
    <w:rsid w:val="00962A4A"/>
    <w:rsid w:val="00962BEE"/>
    <w:rsid w:val="00962E0D"/>
    <w:rsid w:val="00963914"/>
    <w:rsid w:val="00963958"/>
    <w:rsid w:val="00963FE0"/>
    <w:rsid w:val="00964581"/>
    <w:rsid w:val="009645E2"/>
    <w:rsid w:val="009652A9"/>
    <w:rsid w:val="00966F22"/>
    <w:rsid w:val="0096738C"/>
    <w:rsid w:val="00970643"/>
    <w:rsid w:val="0097070A"/>
    <w:rsid w:val="00970B97"/>
    <w:rsid w:val="00970FFF"/>
    <w:rsid w:val="009717C1"/>
    <w:rsid w:val="00971F72"/>
    <w:rsid w:val="00972507"/>
    <w:rsid w:val="009727BF"/>
    <w:rsid w:val="009743E2"/>
    <w:rsid w:val="00974625"/>
    <w:rsid w:val="009748EB"/>
    <w:rsid w:val="009753C9"/>
    <w:rsid w:val="00975CFE"/>
    <w:rsid w:val="00976660"/>
    <w:rsid w:val="00976D7F"/>
    <w:rsid w:val="009772B7"/>
    <w:rsid w:val="00977785"/>
    <w:rsid w:val="00977EC0"/>
    <w:rsid w:val="00980623"/>
    <w:rsid w:val="00982F48"/>
    <w:rsid w:val="00983498"/>
    <w:rsid w:val="00983FFF"/>
    <w:rsid w:val="00984874"/>
    <w:rsid w:val="009849FD"/>
    <w:rsid w:val="00985046"/>
    <w:rsid w:val="009853D6"/>
    <w:rsid w:val="00986312"/>
    <w:rsid w:val="00986D62"/>
    <w:rsid w:val="009878BC"/>
    <w:rsid w:val="009902D8"/>
    <w:rsid w:val="009903E2"/>
    <w:rsid w:val="00991195"/>
    <w:rsid w:val="00991438"/>
    <w:rsid w:val="00991B68"/>
    <w:rsid w:val="00991FC3"/>
    <w:rsid w:val="00992039"/>
    <w:rsid w:val="00992846"/>
    <w:rsid w:val="00992A7E"/>
    <w:rsid w:val="00992E68"/>
    <w:rsid w:val="00993564"/>
    <w:rsid w:val="009935A6"/>
    <w:rsid w:val="0099435E"/>
    <w:rsid w:val="009958E4"/>
    <w:rsid w:val="00995BAB"/>
    <w:rsid w:val="009960D5"/>
    <w:rsid w:val="0099657E"/>
    <w:rsid w:val="0099761E"/>
    <w:rsid w:val="00997F18"/>
    <w:rsid w:val="009A184F"/>
    <w:rsid w:val="009A1B15"/>
    <w:rsid w:val="009A2BF1"/>
    <w:rsid w:val="009A2D53"/>
    <w:rsid w:val="009A2F84"/>
    <w:rsid w:val="009A530F"/>
    <w:rsid w:val="009A5524"/>
    <w:rsid w:val="009A5552"/>
    <w:rsid w:val="009A643E"/>
    <w:rsid w:val="009A718E"/>
    <w:rsid w:val="009A71EB"/>
    <w:rsid w:val="009B00FB"/>
    <w:rsid w:val="009B10CE"/>
    <w:rsid w:val="009B1685"/>
    <w:rsid w:val="009B1E77"/>
    <w:rsid w:val="009B5B37"/>
    <w:rsid w:val="009B61F7"/>
    <w:rsid w:val="009B6546"/>
    <w:rsid w:val="009B6F65"/>
    <w:rsid w:val="009B73ED"/>
    <w:rsid w:val="009B7A42"/>
    <w:rsid w:val="009C050C"/>
    <w:rsid w:val="009C08E9"/>
    <w:rsid w:val="009C0DDE"/>
    <w:rsid w:val="009C2151"/>
    <w:rsid w:val="009C3068"/>
    <w:rsid w:val="009C3429"/>
    <w:rsid w:val="009C34E8"/>
    <w:rsid w:val="009C4065"/>
    <w:rsid w:val="009C44D0"/>
    <w:rsid w:val="009C485B"/>
    <w:rsid w:val="009C4983"/>
    <w:rsid w:val="009C4CBC"/>
    <w:rsid w:val="009C4E4E"/>
    <w:rsid w:val="009C4EC3"/>
    <w:rsid w:val="009C4EF5"/>
    <w:rsid w:val="009C5B29"/>
    <w:rsid w:val="009C621C"/>
    <w:rsid w:val="009C6475"/>
    <w:rsid w:val="009C7761"/>
    <w:rsid w:val="009C7AC3"/>
    <w:rsid w:val="009C7EDF"/>
    <w:rsid w:val="009D063C"/>
    <w:rsid w:val="009D0D3B"/>
    <w:rsid w:val="009D147A"/>
    <w:rsid w:val="009D1731"/>
    <w:rsid w:val="009D29E9"/>
    <w:rsid w:val="009D3DB6"/>
    <w:rsid w:val="009D4FA1"/>
    <w:rsid w:val="009D6627"/>
    <w:rsid w:val="009D6762"/>
    <w:rsid w:val="009D76F3"/>
    <w:rsid w:val="009E1F2D"/>
    <w:rsid w:val="009E23AE"/>
    <w:rsid w:val="009E2FBC"/>
    <w:rsid w:val="009E33CF"/>
    <w:rsid w:val="009E40C0"/>
    <w:rsid w:val="009E40C8"/>
    <w:rsid w:val="009E5011"/>
    <w:rsid w:val="009E505A"/>
    <w:rsid w:val="009E5BF5"/>
    <w:rsid w:val="009E5FDA"/>
    <w:rsid w:val="009E78F3"/>
    <w:rsid w:val="009F073A"/>
    <w:rsid w:val="009F0950"/>
    <w:rsid w:val="009F0B8F"/>
    <w:rsid w:val="009F0BBE"/>
    <w:rsid w:val="009F0EBD"/>
    <w:rsid w:val="009F1A73"/>
    <w:rsid w:val="009F3A22"/>
    <w:rsid w:val="009F4258"/>
    <w:rsid w:val="009F519B"/>
    <w:rsid w:val="009F5202"/>
    <w:rsid w:val="009F5523"/>
    <w:rsid w:val="009F55E1"/>
    <w:rsid w:val="009F6BC2"/>
    <w:rsid w:val="009F6F95"/>
    <w:rsid w:val="009F769B"/>
    <w:rsid w:val="009F7757"/>
    <w:rsid w:val="00A0057D"/>
    <w:rsid w:val="00A00D0B"/>
    <w:rsid w:val="00A01088"/>
    <w:rsid w:val="00A015C3"/>
    <w:rsid w:val="00A015DA"/>
    <w:rsid w:val="00A020C1"/>
    <w:rsid w:val="00A02174"/>
    <w:rsid w:val="00A028B3"/>
    <w:rsid w:val="00A034E1"/>
    <w:rsid w:val="00A03A7B"/>
    <w:rsid w:val="00A03AE4"/>
    <w:rsid w:val="00A04350"/>
    <w:rsid w:val="00A046D1"/>
    <w:rsid w:val="00A05301"/>
    <w:rsid w:val="00A05CFE"/>
    <w:rsid w:val="00A061CE"/>
    <w:rsid w:val="00A064DF"/>
    <w:rsid w:val="00A06A1E"/>
    <w:rsid w:val="00A06AAD"/>
    <w:rsid w:val="00A07B35"/>
    <w:rsid w:val="00A1119B"/>
    <w:rsid w:val="00A1149D"/>
    <w:rsid w:val="00A13FAD"/>
    <w:rsid w:val="00A14511"/>
    <w:rsid w:val="00A1490D"/>
    <w:rsid w:val="00A14E4B"/>
    <w:rsid w:val="00A16604"/>
    <w:rsid w:val="00A1710D"/>
    <w:rsid w:val="00A17B0B"/>
    <w:rsid w:val="00A20531"/>
    <w:rsid w:val="00A20612"/>
    <w:rsid w:val="00A2064A"/>
    <w:rsid w:val="00A207F6"/>
    <w:rsid w:val="00A20B4E"/>
    <w:rsid w:val="00A214BD"/>
    <w:rsid w:val="00A21F63"/>
    <w:rsid w:val="00A221AB"/>
    <w:rsid w:val="00A222B6"/>
    <w:rsid w:val="00A22C53"/>
    <w:rsid w:val="00A234B6"/>
    <w:rsid w:val="00A23F19"/>
    <w:rsid w:val="00A24E4E"/>
    <w:rsid w:val="00A25CC7"/>
    <w:rsid w:val="00A26E4F"/>
    <w:rsid w:val="00A270B7"/>
    <w:rsid w:val="00A2731B"/>
    <w:rsid w:val="00A27413"/>
    <w:rsid w:val="00A27780"/>
    <w:rsid w:val="00A3030B"/>
    <w:rsid w:val="00A30A2E"/>
    <w:rsid w:val="00A30B04"/>
    <w:rsid w:val="00A30B9A"/>
    <w:rsid w:val="00A31A2D"/>
    <w:rsid w:val="00A31BEC"/>
    <w:rsid w:val="00A32752"/>
    <w:rsid w:val="00A32797"/>
    <w:rsid w:val="00A3295A"/>
    <w:rsid w:val="00A3353F"/>
    <w:rsid w:val="00A35211"/>
    <w:rsid w:val="00A36A02"/>
    <w:rsid w:val="00A373C7"/>
    <w:rsid w:val="00A37AF2"/>
    <w:rsid w:val="00A37C18"/>
    <w:rsid w:val="00A40213"/>
    <w:rsid w:val="00A4076C"/>
    <w:rsid w:val="00A40BFE"/>
    <w:rsid w:val="00A4158F"/>
    <w:rsid w:val="00A4174F"/>
    <w:rsid w:val="00A430BD"/>
    <w:rsid w:val="00A44726"/>
    <w:rsid w:val="00A448EB"/>
    <w:rsid w:val="00A44E9C"/>
    <w:rsid w:val="00A4602C"/>
    <w:rsid w:val="00A47633"/>
    <w:rsid w:val="00A47BED"/>
    <w:rsid w:val="00A510B7"/>
    <w:rsid w:val="00A517CD"/>
    <w:rsid w:val="00A51FEF"/>
    <w:rsid w:val="00A5225B"/>
    <w:rsid w:val="00A52359"/>
    <w:rsid w:val="00A52DC7"/>
    <w:rsid w:val="00A53D94"/>
    <w:rsid w:val="00A554C3"/>
    <w:rsid w:val="00A55620"/>
    <w:rsid w:val="00A56E6F"/>
    <w:rsid w:val="00A57196"/>
    <w:rsid w:val="00A573F9"/>
    <w:rsid w:val="00A574EF"/>
    <w:rsid w:val="00A57BBD"/>
    <w:rsid w:val="00A60D64"/>
    <w:rsid w:val="00A60EE5"/>
    <w:rsid w:val="00A61393"/>
    <w:rsid w:val="00A621D1"/>
    <w:rsid w:val="00A62284"/>
    <w:rsid w:val="00A627A6"/>
    <w:rsid w:val="00A6290B"/>
    <w:rsid w:val="00A62B5B"/>
    <w:rsid w:val="00A62BFF"/>
    <w:rsid w:val="00A62E4E"/>
    <w:rsid w:val="00A63861"/>
    <w:rsid w:val="00A638E1"/>
    <w:rsid w:val="00A64583"/>
    <w:rsid w:val="00A648A5"/>
    <w:rsid w:val="00A64A2A"/>
    <w:rsid w:val="00A64AA5"/>
    <w:rsid w:val="00A6517C"/>
    <w:rsid w:val="00A663EC"/>
    <w:rsid w:val="00A66A41"/>
    <w:rsid w:val="00A6701C"/>
    <w:rsid w:val="00A70495"/>
    <w:rsid w:val="00A70EF6"/>
    <w:rsid w:val="00A710FB"/>
    <w:rsid w:val="00A71242"/>
    <w:rsid w:val="00A71500"/>
    <w:rsid w:val="00A72448"/>
    <w:rsid w:val="00A72545"/>
    <w:rsid w:val="00A73241"/>
    <w:rsid w:val="00A732C2"/>
    <w:rsid w:val="00A73F7E"/>
    <w:rsid w:val="00A747CE"/>
    <w:rsid w:val="00A74C1D"/>
    <w:rsid w:val="00A7575B"/>
    <w:rsid w:val="00A7636B"/>
    <w:rsid w:val="00A776C4"/>
    <w:rsid w:val="00A77801"/>
    <w:rsid w:val="00A77D5B"/>
    <w:rsid w:val="00A81DAA"/>
    <w:rsid w:val="00A824BF"/>
    <w:rsid w:val="00A8317D"/>
    <w:rsid w:val="00A852AB"/>
    <w:rsid w:val="00A85844"/>
    <w:rsid w:val="00A86291"/>
    <w:rsid w:val="00A86AB0"/>
    <w:rsid w:val="00A87456"/>
    <w:rsid w:val="00A87471"/>
    <w:rsid w:val="00A8770E"/>
    <w:rsid w:val="00A9041F"/>
    <w:rsid w:val="00A907DE"/>
    <w:rsid w:val="00A90FC5"/>
    <w:rsid w:val="00A914DA"/>
    <w:rsid w:val="00A921AC"/>
    <w:rsid w:val="00A92823"/>
    <w:rsid w:val="00A92DD3"/>
    <w:rsid w:val="00A938C7"/>
    <w:rsid w:val="00A95AA2"/>
    <w:rsid w:val="00A95EB0"/>
    <w:rsid w:val="00A967FD"/>
    <w:rsid w:val="00A96FB7"/>
    <w:rsid w:val="00A97281"/>
    <w:rsid w:val="00A97C8B"/>
    <w:rsid w:val="00AA0280"/>
    <w:rsid w:val="00AA09C0"/>
    <w:rsid w:val="00AA12D5"/>
    <w:rsid w:val="00AA1BF9"/>
    <w:rsid w:val="00AA3E00"/>
    <w:rsid w:val="00AA4FDE"/>
    <w:rsid w:val="00AA5FE5"/>
    <w:rsid w:val="00AA640B"/>
    <w:rsid w:val="00AA753E"/>
    <w:rsid w:val="00AA7A2F"/>
    <w:rsid w:val="00AA7BEB"/>
    <w:rsid w:val="00AA7F04"/>
    <w:rsid w:val="00AB01C0"/>
    <w:rsid w:val="00AB05A1"/>
    <w:rsid w:val="00AB0A4D"/>
    <w:rsid w:val="00AB0C1C"/>
    <w:rsid w:val="00AB0CB2"/>
    <w:rsid w:val="00AB23B9"/>
    <w:rsid w:val="00AB2C74"/>
    <w:rsid w:val="00AB4A75"/>
    <w:rsid w:val="00AB4AFC"/>
    <w:rsid w:val="00AB4D88"/>
    <w:rsid w:val="00AB5027"/>
    <w:rsid w:val="00AB50C1"/>
    <w:rsid w:val="00AB5A67"/>
    <w:rsid w:val="00AB6717"/>
    <w:rsid w:val="00AC0A59"/>
    <w:rsid w:val="00AC143F"/>
    <w:rsid w:val="00AC1A24"/>
    <w:rsid w:val="00AC2267"/>
    <w:rsid w:val="00AC2F37"/>
    <w:rsid w:val="00AC3B2B"/>
    <w:rsid w:val="00AC595C"/>
    <w:rsid w:val="00AC5C41"/>
    <w:rsid w:val="00AC613B"/>
    <w:rsid w:val="00AC70C6"/>
    <w:rsid w:val="00AC70D0"/>
    <w:rsid w:val="00AC721F"/>
    <w:rsid w:val="00AC73C2"/>
    <w:rsid w:val="00AC78CA"/>
    <w:rsid w:val="00AC7ABD"/>
    <w:rsid w:val="00AC7BC8"/>
    <w:rsid w:val="00AC7CF1"/>
    <w:rsid w:val="00AC7D8D"/>
    <w:rsid w:val="00AD1C33"/>
    <w:rsid w:val="00AD237F"/>
    <w:rsid w:val="00AD2BCA"/>
    <w:rsid w:val="00AD2BDC"/>
    <w:rsid w:val="00AD3CA9"/>
    <w:rsid w:val="00AD3D7C"/>
    <w:rsid w:val="00AD43E2"/>
    <w:rsid w:val="00AD5202"/>
    <w:rsid w:val="00AD5D5A"/>
    <w:rsid w:val="00AD7282"/>
    <w:rsid w:val="00AD734B"/>
    <w:rsid w:val="00AD7776"/>
    <w:rsid w:val="00AE087D"/>
    <w:rsid w:val="00AE222E"/>
    <w:rsid w:val="00AE323D"/>
    <w:rsid w:val="00AE36A8"/>
    <w:rsid w:val="00AE387D"/>
    <w:rsid w:val="00AE3AD7"/>
    <w:rsid w:val="00AE3C6C"/>
    <w:rsid w:val="00AE4A0B"/>
    <w:rsid w:val="00AE4A2C"/>
    <w:rsid w:val="00AE4A93"/>
    <w:rsid w:val="00AE5606"/>
    <w:rsid w:val="00AE6052"/>
    <w:rsid w:val="00AE6B76"/>
    <w:rsid w:val="00AE761A"/>
    <w:rsid w:val="00AE7C3B"/>
    <w:rsid w:val="00AF1890"/>
    <w:rsid w:val="00AF1F50"/>
    <w:rsid w:val="00AF1FA0"/>
    <w:rsid w:val="00AF22B3"/>
    <w:rsid w:val="00AF2B12"/>
    <w:rsid w:val="00AF317E"/>
    <w:rsid w:val="00AF3511"/>
    <w:rsid w:val="00AF3D19"/>
    <w:rsid w:val="00AF3E34"/>
    <w:rsid w:val="00AF4BC8"/>
    <w:rsid w:val="00AF50AE"/>
    <w:rsid w:val="00AF5F1C"/>
    <w:rsid w:val="00AF6740"/>
    <w:rsid w:val="00AF6CF8"/>
    <w:rsid w:val="00AF6CFD"/>
    <w:rsid w:val="00AF70D3"/>
    <w:rsid w:val="00B00A03"/>
    <w:rsid w:val="00B00DD6"/>
    <w:rsid w:val="00B00F74"/>
    <w:rsid w:val="00B00F9D"/>
    <w:rsid w:val="00B01341"/>
    <w:rsid w:val="00B01463"/>
    <w:rsid w:val="00B017A1"/>
    <w:rsid w:val="00B03960"/>
    <w:rsid w:val="00B03C19"/>
    <w:rsid w:val="00B03F8D"/>
    <w:rsid w:val="00B05CAC"/>
    <w:rsid w:val="00B05E66"/>
    <w:rsid w:val="00B06B0A"/>
    <w:rsid w:val="00B071E3"/>
    <w:rsid w:val="00B07441"/>
    <w:rsid w:val="00B07CBE"/>
    <w:rsid w:val="00B07E10"/>
    <w:rsid w:val="00B07F0B"/>
    <w:rsid w:val="00B1046F"/>
    <w:rsid w:val="00B10CDA"/>
    <w:rsid w:val="00B10D9D"/>
    <w:rsid w:val="00B10E47"/>
    <w:rsid w:val="00B11129"/>
    <w:rsid w:val="00B11557"/>
    <w:rsid w:val="00B11A00"/>
    <w:rsid w:val="00B123DD"/>
    <w:rsid w:val="00B127D9"/>
    <w:rsid w:val="00B1288E"/>
    <w:rsid w:val="00B12A14"/>
    <w:rsid w:val="00B12CFD"/>
    <w:rsid w:val="00B1452D"/>
    <w:rsid w:val="00B1499F"/>
    <w:rsid w:val="00B150A1"/>
    <w:rsid w:val="00B15E39"/>
    <w:rsid w:val="00B15FAC"/>
    <w:rsid w:val="00B15FDC"/>
    <w:rsid w:val="00B16FC9"/>
    <w:rsid w:val="00B16FE0"/>
    <w:rsid w:val="00B17178"/>
    <w:rsid w:val="00B171F0"/>
    <w:rsid w:val="00B2187B"/>
    <w:rsid w:val="00B22C93"/>
    <w:rsid w:val="00B22EE9"/>
    <w:rsid w:val="00B23099"/>
    <w:rsid w:val="00B236EE"/>
    <w:rsid w:val="00B237E4"/>
    <w:rsid w:val="00B249D9"/>
    <w:rsid w:val="00B24CD3"/>
    <w:rsid w:val="00B26232"/>
    <w:rsid w:val="00B2625A"/>
    <w:rsid w:val="00B2661E"/>
    <w:rsid w:val="00B30117"/>
    <w:rsid w:val="00B309B6"/>
    <w:rsid w:val="00B30D62"/>
    <w:rsid w:val="00B31D55"/>
    <w:rsid w:val="00B31EE4"/>
    <w:rsid w:val="00B3753F"/>
    <w:rsid w:val="00B379FC"/>
    <w:rsid w:val="00B37DFD"/>
    <w:rsid w:val="00B406B6"/>
    <w:rsid w:val="00B4136C"/>
    <w:rsid w:val="00B4166E"/>
    <w:rsid w:val="00B41866"/>
    <w:rsid w:val="00B425FB"/>
    <w:rsid w:val="00B4286A"/>
    <w:rsid w:val="00B42BC6"/>
    <w:rsid w:val="00B43372"/>
    <w:rsid w:val="00B438B9"/>
    <w:rsid w:val="00B44427"/>
    <w:rsid w:val="00B4561C"/>
    <w:rsid w:val="00B46AC5"/>
    <w:rsid w:val="00B47721"/>
    <w:rsid w:val="00B47EEE"/>
    <w:rsid w:val="00B50A3D"/>
    <w:rsid w:val="00B50DE5"/>
    <w:rsid w:val="00B51375"/>
    <w:rsid w:val="00B528EA"/>
    <w:rsid w:val="00B52A87"/>
    <w:rsid w:val="00B52F66"/>
    <w:rsid w:val="00B53734"/>
    <w:rsid w:val="00B54EFE"/>
    <w:rsid w:val="00B552D5"/>
    <w:rsid w:val="00B55948"/>
    <w:rsid w:val="00B55BEB"/>
    <w:rsid w:val="00B560B5"/>
    <w:rsid w:val="00B56469"/>
    <w:rsid w:val="00B572A4"/>
    <w:rsid w:val="00B6029F"/>
    <w:rsid w:val="00B60E8B"/>
    <w:rsid w:val="00B61035"/>
    <w:rsid w:val="00B61E36"/>
    <w:rsid w:val="00B61EE1"/>
    <w:rsid w:val="00B6242E"/>
    <w:rsid w:val="00B62A04"/>
    <w:rsid w:val="00B64D66"/>
    <w:rsid w:val="00B65034"/>
    <w:rsid w:val="00B663F9"/>
    <w:rsid w:val="00B667F3"/>
    <w:rsid w:val="00B67AA5"/>
    <w:rsid w:val="00B67C6A"/>
    <w:rsid w:val="00B70147"/>
    <w:rsid w:val="00B71156"/>
    <w:rsid w:val="00B72334"/>
    <w:rsid w:val="00B72F77"/>
    <w:rsid w:val="00B732C7"/>
    <w:rsid w:val="00B73DF8"/>
    <w:rsid w:val="00B743FC"/>
    <w:rsid w:val="00B7445D"/>
    <w:rsid w:val="00B74B15"/>
    <w:rsid w:val="00B74EB4"/>
    <w:rsid w:val="00B75016"/>
    <w:rsid w:val="00B763EA"/>
    <w:rsid w:val="00B7758D"/>
    <w:rsid w:val="00B77C39"/>
    <w:rsid w:val="00B806E4"/>
    <w:rsid w:val="00B80FED"/>
    <w:rsid w:val="00B81592"/>
    <w:rsid w:val="00B817BA"/>
    <w:rsid w:val="00B8198A"/>
    <w:rsid w:val="00B81B6D"/>
    <w:rsid w:val="00B8345A"/>
    <w:rsid w:val="00B83E2E"/>
    <w:rsid w:val="00B860BC"/>
    <w:rsid w:val="00B86D63"/>
    <w:rsid w:val="00B87308"/>
    <w:rsid w:val="00B9124C"/>
    <w:rsid w:val="00B914B9"/>
    <w:rsid w:val="00B915C1"/>
    <w:rsid w:val="00B91B8A"/>
    <w:rsid w:val="00B92BA5"/>
    <w:rsid w:val="00B936C7"/>
    <w:rsid w:val="00B93772"/>
    <w:rsid w:val="00B937ED"/>
    <w:rsid w:val="00B938C1"/>
    <w:rsid w:val="00B95292"/>
    <w:rsid w:val="00B95ADD"/>
    <w:rsid w:val="00B962BF"/>
    <w:rsid w:val="00B96EBA"/>
    <w:rsid w:val="00B9781B"/>
    <w:rsid w:val="00BA23FF"/>
    <w:rsid w:val="00BA2C59"/>
    <w:rsid w:val="00BA30ED"/>
    <w:rsid w:val="00BA3183"/>
    <w:rsid w:val="00BA3F94"/>
    <w:rsid w:val="00BA4DF3"/>
    <w:rsid w:val="00BA591F"/>
    <w:rsid w:val="00BA5EB2"/>
    <w:rsid w:val="00BA6053"/>
    <w:rsid w:val="00BA6AF9"/>
    <w:rsid w:val="00BA6B39"/>
    <w:rsid w:val="00BA6E9B"/>
    <w:rsid w:val="00BA6F24"/>
    <w:rsid w:val="00BA76D8"/>
    <w:rsid w:val="00BB0EB2"/>
    <w:rsid w:val="00BB2DB1"/>
    <w:rsid w:val="00BB4553"/>
    <w:rsid w:val="00BB459E"/>
    <w:rsid w:val="00BB4E49"/>
    <w:rsid w:val="00BB4FDC"/>
    <w:rsid w:val="00BB55E9"/>
    <w:rsid w:val="00BB6E13"/>
    <w:rsid w:val="00BB755E"/>
    <w:rsid w:val="00BC099D"/>
    <w:rsid w:val="00BC0E63"/>
    <w:rsid w:val="00BC1019"/>
    <w:rsid w:val="00BC1478"/>
    <w:rsid w:val="00BC1612"/>
    <w:rsid w:val="00BC249A"/>
    <w:rsid w:val="00BC2F01"/>
    <w:rsid w:val="00BC4850"/>
    <w:rsid w:val="00BC5671"/>
    <w:rsid w:val="00BC5898"/>
    <w:rsid w:val="00BC61C9"/>
    <w:rsid w:val="00BC6508"/>
    <w:rsid w:val="00BC65EE"/>
    <w:rsid w:val="00BC6C37"/>
    <w:rsid w:val="00BC761E"/>
    <w:rsid w:val="00BC7C9B"/>
    <w:rsid w:val="00BD0C0B"/>
    <w:rsid w:val="00BD13AB"/>
    <w:rsid w:val="00BD13D4"/>
    <w:rsid w:val="00BD41E7"/>
    <w:rsid w:val="00BD48DD"/>
    <w:rsid w:val="00BD4E6B"/>
    <w:rsid w:val="00BD65FB"/>
    <w:rsid w:val="00BD6C40"/>
    <w:rsid w:val="00BD754C"/>
    <w:rsid w:val="00BE0163"/>
    <w:rsid w:val="00BE07E5"/>
    <w:rsid w:val="00BE15DD"/>
    <w:rsid w:val="00BE1A7C"/>
    <w:rsid w:val="00BE1E7E"/>
    <w:rsid w:val="00BE2EC3"/>
    <w:rsid w:val="00BE355B"/>
    <w:rsid w:val="00BE3D3C"/>
    <w:rsid w:val="00BE4B48"/>
    <w:rsid w:val="00BE4D14"/>
    <w:rsid w:val="00BE4EF2"/>
    <w:rsid w:val="00BE50E9"/>
    <w:rsid w:val="00BE5E1A"/>
    <w:rsid w:val="00BE793E"/>
    <w:rsid w:val="00BE7B24"/>
    <w:rsid w:val="00BF02F9"/>
    <w:rsid w:val="00BF0985"/>
    <w:rsid w:val="00BF136F"/>
    <w:rsid w:val="00BF201A"/>
    <w:rsid w:val="00BF25FB"/>
    <w:rsid w:val="00BF4453"/>
    <w:rsid w:val="00BF51CF"/>
    <w:rsid w:val="00BF58E4"/>
    <w:rsid w:val="00BF5AC3"/>
    <w:rsid w:val="00BF5BDE"/>
    <w:rsid w:val="00BF5D7C"/>
    <w:rsid w:val="00BF6C0C"/>
    <w:rsid w:val="00BF6F5F"/>
    <w:rsid w:val="00BF75C0"/>
    <w:rsid w:val="00BF76F0"/>
    <w:rsid w:val="00BF7985"/>
    <w:rsid w:val="00BF7CC4"/>
    <w:rsid w:val="00BF7E21"/>
    <w:rsid w:val="00C00312"/>
    <w:rsid w:val="00C0092B"/>
    <w:rsid w:val="00C01007"/>
    <w:rsid w:val="00C01A0F"/>
    <w:rsid w:val="00C01F0D"/>
    <w:rsid w:val="00C0295B"/>
    <w:rsid w:val="00C0351C"/>
    <w:rsid w:val="00C038AD"/>
    <w:rsid w:val="00C05336"/>
    <w:rsid w:val="00C05379"/>
    <w:rsid w:val="00C05BAB"/>
    <w:rsid w:val="00C05EEA"/>
    <w:rsid w:val="00C06350"/>
    <w:rsid w:val="00C063CB"/>
    <w:rsid w:val="00C10167"/>
    <w:rsid w:val="00C10D66"/>
    <w:rsid w:val="00C12091"/>
    <w:rsid w:val="00C12171"/>
    <w:rsid w:val="00C12A3F"/>
    <w:rsid w:val="00C12C99"/>
    <w:rsid w:val="00C12CFA"/>
    <w:rsid w:val="00C13620"/>
    <w:rsid w:val="00C141CF"/>
    <w:rsid w:val="00C14777"/>
    <w:rsid w:val="00C1493A"/>
    <w:rsid w:val="00C14C21"/>
    <w:rsid w:val="00C14CAF"/>
    <w:rsid w:val="00C15A43"/>
    <w:rsid w:val="00C15B97"/>
    <w:rsid w:val="00C15EA8"/>
    <w:rsid w:val="00C15F4A"/>
    <w:rsid w:val="00C16650"/>
    <w:rsid w:val="00C17EB3"/>
    <w:rsid w:val="00C231A3"/>
    <w:rsid w:val="00C2348B"/>
    <w:rsid w:val="00C23A3B"/>
    <w:rsid w:val="00C23EC0"/>
    <w:rsid w:val="00C248CA"/>
    <w:rsid w:val="00C25268"/>
    <w:rsid w:val="00C256AC"/>
    <w:rsid w:val="00C262AE"/>
    <w:rsid w:val="00C2651A"/>
    <w:rsid w:val="00C265A0"/>
    <w:rsid w:val="00C26718"/>
    <w:rsid w:val="00C273D1"/>
    <w:rsid w:val="00C30026"/>
    <w:rsid w:val="00C30037"/>
    <w:rsid w:val="00C305E9"/>
    <w:rsid w:val="00C30988"/>
    <w:rsid w:val="00C312CB"/>
    <w:rsid w:val="00C31ECF"/>
    <w:rsid w:val="00C3342A"/>
    <w:rsid w:val="00C3350E"/>
    <w:rsid w:val="00C3410F"/>
    <w:rsid w:val="00C354D1"/>
    <w:rsid w:val="00C35B57"/>
    <w:rsid w:val="00C36446"/>
    <w:rsid w:val="00C3654F"/>
    <w:rsid w:val="00C36AB6"/>
    <w:rsid w:val="00C36FCC"/>
    <w:rsid w:val="00C37A24"/>
    <w:rsid w:val="00C40AB5"/>
    <w:rsid w:val="00C4113C"/>
    <w:rsid w:val="00C414DB"/>
    <w:rsid w:val="00C4198C"/>
    <w:rsid w:val="00C41B0D"/>
    <w:rsid w:val="00C42311"/>
    <w:rsid w:val="00C42DD7"/>
    <w:rsid w:val="00C4380F"/>
    <w:rsid w:val="00C439AA"/>
    <w:rsid w:val="00C44916"/>
    <w:rsid w:val="00C449A4"/>
    <w:rsid w:val="00C44F0F"/>
    <w:rsid w:val="00C453C5"/>
    <w:rsid w:val="00C4690E"/>
    <w:rsid w:val="00C46A57"/>
    <w:rsid w:val="00C47251"/>
    <w:rsid w:val="00C472A7"/>
    <w:rsid w:val="00C51235"/>
    <w:rsid w:val="00C5167C"/>
    <w:rsid w:val="00C531AF"/>
    <w:rsid w:val="00C53C7B"/>
    <w:rsid w:val="00C54A40"/>
    <w:rsid w:val="00C55682"/>
    <w:rsid w:val="00C55842"/>
    <w:rsid w:val="00C5634D"/>
    <w:rsid w:val="00C56DB8"/>
    <w:rsid w:val="00C57411"/>
    <w:rsid w:val="00C60756"/>
    <w:rsid w:val="00C60C17"/>
    <w:rsid w:val="00C60C34"/>
    <w:rsid w:val="00C621CD"/>
    <w:rsid w:val="00C629A3"/>
    <w:rsid w:val="00C63809"/>
    <w:rsid w:val="00C63817"/>
    <w:rsid w:val="00C639DB"/>
    <w:rsid w:val="00C64007"/>
    <w:rsid w:val="00C6445E"/>
    <w:rsid w:val="00C649FB"/>
    <w:rsid w:val="00C6635B"/>
    <w:rsid w:val="00C663ED"/>
    <w:rsid w:val="00C66558"/>
    <w:rsid w:val="00C6656B"/>
    <w:rsid w:val="00C6663A"/>
    <w:rsid w:val="00C66C63"/>
    <w:rsid w:val="00C66C8A"/>
    <w:rsid w:val="00C67396"/>
    <w:rsid w:val="00C6758C"/>
    <w:rsid w:val="00C7150B"/>
    <w:rsid w:val="00C71AF1"/>
    <w:rsid w:val="00C71DDF"/>
    <w:rsid w:val="00C735CA"/>
    <w:rsid w:val="00C744E0"/>
    <w:rsid w:val="00C7450A"/>
    <w:rsid w:val="00C74883"/>
    <w:rsid w:val="00C759BC"/>
    <w:rsid w:val="00C75CCB"/>
    <w:rsid w:val="00C75E4C"/>
    <w:rsid w:val="00C7624A"/>
    <w:rsid w:val="00C76520"/>
    <w:rsid w:val="00C768D1"/>
    <w:rsid w:val="00C80EB5"/>
    <w:rsid w:val="00C81C68"/>
    <w:rsid w:val="00C82041"/>
    <w:rsid w:val="00C82605"/>
    <w:rsid w:val="00C82966"/>
    <w:rsid w:val="00C847C0"/>
    <w:rsid w:val="00C85A48"/>
    <w:rsid w:val="00C85CB1"/>
    <w:rsid w:val="00C867F9"/>
    <w:rsid w:val="00C90673"/>
    <w:rsid w:val="00C91224"/>
    <w:rsid w:val="00C91708"/>
    <w:rsid w:val="00C91AC6"/>
    <w:rsid w:val="00C93B32"/>
    <w:rsid w:val="00C93F4E"/>
    <w:rsid w:val="00C94436"/>
    <w:rsid w:val="00C94949"/>
    <w:rsid w:val="00C94EAF"/>
    <w:rsid w:val="00C950D4"/>
    <w:rsid w:val="00C952D5"/>
    <w:rsid w:val="00C9674F"/>
    <w:rsid w:val="00C972BD"/>
    <w:rsid w:val="00CA01C4"/>
    <w:rsid w:val="00CA16A2"/>
    <w:rsid w:val="00CA1D8C"/>
    <w:rsid w:val="00CA207B"/>
    <w:rsid w:val="00CA24CB"/>
    <w:rsid w:val="00CA25D0"/>
    <w:rsid w:val="00CA3035"/>
    <w:rsid w:val="00CA308F"/>
    <w:rsid w:val="00CA3D0D"/>
    <w:rsid w:val="00CA54AA"/>
    <w:rsid w:val="00CA5B46"/>
    <w:rsid w:val="00CA5CFF"/>
    <w:rsid w:val="00CA6125"/>
    <w:rsid w:val="00CA63F9"/>
    <w:rsid w:val="00CA6B5E"/>
    <w:rsid w:val="00CA6CAE"/>
    <w:rsid w:val="00CB0B75"/>
    <w:rsid w:val="00CB1005"/>
    <w:rsid w:val="00CB13B8"/>
    <w:rsid w:val="00CB1A2B"/>
    <w:rsid w:val="00CB437C"/>
    <w:rsid w:val="00CB5F37"/>
    <w:rsid w:val="00CB6E8E"/>
    <w:rsid w:val="00CC089A"/>
    <w:rsid w:val="00CC20BD"/>
    <w:rsid w:val="00CC395E"/>
    <w:rsid w:val="00CC3AD0"/>
    <w:rsid w:val="00CC4475"/>
    <w:rsid w:val="00CC5564"/>
    <w:rsid w:val="00CC5851"/>
    <w:rsid w:val="00CC5E89"/>
    <w:rsid w:val="00CC6CF9"/>
    <w:rsid w:val="00CC79FC"/>
    <w:rsid w:val="00CD02A3"/>
    <w:rsid w:val="00CD2FF6"/>
    <w:rsid w:val="00CD493B"/>
    <w:rsid w:val="00CD7001"/>
    <w:rsid w:val="00CD701F"/>
    <w:rsid w:val="00CD7050"/>
    <w:rsid w:val="00CD70A9"/>
    <w:rsid w:val="00CE0FEA"/>
    <w:rsid w:val="00CE13FA"/>
    <w:rsid w:val="00CE2694"/>
    <w:rsid w:val="00CE411E"/>
    <w:rsid w:val="00CE46D9"/>
    <w:rsid w:val="00CE4789"/>
    <w:rsid w:val="00CE520B"/>
    <w:rsid w:val="00CE5773"/>
    <w:rsid w:val="00CE6089"/>
    <w:rsid w:val="00CE6156"/>
    <w:rsid w:val="00CE6576"/>
    <w:rsid w:val="00CE6C61"/>
    <w:rsid w:val="00CE77F6"/>
    <w:rsid w:val="00CE7C68"/>
    <w:rsid w:val="00CF1114"/>
    <w:rsid w:val="00CF248A"/>
    <w:rsid w:val="00CF26DC"/>
    <w:rsid w:val="00CF2AEC"/>
    <w:rsid w:val="00CF2B73"/>
    <w:rsid w:val="00CF337F"/>
    <w:rsid w:val="00CF3FAF"/>
    <w:rsid w:val="00CF450A"/>
    <w:rsid w:val="00CF4877"/>
    <w:rsid w:val="00CF4CF0"/>
    <w:rsid w:val="00CF5105"/>
    <w:rsid w:val="00CF6CB7"/>
    <w:rsid w:val="00CF7312"/>
    <w:rsid w:val="00CF7A7D"/>
    <w:rsid w:val="00D02662"/>
    <w:rsid w:val="00D026A4"/>
    <w:rsid w:val="00D02898"/>
    <w:rsid w:val="00D02E54"/>
    <w:rsid w:val="00D0308A"/>
    <w:rsid w:val="00D03879"/>
    <w:rsid w:val="00D03C6C"/>
    <w:rsid w:val="00D0425E"/>
    <w:rsid w:val="00D0436B"/>
    <w:rsid w:val="00D049A5"/>
    <w:rsid w:val="00D05ADA"/>
    <w:rsid w:val="00D066D3"/>
    <w:rsid w:val="00D06B0B"/>
    <w:rsid w:val="00D073C5"/>
    <w:rsid w:val="00D073E5"/>
    <w:rsid w:val="00D07B89"/>
    <w:rsid w:val="00D10912"/>
    <w:rsid w:val="00D10DE5"/>
    <w:rsid w:val="00D1126A"/>
    <w:rsid w:val="00D1194E"/>
    <w:rsid w:val="00D12418"/>
    <w:rsid w:val="00D12548"/>
    <w:rsid w:val="00D126C6"/>
    <w:rsid w:val="00D1272D"/>
    <w:rsid w:val="00D12956"/>
    <w:rsid w:val="00D12F3F"/>
    <w:rsid w:val="00D12F44"/>
    <w:rsid w:val="00D13533"/>
    <w:rsid w:val="00D152CC"/>
    <w:rsid w:val="00D15512"/>
    <w:rsid w:val="00D159A0"/>
    <w:rsid w:val="00D16096"/>
    <w:rsid w:val="00D163C8"/>
    <w:rsid w:val="00D16979"/>
    <w:rsid w:val="00D16A38"/>
    <w:rsid w:val="00D1706F"/>
    <w:rsid w:val="00D17F1D"/>
    <w:rsid w:val="00D2040D"/>
    <w:rsid w:val="00D20DBB"/>
    <w:rsid w:val="00D216E6"/>
    <w:rsid w:val="00D2182C"/>
    <w:rsid w:val="00D22E6F"/>
    <w:rsid w:val="00D23FB4"/>
    <w:rsid w:val="00D2407F"/>
    <w:rsid w:val="00D2454F"/>
    <w:rsid w:val="00D247C0"/>
    <w:rsid w:val="00D25066"/>
    <w:rsid w:val="00D25321"/>
    <w:rsid w:val="00D253CC"/>
    <w:rsid w:val="00D25A01"/>
    <w:rsid w:val="00D25A92"/>
    <w:rsid w:val="00D262A4"/>
    <w:rsid w:val="00D263AC"/>
    <w:rsid w:val="00D26403"/>
    <w:rsid w:val="00D26DFC"/>
    <w:rsid w:val="00D26E7A"/>
    <w:rsid w:val="00D275C5"/>
    <w:rsid w:val="00D27710"/>
    <w:rsid w:val="00D31290"/>
    <w:rsid w:val="00D3135F"/>
    <w:rsid w:val="00D31393"/>
    <w:rsid w:val="00D319B0"/>
    <w:rsid w:val="00D335BF"/>
    <w:rsid w:val="00D335F9"/>
    <w:rsid w:val="00D33B05"/>
    <w:rsid w:val="00D33E4C"/>
    <w:rsid w:val="00D34518"/>
    <w:rsid w:val="00D34AC5"/>
    <w:rsid w:val="00D35562"/>
    <w:rsid w:val="00D36137"/>
    <w:rsid w:val="00D36ADA"/>
    <w:rsid w:val="00D40CF5"/>
    <w:rsid w:val="00D424E5"/>
    <w:rsid w:val="00D4266B"/>
    <w:rsid w:val="00D42B8D"/>
    <w:rsid w:val="00D43277"/>
    <w:rsid w:val="00D434A8"/>
    <w:rsid w:val="00D43CB6"/>
    <w:rsid w:val="00D43EAB"/>
    <w:rsid w:val="00D4426D"/>
    <w:rsid w:val="00D44D60"/>
    <w:rsid w:val="00D45F83"/>
    <w:rsid w:val="00D4627A"/>
    <w:rsid w:val="00D4680A"/>
    <w:rsid w:val="00D46FA0"/>
    <w:rsid w:val="00D479C1"/>
    <w:rsid w:val="00D50BDF"/>
    <w:rsid w:val="00D50ECC"/>
    <w:rsid w:val="00D50EDA"/>
    <w:rsid w:val="00D52C83"/>
    <w:rsid w:val="00D53510"/>
    <w:rsid w:val="00D53612"/>
    <w:rsid w:val="00D540BE"/>
    <w:rsid w:val="00D5478A"/>
    <w:rsid w:val="00D5488D"/>
    <w:rsid w:val="00D5532C"/>
    <w:rsid w:val="00D55711"/>
    <w:rsid w:val="00D6377A"/>
    <w:rsid w:val="00D638FD"/>
    <w:rsid w:val="00D6534C"/>
    <w:rsid w:val="00D6559B"/>
    <w:rsid w:val="00D65D93"/>
    <w:rsid w:val="00D66F67"/>
    <w:rsid w:val="00D67A4C"/>
    <w:rsid w:val="00D708D1"/>
    <w:rsid w:val="00D70E66"/>
    <w:rsid w:val="00D71444"/>
    <w:rsid w:val="00D7195E"/>
    <w:rsid w:val="00D71BBC"/>
    <w:rsid w:val="00D71DE6"/>
    <w:rsid w:val="00D71ED9"/>
    <w:rsid w:val="00D733E8"/>
    <w:rsid w:val="00D7387A"/>
    <w:rsid w:val="00D738CA"/>
    <w:rsid w:val="00D73FFA"/>
    <w:rsid w:val="00D74F98"/>
    <w:rsid w:val="00D75CB3"/>
    <w:rsid w:val="00D75F0B"/>
    <w:rsid w:val="00D76A0D"/>
    <w:rsid w:val="00D76BAE"/>
    <w:rsid w:val="00D76C34"/>
    <w:rsid w:val="00D76E11"/>
    <w:rsid w:val="00D771C1"/>
    <w:rsid w:val="00D771ED"/>
    <w:rsid w:val="00D77C98"/>
    <w:rsid w:val="00D77ECC"/>
    <w:rsid w:val="00D80C54"/>
    <w:rsid w:val="00D81183"/>
    <w:rsid w:val="00D81794"/>
    <w:rsid w:val="00D817A1"/>
    <w:rsid w:val="00D819BE"/>
    <w:rsid w:val="00D81DB8"/>
    <w:rsid w:val="00D82014"/>
    <w:rsid w:val="00D82B1E"/>
    <w:rsid w:val="00D85680"/>
    <w:rsid w:val="00D856B2"/>
    <w:rsid w:val="00D856EB"/>
    <w:rsid w:val="00D857EE"/>
    <w:rsid w:val="00D85BB4"/>
    <w:rsid w:val="00D85C69"/>
    <w:rsid w:val="00D85DAE"/>
    <w:rsid w:val="00D8715C"/>
    <w:rsid w:val="00D8750C"/>
    <w:rsid w:val="00D878A0"/>
    <w:rsid w:val="00D9039C"/>
    <w:rsid w:val="00D90712"/>
    <w:rsid w:val="00D914BC"/>
    <w:rsid w:val="00D9275C"/>
    <w:rsid w:val="00D94027"/>
    <w:rsid w:val="00D95190"/>
    <w:rsid w:val="00D9519D"/>
    <w:rsid w:val="00D96571"/>
    <w:rsid w:val="00D969C9"/>
    <w:rsid w:val="00D96BCC"/>
    <w:rsid w:val="00D96C6E"/>
    <w:rsid w:val="00D977E3"/>
    <w:rsid w:val="00DA037B"/>
    <w:rsid w:val="00DA0444"/>
    <w:rsid w:val="00DA0884"/>
    <w:rsid w:val="00DA1C9D"/>
    <w:rsid w:val="00DA208F"/>
    <w:rsid w:val="00DA2201"/>
    <w:rsid w:val="00DA2A5D"/>
    <w:rsid w:val="00DA2B44"/>
    <w:rsid w:val="00DA2D2A"/>
    <w:rsid w:val="00DA303C"/>
    <w:rsid w:val="00DA304F"/>
    <w:rsid w:val="00DA37BC"/>
    <w:rsid w:val="00DA4388"/>
    <w:rsid w:val="00DA454B"/>
    <w:rsid w:val="00DA46EC"/>
    <w:rsid w:val="00DA4F32"/>
    <w:rsid w:val="00DA4F74"/>
    <w:rsid w:val="00DA5EE8"/>
    <w:rsid w:val="00DA6CC8"/>
    <w:rsid w:val="00DA6CFF"/>
    <w:rsid w:val="00DA753F"/>
    <w:rsid w:val="00DA7625"/>
    <w:rsid w:val="00DA765D"/>
    <w:rsid w:val="00DA7793"/>
    <w:rsid w:val="00DA79A9"/>
    <w:rsid w:val="00DB04E5"/>
    <w:rsid w:val="00DB097C"/>
    <w:rsid w:val="00DB25A7"/>
    <w:rsid w:val="00DB304A"/>
    <w:rsid w:val="00DB3303"/>
    <w:rsid w:val="00DB4920"/>
    <w:rsid w:val="00DB4A0A"/>
    <w:rsid w:val="00DB783E"/>
    <w:rsid w:val="00DB7E60"/>
    <w:rsid w:val="00DC0D77"/>
    <w:rsid w:val="00DC0DF8"/>
    <w:rsid w:val="00DC19F1"/>
    <w:rsid w:val="00DC2EC5"/>
    <w:rsid w:val="00DC348E"/>
    <w:rsid w:val="00DC364C"/>
    <w:rsid w:val="00DC6012"/>
    <w:rsid w:val="00DC7822"/>
    <w:rsid w:val="00DD1613"/>
    <w:rsid w:val="00DD248B"/>
    <w:rsid w:val="00DD2DCB"/>
    <w:rsid w:val="00DD3294"/>
    <w:rsid w:val="00DD3320"/>
    <w:rsid w:val="00DD3D94"/>
    <w:rsid w:val="00DD3EA9"/>
    <w:rsid w:val="00DD488A"/>
    <w:rsid w:val="00DD7986"/>
    <w:rsid w:val="00DD7DC6"/>
    <w:rsid w:val="00DE021B"/>
    <w:rsid w:val="00DE1503"/>
    <w:rsid w:val="00DE1627"/>
    <w:rsid w:val="00DE1D9F"/>
    <w:rsid w:val="00DE2149"/>
    <w:rsid w:val="00DE2854"/>
    <w:rsid w:val="00DE29C2"/>
    <w:rsid w:val="00DE326A"/>
    <w:rsid w:val="00DE3AC4"/>
    <w:rsid w:val="00DE5218"/>
    <w:rsid w:val="00DE52BF"/>
    <w:rsid w:val="00DE676B"/>
    <w:rsid w:val="00DE68E5"/>
    <w:rsid w:val="00DE7D00"/>
    <w:rsid w:val="00DF0965"/>
    <w:rsid w:val="00DF09E2"/>
    <w:rsid w:val="00DF14E8"/>
    <w:rsid w:val="00DF3023"/>
    <w:rsid w:val="00DF3165"/>
    <w:rsid w:val="00DF371E"/>
    <w:rsid w:val="00DF4091"/>
    <w:rsid w:val="00DF4E31"/>
    <w:rsid w:val="00DF51C2"/>
    <w:rsid w:val="00DF5FB0"/>
    <w:rsid w:val="00DF6407"/>
    <w:rsid w:val="00DF6561"/>
    <w:rsid w:val="00DF6613"/>
    <w:rsid w:val="00DF6D6B"/>
    <w:rsid w:val="00DF7EEB"/>
    <w:rsid w:val="00E002D6"/>
    <w:rsid w:val="00E0092F"/>
    <w:rsid w:val="00E017B3"/>
    <w:rsid w:val="00E01E66"/>
    <w:rsid w:val="00E03154"/>
    <w:rsid w:val="00E03652"/>
    <w:rsid w:val="00E036B1"/>
    <w:rsid w:val="00E039D5"/>
    <w:rsid w:val="00E03BEC"/>
    <w:rsid w:val="00E03E4F"/>
    <w:rsid w:val="00E04024"/>
    <w:rsid w:val="00E052B7"/>
    <w:rsid w:val="00E059CC"/>
    <w:rsid w:val="00E05CA2"/>
    <w:rsid w:val="00E062A4"/>
    <w:rsid w:val="00E06BA3"/>
    <w:rsid w:val="00E07896"/>
    <w:rsid w:val="00E103F5"/>
    <w:rsid w:val="00E108FC"/>
    <w:rsid w:val="00E10C58"/>
    <w:rsid w:val="00E10E99"/>
    <w:rsid w:val="00E1132C"/>
    <w:rsid w:val="00E1138F"/>
    <w:rsid w:val="00E1142C"/>
    <w:rsid w:val="00E11C4C"/>
    <w:rsid w:val="00E1232F"/>
    <w:rsid w:val="00E12792"/>
    <w:rsid w:val="00E1334F"/>
    <w:rsid w:val="00E1356C"/>
    <w:rsid w:val="00E13EB5"/>
    <w:rsid w:val="00E144AA"/>
    <w:rsid w:val="00E150E0"/>
    <w:rsid w:val="00E158D7"/>
    <w:rsid w:val="00E15B0E"/>
    <w:rsid w:val="00E15F79"/>
    <w:rsid w:val="00E16A9E"/>
    <w:rsid w:val="00E16BC2"/>
    <w:rsid w:val="00E16CE1"/>
    <w:rsid w:val="00E17C9B"/>
    <w:rsid w:val="00E20324"/>
    <w:rsid w:val="00E20A1E"/>
    <w:rsid w:val="00E20A3B"/>
    <w:rsid w:val="00E21324"/>
    <w:rsid w:val="00E21424"/>
    <w:rsid w:val="00E22D49"/>
    <w:rsid w:val="00E23E79"/>
    <w:rsid w:val="00E24243"/>
    <w:rsid w:val="00E26A3B"/>
    <w:rsid w:val="00E26D78"/>
    <w:rsid w:val="00E305BA"/>
    <w:rsid w:val="00E30654"/>
    <w:rsid w:val="00E30D65"/>
    <w:rsid w:val="00E30E61"/>
    <w:rsid w:val="00E31C05"/>
    <w:rsid w:val="00E32326"/>
    <w:rsid w:val="00E33678"/>
    <w:rsid w:val="00E33F7B"/>
    <w:rsid w:val="00E3415C"/>
    <w:rsid w:val="00E3428C"/>
    <w:rsid w:val="00E351F4"/>
    <w:rsid w:val="00E35491"/>
    <w:rsid w:val="00E35A63"/>
    <w:rsid w:val="00E36B47"/>
    <w:rsid w:val="00E37226"/>
    <w:rsid w:val="00E3735D"/>
    <w:rsid w:val="00E40C59"/>
    <w:rsid w:val="00E40DBA"/>
    <w:rsid w:val="00E41301"/>
    <w:rsid w:val="00E419B8"/>
    <w:rsid w:val="00E41FC1"/>
    <w:rsid w:val="00E420CB"/>
    <w:rsid w:val="00E421FB"/>
    <w:rsid w:val="00E425A2"/>
    <w:rsid w:val="00E42B03"/>
    <w:rsid w:val="00E43BC9"/>
    <w:rsid w:val="00E43FF6"/>
    <w:rsid w:val="00E44CB4"/>
    <w:rsid w:val="00E44CE1"/>
    <w:rsid w:val="00E44D7D"/>
    <w:rsid w:val="00E44DAF"/>
    <w:rsid w:val="00E45D3A"/>
    <w:rsid w:val="00E46DD1"/>
    <w:rsid w:val="00E475AA"/>
    <w:rsid w:val="00E50180"/>
    <w:rsid w:val="00E506BB"/>
    <w:rsid w:val="00E51F06"/>
    <w:rsid w:val="00E5247D"/>
    <w:rsid w:val="00E52D70"/>
    <w:rsid w:val="00E53B66"/>
    <w:rsid w:val="00E53C27"/>
    <w:rsid w:val="00E54064"/>
    <w:rsid w:val="00E541AE"/>
    <w:rsid w:val="00E5437D"/>
    <w:rsid w:val="00E54CB2"/>
    <w:rsid w:val="00E5524F"/>
    <w:rsid w:val="00E55284"/>
    <w:rsid w:val="00E566EA"/>
    <w:rsid w:val="00E56BE3"/>
    <w:rsid w:val="00E57BB4"/>
    <w:rsid w:val="00E6062E"/>
    <w:rsid w:val="00E60A7B"/>
    <w:rsid w:val="00E612F7"/>
    <w:rsid w:val="00E63EEA"/>
    <w:rsid w:val="00E64DBC"/>
    <w:rsid w:val="00E65F49"/>
    <w:rsid w:val="00E66396"/>
    <w:rsid w:val="00E6655E"/>
    <w:rsid w:val="00E66D6D"/>
    <w:rsid w:val="00E672FF"/>
    <w:rsid w:val="00E70392"/>
    <w:rsid w:val="00E7159A"/>
    <w:rsid w:val="00E71846"/>
    <w:rsid w:val="00E71B37"/>
    <w:rsid w:val="00E71C81"/>
    <w:rsid w:val="00E71EF9"/>
    <w:rsid w:val="00E727BF"/>
    <w:rsid w:val="00E72CA0"/>
    <w:rsid w:val="00E73177"/>
    <w:rsid w:val="00E73B90"/>
    <w:rsid w:val="00E73D96"/>
    <w:rsid w:val="00E74768"/>
    <w:rsid w:val="00E74E16"/>
    <w:rsid w:val="00E75B3E"/>
    <w:rsid w:val="00E8003A"/>
    <w:rsid w:val="00E802C3"/>
    <w:rsid w:val="00E81A98"/>
    <w:rsid w:val="00E81DA5"/>
    <w:rsid w:val="00E8200E"/>
    <w:rsid w:val="00E82394"/>
    <w:rsid w:val="00E823C0"/>
    <w:rsid w:val="00E825C1"/>
    <w:rsid w:val="00E82641"/>
    <w:rsid w:val="00E82853"/>
    <w:rsid w:val="00E83E3D"/>
    <w:rsid w:val="00E842B3"/>
    <w:rsid w:val="00E844CE"/>
    <w:rsid w:val="00E847A0"/>
    <w:rsid w:val="00E84AF8"/>
    <w:rsid w:val="00E86BD9"/>
    <w:rsid w:val="00E9031E"/>
    <w:rsid w:val="00E90E29"/>
    <w:rsid w:val="00E925AC"/>
    <w:rsid w:val="00E92718"/>
    <w:rsid w:val="00E932E0"/>
    <w:rsid w:val="00E93383"/>
    <w:rsid w:val="00E93607"/>
    <w:rsid w:val="00E93A90"/>
    <w:rsid w:val="00E93E85"/>
    <w:rsid w:val="00E94720"/>
    <w:rsid w:val="00E94F5E"/>
    <w:rsid w:val="00E95482"/>
    <w:rsid w:val="00E96BBC"/>
    <w:rsid w:val="00E97826"/>
    <w:rsid w:val="00E97DBE"/>
    <w:rsid w:val="00EA0F09"/>
    <w:rsid w:val="00EA1BE6"/>
    <w:rsid w:val="00EA229A"/>
    <w:rsid w:val="00EA2DC7"/>
    <w:rsid w:val="00EA45BE"/>
    <w:rsid w:val="00EA46A0"/>
    <w:rsid w:val="00EA5402"/>
    <w:rsid w:val="00EA5530"/>
    <w:rsid w:val="00EA5950"/>
    <w:rsid w:val="00EA5F1F"/>
    <w:rsid w:val="00EA610A"/>
    <w:rsid w:val="00EA642B"/>
    <w:rsid w:val="00EA660C"/>
    <w:rsid w:val="00EA6CF6"/>
    <w:rsid w:val="00EA79DA"/>
    <w:rsid w:val="00EA7B24"/>
    <w:rsid w:val="00EB0782"/>
    <w:rsid w:val="00EB2129"/>
    <w:rsid w:val="00EB2266"/>
    <w:rsid w:val="00EB25AD"/>
    <w:rsid w:val="00EB3D0B"/>
    <w:rsid w:val="00EB4D0B"/>
    <w:rsid w:val="00EB5163"/>
    <w:rsid w:val="00EB53E1"/>
    <w:rsid w:val="00EB6136"/>
    <w:rsid w:val="00EB7F27"/>
    <w:rsid w:val="00EC0137"/>
    <w:rsid w:val="00EC01C7"/>
    <w:rsid w:val="00EC0FBD"/>
    <w:rsid w:val="00EC2239"/>
    <w:rsid w:val="00EC33A7"/>
    <w:rsid w:val="00EC4A51"/>
    <w:rsid w:val="00EC4F8F"/>
    <w:rsid w:val="00EC535A"/>
    <w:rsid w:val="00EC5E60"/>
    <w:rsid w:val="00EC6D89"/>
    <w:rsid w:val="00EC6E56"/>
    <w:rsid w:val="00EC7043"/>
    <w:rsid w:val="00EC7598"/>
    <w:rsid w:val="00EC7935"/>
    <w:rsid w:val="00EC7AA5"/>
    <w:rsid w:val="00EC7B7E"/>
    <w:rsid w:val="00EC7C11"/>
    <w:rsid w:val="00EC7C7F"/>
    <w:rsid w:val="00ED07EC"/>
    <w:rsid w:val="00ED0870"/>
    <w:rsid w:val="00ED0CAC"/>
    <w:rsid w:val="00ED2660"/>
    <w:rsid w:val="00ED3627"/>
    <w:rsid w:val="00ED47E6"/>
    <w:rsid w:val="00ED4D3D"/>
    <w:rsid w:val="00ED5806"/>
    <w:rsid w:val="00ED5D1C"/>
    <w:rsid w:val="00ED600A"/>
    <w:rsid w:val="00ED6B63"/>
    <w:rsid w:val="00ED7861"/>
    <w:rsid w:val="00EE1FA3"/>
    <w:rsid w:val="00EE217F"/>
    <w:rsid w:val="00EE21F3"/>
    <w:rsid w:val="00EE2377"/>
    <w:rsid w:val="00EE26CB"/>
    <w:rsid w:val="00EE3968"/>
    <w:rsid w:val="00EE403C"/>
    <w:rsid w:val="00EE4DF3"/>
    <w:rsid w:val="00EE513D"/>
    <w:rsid w:val="00EE575F"/>
    <w:rsid w:val="00EE61B6"/>
    <w:rsid w:val="00EE6AA2"/>
    <w:rsid w:val="00EE7662"/>
    <w:rsid w:val="00EE78A6"/>
    <w:rsid w:val="00EF08B7"/>
    <w:rsid w:val="00EF0EC7"/>
    <w:rsid w:val="00EF1E8A"/>
    <w:rsid w:val="00EF2BA0"/>
    <w:rsid w:val="00EF2F36"/>
    <w:rsid w:val="00EF35BB"/>
    <w:rsid w:val="00EF4A85"/>
    <w:rsid w:val="00EF6D0B"/>
    <w:rsid w:val="00F0006E"/>
    <w:rsid w:val="00F00265"/>
    <w:rsid w:val="00F00271"/>
    <w:rsid w:val="00F002BC"/>
    <w:rsid w:val="00F024CC"/>
    <w:rsid w:val="00F02534"/>
    <w:rsid w:val="00F04E92"/>
    <w:rsid w:val="00F05494"/>
    <w:rsid w:val="00F05BBE"/>
    <w:rsid w:val="00F061E5"/>
    <w:rsid w:val="00F062AA"/>
    <w:rsid w:val="00F06D0B"/>
    <w:rsid w:val="00F0728A"/>
    <w:rsid w:val="00F07413"/>
    <w:rsid w:val="00F07551"/>
    <w:rsid w:val="00F07F34"/>
    <w:rsid w:val="00F10D1D"/>
    <w:rsid w:val="00F10FD5"/>
    <w:rsid w:val="00F11A19"/>
    <w:rsid w:val="00F137FC"/>
    <w:rsid w:val="00F13A6C"/>
    <w:rsid w:val="00F13ABA"/>
    <w:rsid w:val="00F13BA3"/>
    <w:rsid w:val="00F13CC8"/>
    <w:rsid w:val="00F141CD"/>
    <w:rsid w:val="00F15193"/>
    <w:rsid w:val="00F2000A"/>
    <w:rsid w:val="00F2014B"/>
    <w:rsid w:val="00F207D9"/>
    <w:rsid w:val="00F20CB1"/>
    <w:rsid w:val="00F2185C"/>
    <w:rsid w:val="00F22085"/>
    <w:rsid w:val="00F22961"/>
    <w:rsid w:val="00F22A4D"/>
    <w:rsid w:val="00F23C75"/>
    <w:rsid w:val="00F24374"/>
    <w:rsid w:val="00F24E57"/>
    <w:rsid w:val="00F26326"/>
    <w:rsid w:val="00F26BE7"/>
    <w:rsid w:val="00F26D55"/>
    <w:rsid w:val="00F2715F"/>
    <w:rsid w:val="00F2754D"/>
    <w:rsid w:val="00F30232"/>
    <w:rsid w:val="00F31071"/>
    <w:rsid w:val="00F31184"/>
    <w:rsid w:val="00F32866"/>
    <w:rsid w:val="00F32903"/>
    <w:rsid w:val="00F32C9B"/>
    <w:rsid w:val="00F333B3"/>
    <w:rsid w:val="00F33DC6"/>
    <w:rsid w:val="00F344D5"/>
    <w:rsid w:val="00F346B9"/>
    <w:rsid w:val="00F34C81"/>
    <w:rsid w:val="00F34FEC"/>
    <w:rsid w:val="00F35C9D"/>
    <w:rsid w:val="00F361CF"/>
    <w:rsid w:val="00F36254"/>
    <w:rsid w:val="00F36ACF"/>
    <w:rsid w:val="00F36C6B"/>
    <w:rsid w:val="00F36EC8"/>
    <w:rsid w:val="00F370F6"/>
    <w:rsid w:val="00F37264"/>
    <w:rsid w:val="00F3794B"/>
    <w:rsid w:val="00F4099A"/>
    <w:rsid w:val="00F40F12"/>
    <w:rsid w:val="00F41219"/>
    <w:rsid w:val="00F41AE2"/>
    <w:rsid w:val="00F424BA"/>
    <w:rsid w:val="00F42CBE"/>
    <w:rsid w:val="00F42FE2"/>
    <w:rsid w:val="00F43A41"/>
    <w:rsid w:val="00F44304"/>
    <w:rsid w:val="00F4436D"/>
    <w:rsid w:val="00F44ADB"/>
    <w:rsid w:val="00F45838"/>
    <w:rsid w:val="00F46CDB"/>
    <w:rsid w:val="00F4731D"/>
    <w:rsid w:val="00F50F86"/>
    <w:rsid w:val="00F51851"/>
    <w:rsid w:val="00F51BB3"/>
    <w:rsid w:val="00F51E39"/>
    <w:rsid w:val="00F5214B"/>
    <w:rsid w:val="00F5365E"/>
    <w:rsid w:val="00F539F9"/>
    <w:rsid w:val="00F543FA"/>
    <w:rsid w:val="00F54B62"/>
    <w:rsid w:val="00F55A76"/>
    <w:rsid w:val="00F56048"/>
    <w:rsid w:val="00F563D4"/>
    <w:rsid w:val="00F564E7"/>
    <w:rsid w:val="00F5660C"/>
    <w:rsid w:val="00F573BB"/>
    <w:rsid w:val="00F578E1"/>
    <w:rsid w:val="00F60A14"/>
    <w:rsid w:val="00F61BBB"/>
    <w:rsid w:val="00F61DBB"/>
    <w:rsid w:val="00F62132"/>
    <w:rsid w:val="00F62672"/>
    <w:rsid w:val="00F637BE"/>
    <w:rsid w:val="00F63AD7"/>
    <w:rsid w:val="00F64148"/>
    <w:rsid w:val="00F641DB"/>
    <w:rsid w:val="00F647AC"/>
    <w:rsid w:val="00F6520E"/>
    <w:rsid w:val="00F65FDF"/>
    <w:rsid w:val="00F66031"/>
    <w:rsid w:val="00F6622D"/>
    <w:rsid w:val="00F666EB"/>
    <w:rsid w:val="00F66D33"/>
    <w:rsid w:val="00F70822"/>
    <w:rsid w:val="00F71678"/>
    <w:rsid w:val="00F71FF7"/>
    <w:rsid w:val="00F720A6"/>
    <w:rsid w:val="00F724DB"/>
    <w:rsid w:val="00F726CD"/>
    <w:rsid w:val="00F730BF"/>
    <w:rsid w:val="00F7344F"/>
    <w:rsid w:val="00F74199"/>
    <w:rsid w:val="00F744F4"/>
    <w:rsid w:val="00F75C23"/>
    <w:rsid w:val="00F75E93"/>
    <w:rsid w:val="00F761A0"/>
    <w:rsid w:val="00F761A6"/>
    <w:rsid w:val="00F768CC"/>
    <w:rsid w:val="00F76E6E"/>
    <w:rsid w:val="00F771F6"/>
    <w:rsid w:val="00F77401"/>
    <w:rsid w:val="00F777FC"/>
    <w:rsid w:val="00F779A7"/>
    <w:rsid w:val="00F779AA"/>
    <w:rsid w:val="00F77F01"/>
    <w:rsid w:val="00F80719"/>
    <w:rsid w:val="00F80F73"/>
    <w:rsid w:val="00F81D89"/>
    <w:rsid w:val="00F81E13"/>
    <w:rsid w:val="00F82397"/>
    <w:rsid w:val="00F82978"/>
    <w:rsid w:val="00F836E0"/>
    <w:rsid w:val="00F84531"/>
    <w:rsid w:val="00F846E0"/>
    <w:rsid w:val="00F848AD"/>
    <w:rsid w:val="00F85AA7"/>
    <w:rsid w:val="00F85B90"/>
    <w:rsid w:val="00F86D1C"/>
    <w:rsid w:val="00F871CF"/>
    <w:rsid w:val="00F872C5"/>
    <w:rsid w:val="00F87BEF"/>
    <w:rsid w:val="00F87DF0"/>
    <w:rsid w:val="00F913AD"/>
    <w:rsid w:val="00F91C11"/>
    <w:rsid w:val="00F91D74"/>
    <w:rsid w:val="00F92118"/>
    <w:rsid w:val="00F92758"/>
    <w:rsid w:val="00F9309F"/>
    <w:rsid w:val="00F9315C"/>
    <w:rsid w:val="00F935BD"/>
    <w:rsid w:val="00F93805"/>
    <w:rsid w:val="00F93F0D"/>
    <w:rsid w:val="00F944FF"/>
    <w:rsid w:val="00F96670"/>
    <w:rsid w:val="00F9675F"/>
    <w:rsid w:val="00F96F0E"/>
    <w:rsid w:val="00F970B7"/>
    <w:rsid w:val="00FA03BD"/>
    <w:rsid w:val="00FA0820"/>
    <w:rsid w:val="00FA1044"/>
    <w:rsid w:val="00FA1263"/>
    <w:rsid w:val="00FA14CB"/>
    <w:rsid w:val="00FA2F35"/>
    <w:rsid w:val="00FA363C"/>
    <w:rsid w:val="00FA365B"/>
    <w:rsid w:val="00FA463B"/>
    <w:rsid w:val="00FA4814"/>
    <w:rsid w:val="00FA5037"/>
    <w:rsid w:val="00FA54FF"/>
    <w:rsid w:val="00FB0011"/>
    <w:rsid w:val="00FB06CD"/>
    <w:rsid w:val="00FB18DC"/>
    <w:rsid w:val="00FB199E"/>
    <w:rsid w:val="00FB325F"/>
    <w:rsid w:val="00FB3C0B"/>
    <w:rsid w:val="00FB3C60"/>
    <w:rsid w:val="00FB3F1E"/>
    <w:rsid w:val="00FB56C0"/>
    <w:rsid w:val="00FB5E34"/>
    <w:rsid w:val="00FB61C8"/>
    <w:rsid w:val="00FB621B"/>
    <w:rsid w:val="00FB6CEF"/>
    <w:rsid w:val="00FB7F08"/>
    <w:rsid w:val="00FC04AE"/>
    <w:rsid w:val="00FC1876"/>
    <w:rsid w:val="00FC1B55"/>
    <w:rsid w:val="00FC242A"/>
    <w:rsid w:val="00FC2A1B"/>
    <w:rsid w:val="00FC33FC"/>
    <w:rsid w:val="00FC3F4B"/>
    <w:rsid w:val="00FC5C6D"/>
    <w:rsid w:val="00FC5F75"/>
    <w:rsid w:val="00FC6EF3"/>
    <w:rsid w:val="00FC6FAD"/>
    <w:rsid w:val="00FC7666"/>
    <w:rsid w:val="00FC7DB6"/>
    <w:rsid w:val="00FD0173"/>
    <w:rsid w:val="00FD0B0E"/>
    <w:rsid w:val="00FD1A32"/>
    <w:rsid w:val="00FD2D4E"/>
    <w:rsid w:val="00FD3387"/>
    <w:rsid w:val="00FD3A22"/>
    <w:rsid w:val="00FD3F6F"/>
    <w:rsid w:val="00FD4052"/>
    <w:rsid w:val="00FD496E"/>
    <w:rsid w:val="00FD548F"/>
    <w:rsid w:val="00FD5794"/>
    <w:rsid w:val="00FD5B9A"/>
    <w:rsid w:val="00FD6558"/>
    <w:rsid w:val="00FD6A2C"/>
    <w:rsid w:val="00FD6CCF"/>
    <w:rsid w:val="00FD756F"/>
    <w:rsid w:val="00FD7C03"/>
    <w:rsid w:val="00FE0634"/>
    <w:rsid w:val="00FE1030"/>
    <w:rsid w:val="00FE2CC5"/>
    <w:rsid w:val="00FE32AE"/>
    <w:rsid w:val="00FE35D2"/>
    <w:rsid w:val="00FE443D"/>
    <w:rsid w:val="00FE5424"/>
    <w:rsid w:val="00FE694C"/>
    <w:rsid w:val="00FE7B6E"/>
    <w:rsid w:val="00FF0DC5"/>
    <w:rsid w:val="00FF110E"/>
    <w:rsid w:val="00FF1C5F"/>
    <w:rsid w:val="00FF2443"/>
    <w:rsid w:val="00FF26DC"/>
    <w:rsid w:val="00FF29A2"/>
    <w:rsid w:val="00FF3C2C"/>
    <w:rsid w:val="00FF40BD"/>
    <w:rsid w:val="00FF4518"/>
    <w:rsid w:val="00FF4603"/>
    <w:rsid w:val="00FF5332"/>
    <w:rsid w:val="00FF56AE"/>
    <w:rsid w:val="00FF5C16"/>
    <w:rsid w:val="00FF6CA9"/>
    <w:rsid w:val="00FF6ED8"/>
    <w:rsid w:val="00FF7446"/>
    <w:rsid w:val="00FF7D32"/>
    <w:rsid w:val="02D4279C"/>
    <w:rsid w:val="07CD5B5A"/>
    <w:rsid w:val="15526269"/>
    <w:rsid w:val="238D320A"/>
    <w:rsid w:val="39754676"/>
    <w:rsid w:val="3ECB252D"/>
    <w:rsid w:val="42485982"/>
    <w:rsid w:val="48A79F72"/>
    <w:rsid w:val="4CF7C339"/>
    <w:rsid w:val="6345D4B6"/>
    <w:rsid w:val="76D0AF8A"/>
    <w:rsid w:val="7F27115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47BF68"/>
  <w15:docId w15:val="{B5518F83-3B87-4093-AB0F-D32B697E7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iPriority="25"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6" w:qFormat="1"/>
    <w:lsdException w:name="Intense Emphasis"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DA454B"/>
    <w:rPr>
      <w:color w:val="454545" w:themeColor="text1"/>
      <w:lang w:val="en-GB"/>
    </w:rPr>
  </w:style>
  <w:style w:type="paragraph" w:styleId="Heading1">
    <w:name w:val="heading 1"/>
    <w:basedOn w:val="Normal"/>
    <w:next w:val="BodyText"/>
    <w:link w:val="Heading1Char"/>
    <w:uiPriority w:val="9"/>
    <w:qFormat/>
    <w:rsid w:val="00EE7662"/>
    <w:pPr>
      <w:keepNext/>
      <w:keepLines/>
      <w:numPr>
        <w:numId w:val="21"/>
      </w:numPr>
      <w:spacing w:before="240"/>
      <w:outlineLvl w:val="0"/>
    </w:pPr>
    <w:rPr>
      <w:rFonts w:eastAsiaTheme="majorEastAsia" w:cstheme="majorBidi"/>
      <w:b/>
      <w:bCs/>
      <w:color w:val="F26522" w:themeColor="accent1"/>
      <w:sz w:val="28"/>
      <w:szCs w:val="28"/>
    </w:rPr>
  </w:style>
  <w:style w:type="paragraph" w:styleId="Heading2">
    <w:name w:val="heading 2"/>
    <w:basedOn w:val="Normal"/>
    <w:next w:val="BodyText"/>
    <w:link w:val="Heading2Char"/>
    <w:uiPriority w:val="9"/>
    <w:qFormat/>
    <w:rsid w:val="002900BF"/>
    <w:pPr>
      <w:keepNext/>
      <w:keepLines/>
      <w:numPr>
        <w:ilvl w:val="1"/>
        <w:numId w:val="21"/>
      </w:numPr>
      <w:spacing w:before="100" w:beforeAutospacing="1"/>
      <w:outlineLvl w:val="1"/>
    </w:pPr>
    <w:rPr>
      <w:rFonts w:eastAsiaTheme="majorEastAsia" w:cstheme="majorBidi"/>
      <w:bCs/>
      <w:color w:val="F26522" w:themeColor="accent1"/>
      <w:sz w:val="28"/>
      <w:szCs w:val="26"/>
    </w:rPr>
  </w:style>
  <w:style w:type="paragraph" w:styleId="Heading3">
    <w:name w:val="heading 3"/>
    <w:basedOn w:val="Normal"/>
    <w:next w:val="BodyText"/>
    <w:link w:val="Heading3Char"/>
    <w:uiPriority w:val="9"/>
    <w:qFormat/>
    <w:rsid w:val="008956B9"/>
    <w:pPr>
      <w:keepNext/>
      <w:keepLines/>
      <w:numPr>
        <w:ilvl w:val="2"/>
        <w:numId w:val="21"/>
      </w:numPr>
      <w:spacing w:before="240"/>
      <w:ind w:left="2217" w:hanging="180"/>
      <w:outlineLvl w:val="2"/>
    </w:pPr>
    <w:rPr>
      <w:rFonts w:eastAsiaTheme="majorEastAsia" w:cstheme="majorBidi"/>
      <w:color w:val="F26522" w:themeColor="accent1"/>
      <w:sz w:val="24"/>
      <w:szCs w:val="24"/>
    </w:rPr>
  </w:style>
  <w:style w:type="paragraph" w:styleId="Heading4">
    <w:name w:val="heading 4"/>
    <w:aliases w:val="Heading 4 (table &amp; chart)"/>
    <w:basedOn w:val="Normal"/>
    <w:next w:val="Normal"/>
    <w:link w:val="Heading4Char"/>
    <w:uiPriority w:val="9"/>
    <w:qFormat/>
    <w:rsid w:val="00556994"/>
    <w:pPr>
      <w:keepNext/>
      <w:keepLines/>
      <w:numPr>
        <w:ilvl w:val="3"/>
        <w:numId w:val="21"/>
      </w:numPr>
      <w:spacing w:before="120"/>
      <w:ind w:left="2937" w:hanging="360"/>
      <w:outlineLvl w:val="3"/>
    </w:pPr>
    <w:rPr>
      <w:rFonts w:asciiTheme="majorHAnsi" w:eastAsiaTheme="majorEastAsia" w:hAnsiTheme="majorHAnsi" w:cstheme="majorBidi"/>
      <w:b/>
      <w:iCs/>
      <w:color w:val="0079C1" w:themeColor="accent2"/>
    </w:rPr>
  </w:style>
  <w:style w:type="paragraph" w:styleId="Heading5">
    <w:name w:val="heading 5"/>
    <w:basedOn w:val="Normal"/>
    <w:next w:val="Normal"/>
    <w:link w:val="Heading5Char"/>
    <w:uiPriority w:val="25"/>
    <w:semiHidden/>
    <w:qFormat/>
    <w:rsid w:val="00182168"/>
    <w:pPr>
      <w:keepNext/>
      <w:keepLines/>
      <w:numPr>
        <w:ilvl w:val="4"/>
        <w:numId w:val="21"/>
      </w:numPr>
      <w:spacing w:before="40" w:after="0"/>
      <w:ind w:left="3657" w:hanging="360"/>
      <w:outlineLvl w:val="4"/>
    </w:pPr>
    <w:rPr>
      <w:rFonts w:asciiTheme="majorHAnsi" w:eastAsiaTheme="majorEastAsia" w:hAnsiTheme="majorHAnsi" w:cstheme="majorBidi"/>
      <w:color w:val="C3460B" w:themeColor="accent1" w:themeShade="BF"/>
    </w:rPr>
  </w:style>
  <w:style w:type="paragraph" w:styleId="Heading6">
    <w:name w:val="heading 6"/>
    <w:basedOn w:val="Normal"/>
    <w:next w:val="Normal"/>
    <w:link w:val="Heading6Char"/>
    <w:uiPriority w:val="25"/>
    <w:semiHidden/>
    <w:qFormat/>
    <w:rsid w:val="007A0004"/>
    <w:pPr>
      <w:keepNext/>
      <w:keepLines/>
      <w:numPr>
        <w:ilvl w:val="5"/>
        <w:numId w:val="21"/>
      </w:numPr>
      <w:spacing w:before="40" w:after="0"/>
      <w:ind w:left="4377" w:hanging="180"/>
      <w:outlineLvl w:val="5"/>
    </w:pPr>
    <w:rPr>
      <w:rFonts w:asciiTheme="majorHAnsi" w:eastAsiaTheme="majorEastAsia" w:hAnsiTheme="majorHAnsi" w:cstheme="majorBidi"/>
      <w:color w:val="812E07" w:themeColor="accent1" w:themeShade="7F"/>
    </w:rPr>
  </w:style>
  <w:style w:type="paragraph" w:styleId="Heading7">
    <w:name w:val="heading 7"/>
    <w:basedOn w:val="Normal"/>
    <w:next w:val="Normal"/>
    <w:link w:val="Heading7Char"/>
    <w:uiPriority w:val="25"/>
    <w:semiHidden/>
    <w:qFormat/>
    <w:rsid w:val="007A0004"/>
    <w:pPr>
      <w:keepNext/>
      <w:keepLines/>
      <w:numPr>
        <w:ilvl w:val="6"/>
        <w:numId w:val="21"/>
      </w:numPr>
      <w:spacing w:before="40" w:after="0"/>
      <w:ind w:left="5097" w:hanging="36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25"/>
    <w:semiHidden/>
    <w:qFormat/>
    <w:rsid w:val="007A0004"/>
    <w:pPr>
      <w:keepNext/>
      <w:keepLines/>
      <w:numPr>
        <w:ilvl w:val="7"/>
        <w:numId w:val="21"/>
      </w:numPr>
      <w:spacing w:before="40" w:after="0"/>
      <w:ind w:left="5817" w:hanging="360"/>
      <w:outlineLvl w:val="7"/>
    </w:pPr>
    <w:rPr>
      <w:rFonts w:asciiTheme="majorHAnsi" w:eastAsiaTheme="majorEastAsia" w:hAnsiTheme="majorHAnsi" w:cstheme="majorBidi"/>
      <w:color w:val="616161" w:themeColor="text1" w:themeTint="D8"/>
      <w:sz w:val="21"/>
      <w:szCs w:val="21"/>
    </w:rPr>
  </w:style>
  <w:style w:type="paragraph" w:styleId="Heading9">
    <w:name w:val="heading 9"/>
    <w:basedOn w:val="Normal"/>
    <w:next w:val="Normal"/>
    <w:link w:val="Heading9Char"/>
    <w:uiPriority w:val="25"/>
    <w:semiHidden/>
    <w:qFormat/>
    <w:rsid w:val="007A0004"/>
    <w:pPr>
      <w:keepNext/>
      <w:keepLines/>
      <w:numPr>
        <w:ilvl w:val="8"/>
        <w:numId w:val="21"/>
      </w:numPr>
      <w:spacing w:before="40" w:after="0"/>
      <w:ind w:left="6537" w:hanging="180"/>
      <w:outlineLvl w:val="8"/>
    </w:pPr>
    <w:rPr>
      <w:rFonts w:asciiTheme="majorHAnsi" w:eastAsiaTheme="majorEastAsia" w:hAnsiTheme="majorHAnsi" w:cstheme="majorBidi"/>
      <w:i/>
      <w:iCs/>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olumnHeading">
    <w:name w:val="Table Column Heading"/>
    <w:basedOn w:val="BodyText"/>
    <w:uiPriority w:val="7"/>
    <w:qFormat/>
    <w:rsid w:val="00DD248B"/>
    <w:pPr>
      <w:spacing w:before="60" w:after="60"/>
    </w:pPr>
    <w:rPr>
      <w:rFonts w:asciiTheme="majorHAnsi" w:hAnsiTheme="majorHAnsi"/>
      <w:color w:val="F26522" w:themeColor="accent1"/>
    </w:rPr>
  </w:style>
  <w:style w:type="paragraph" w:styleId="Footer">
    <w:name w:val="footer"/>
    <w:basedOn w:val="Normal"/>
    <w:link w:val="FooterChar"/>
    <w:uiPriority w:val="99"/>
    <w:unhideWhenUsed/>
    <w:rsid w:val="00FB6CEF"/>
    <w:rPr>
      <w:noProof/>
      <w:sz w:val="18"/>
    </w:rPr>
  </w:style>
  <w:style w:type="character" w:customStyle="1" w:styleId="FooterChar">
    <w:name w:val="Footer Char"/>
    <w:basedOn w:val="DefaultParagraphFont"/>
    <w:link w:val="Footer"/>
    <w:uiPriority w:val="99"/>
    <w:rsid w:val="00FB6CEF"/>
    <w:rPr>
      <w:noProof/>
      <w:color w:val="454545" w:themeColor="text1"/>
      <w:sz w:val="18"/>
      <w:lang w:val="en-GB"/>
    </w:rPr>
  </w:style>
  <w:style w:type="paragraph" w:customStyle="1" w:styleId="TableColumnHeadingRight">
    <w:name w:val="Table Column Heading Right"/>
    <w:basedOn w:val="TableColumnHeading"/>
    <w:uiPriority w:val="7"/>
    <w:qFormat/>
    <w:rsid w:val="00DD248B"/>
    <w:pPr>
      <w:jc w:val="right"/>
    </w:pPr>
  </w:style>
  <w:style w:type="paragraph" w:customStyle="1" w:styleId="PageTitle">
    <w:name w:val="Page Title"/>
    <w:basedOn w:val="Normal"/>
    <w:next w:val="BodyText"/>
    <w:uiPriority w:val="3"/>
    <w:qFormat/>
    <w:rsid w:val="00BE3D3C"/>
    <w:pPr>
      <w:keepNext/>
      <w:pageBreakBefore/>
      <w:framePr w:w="6963" w:wrap="notBeside" w:vAnchor="page" w:hAnchor="page" w:x="3352" w:y="772" w:anchorLock="1"/>
      <w:spacing w:before="240"/>
      <w:outlineLvl w:val="0"/>
    </w:pPr>
    <w:rPr>
      <w:rFonts w:asciiTheme="majorHAnsi" w:hAnsiTheme="majorHAnsi"/>
      <w:b/>
      <w:color w:val="F26522" w:themeColor="accent1"/>
      <w:sz w:val="48"/>
      <w:szCs w:val="48"/>
    </w:rPr>
  </w:style>
  <w:style w:type="paragraph" w:customStyle="1" w:styleId="TableBodyRight">
    <w:name w:val="Table Body Right"/>
    <w:basedOn w:val="TableBody"/>
    <w:uiPriority w:val="8"/>
    <w:qFormat/>
    <w:rsid w:val="00C44F0F"/>
    <w:pPr>
      <w:jc w:val="right"/>
    </w:pPr>
  </w:style>
  <w:style w:type="character" w:customStyle="1" w:styleId="Bold">
    <w:name w:val="Bold"/>
    <w:basedOn w:val="DefaultParagraphFont"/>
    <w:uiPriority w:val="2"/>
    <w:qFormat/>
    <w:rsid w:val="001722A3"/>
    <w:rPr>
      <w:b/>
    </w:rPr>
  </w:style>
  <w:style w:type="paragraph" w:customStyle="1" w:styleId="Cover">
    <w:name w:val="Cover"/>
    <w:next w:val="CoverSubtitle"/>
    <w:uiPriority w:val="26"/>
    <w:qFormat/>
    <w:rsid w:val="00747F2D"/>
    <w:pPr>
      <w:framePr w:w="8108" w:wrap="notBeside" w:vAnchor="page" w:hAnchor="page" w:x="1589" w:y="1589" w:anchorLock="1"/>
      <w:spacing w:after="0"/>
      <w:ind w:right="306"/>
    </w:pPr>
    <w:rPr>
      <w:rFonts w:asciiTheme="majorHAnsi" w:hAnsiTheme="majorHAnsi"/>
      <w:b/>
      <w:color w:val="F26522" w:themeColor="accent1"/>
      <w:sz w:val="44"/>
      <w:lang w:val="en-GB"/>
    </w:rPr>
  </w:style>
  <w:style w:type="paragraph" w:styleId="Header">
    <w:name w:val="header"/>
    <w:basedOn w:val="Normal"/>
    <w:link w:val="HeaderChar"/>
    <w:uiPriority w:val="99"/>
    <w:unhideWhenUsed/>
    <w:rsid w:val="003727C1"/>
    <w:pPr>
      <w:tabs>
        <w:tab w:val="center" w:pos="4513"/>
        <w:tab w:val="right" w:pos="9026"/>
      </w:tabs>
      <w:spacing w:after="0"/>
    </w:pPr>
    <w:rPr>
      <w:color w:val="727274" w:themeColor="text2"/>
      <w:sz w:val="16"/>
    </w:rPr>
  </w:style>
  <w:style w:type="paragraph" w:styleId="BalloonText">
    <w:name w:val="Balloon Text"/>
    <w:basedOn w:val="Normal"/>
    <w:link w:val="BalloonTextChar"/>
    <w:uiPriority w:val="99"/>
    <w:semiHidden/>
    <w:unhideWhenUsed/>
    <w:rsid w:val="000D3A7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A7B"/>
    <w:rPr>
      <w:rFonts w:ascii="Tahoma" w:hAnsi="Tahoma" w:cs="Tahoma"/>
      <w:sz w:val="16"/>
      <w:szCs w:val="16"/>
    </w:rPr>
  </w:style>
  <w:style w:type="character" w:customStyle="1" w:styleId="HeaderChar">
    <w:name w:val="Header Char"/>
    <w:basedOn w:val="DefaultParagraphFont"/>
    <w:link w:val="Header"/>
    <w:uiPriority w:val="99"/>
    <w:rsid w:val="003727C1"/>
    <w:rPr>
      <w:color w:val="727274" w:themeColor="text2"/>
      <w:sz w:val="16"/>
      <w:lang w:val="en-GB"/>
    </w:rPr>
  </w:style>
  <w:style w:type="character" w:customStyle="1" w:styleId="Heading1Char">
    <w:name w:val="Heading 1 Char"/>
    <w:basedOn w:val="DefaultParagraphFont"/>
    <w:link w:val="Heading1"/>
    <w:uiPriority w:val="9"/>
    <w:rsid w:val="00EE7662"/>
    <w:rPr>
      <w:rFonts w:eastAsiaTheme="majorEastAsia" w:cstheme="majorBidi"/>
      <w:b/>
      <w:bCs/>
      <w:color w:val="F26522" w:themeColor="accent1"/>
      <w:sz w:val="28"/>
      <w:szCs w:val="28"/>
      <w:lang w:val="en-GB"/>
    </w:rPr>
  </w:style>
  <w:style w:type="character" w:customStyle="1" w:styleId="Heading2Char">
    <w:name w:val="Heading 2 Char"/>
    <w:basedOn w:val="DefaultParagraphFont"/>
    <w:link w:val="Heading2"/>
    <w:uiPriority w:val="9"/>
    <w:rsid w:val="00160DA6"/>
    <w:rPr>
      <w:rFonts w:eastAsiaTheme="majorEastAsia" w:cstheme="majorBidi"/>
      <w:bCs/>
      <w:color w:val="F26522" w:themeColor="accent1"/>
      <w:sz w:val="28"/>
      <w:szCs w:val="26"/>
      <w:lang w:val="en-GB"/>
    </w:rPr>
  </w:style>
  <w:style w:type="table" w:styleId="TableGrid">
    <w:name w:val="Table Grid"/>
    <w:basedOn w:val="TableNormal"/>
    <w:uiPriority w:val="39"/>
    <w:rsid w:val="008460E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CE7C68"/>
    <w:pPr>
      <w:spacing w:before="60" w:after="60"/>
    </w:pPr>
    <w:rPr>
      <w:lang w:eastAsia="en-NZ"/>
    </w:rPr>
  </w:style>
  <w:style w:type="paragraph" w:styleId="ListBullet">
    <w:name w:val="List Bullet"/>
    <w:basedOn w:val="Normal"/>
    <w:uiPriority w:val="99"/>
    <w:semiHidden/>
    <w:rsid w:val="00C41B0D"/>
    <w:pPr>
      <w:numPr>
        <w:numId w:val="1"/>
      </w:numPr>
      <w:contextualSpacing/>
    </w:pPr>
  </w:style>
  <w:style w:type="paragraph" w:styleId="ListBullet2">
    <w:name w:val="List Bullet 2"/>
    <w:basedOn w:val="Normal"/>
    <w:uiPriority w:val="99"/>
    <w:semiHidden/>
    <w:rsid w:val="00C41B0D"/>
    <w:pPr>
      <w:numPr>
        <w:numId w:val="2"/>
      </w:numPr>
      <w:contextualSpacing/>
    </w:pPr>
  </w:style>
  <w:style w:type="paragraph" w:styleId="ListBullet3">
    <w:name w:val="List Bullet 3"/>
    <w:basedOn w:val="Normal"/>
    <w:uiPriority w:val="99"/>
    <w:semiHidden/>
    <w:rsid w:val="00C41B0D"/>
    <w:pPr>
      <w:numPr>
        <w:numId w:val="3"/>
      </w:numPr>
      <w:contextualSpacing/>
    </w:pPr>
  </w:style>
  <w:style w:type="paragraph" w:styleId="ListBullet4">
    <w:name w:val="List Bullet 4"/>
    <w:basedOn w:val="Normal"/>
    <w:uiPriority w:val="99"/>
    <w:semiHidden/>
    <w:rsid w:val="00C41B0D"/>
    <w:pPr>
      <w:numPr>
        <w:numId w:val="4"/>
      </w:numPr>
      <w:contextualSpacing/>
    </w:pPr>
  </w:style>
  <w:style w:type="paragraph" w:styleId="ListBullet5">
    <w:name w:val="List Bullet 5"/>
    <w:basedOn w:val="Normal"/>
    <w:uiPriority w:val="99"/>
    <w:semiHidden/>
    <w:rsid w:val="00C41B0D"/>
    <w:pPr>
      <w:numPr>
        <w:numId w:val="5"/>
      </w:numPr>
      <w:contextualSpacing/>
    </w:pPr>
  </w:style>
  <w:style w:type="paragraph" w:styleId="ListNumber">
    <w:name w:val="List Number"/>
    <w:basedOn w:val="Normal"/>
    <w:uiPriority w:val="99"/>
    <w:semiHidden/>
    <w:rsid w:val="006B573D"/>
    <w:pPr>
      <w:numPr>
        <w:numId w:val="6"/>
      </w:numPr>
      <w:contextualSpacing/>
    </w:pPr>
  </w:style>
  <w:style w:type="paragraph" w:styleId="ListNumber2">
    <w:name w:val="List Number 2"/>
    <w:basedOn w:val="Normal"/>
    <w:uiPriority w:val="99"/>
    <w:semiHidden/>
    <w:rsid w:val="006B573D"/>
    <w:pPr>
      <w:numPr>
        <w:numId w:val="7"/>
      </w:numPr>
      <w:contextualSpacing/>
    </w:pPr>
  </w:style>
  <w:style w:type="paragraph" w:styleId="ListNumber3">
    <w:name w:val="List Number 3"/>
    <w:basedOn w:val="Normal"/>
    <w:uiPriority w:val="99"/>
    <w:semiHidden/>
    <w:rsid w:val="006B573D"/>
    <w:pPr>
      <w:numPr>
        <w:numId w:val="8"/>
      </w:numPr>
      <w:contextualSpacing/>
    </w:pPr>
  </w:style>
  <w:style w:type="paragraph" w:styleId="ListNumber4">
    <w:name w:val="List Number 4"/>
    <w:basedOn w:val="Normal"/>
    <w:uiPriority w:val="99"/>
    <w:semiHidden/>
    <w:rsid w:val="006B573D"/>
    <w:pPr>
      <w:numPr>
        <w:numId w:val="9"/>
      </w:numPr>
      <w:contextualSpacing/>
    </w:pPr>
  </w:style>
  <w:style w:type="paragraph" w:styleId="ListNumber5">
    <w:name w:val="List Number 5"/>
    <w:basedOn w:val="Normal"/>
    <w:uiPriority w:val="99"/>
    <w:semiHidden/>
    <w:rsid w:val="006B573D"/>
    <w:pPr>
      <w:numPr>
        <w:numId w:val="10"/>
      </w:numPr>
      <w:contextualSpacing/>
    </w:pPr>
  </w:style>
  <w:style w:type="paragraph" w:styleId="List">
    <w:name w:val="List"/>
    <w:basedOn w:val="Normal"/>
    <w:uiPriority w:val="99"/>
    <w:semiHidden/>
    <w:rsid w:val="00DD3320"/>
    <w:pPr>
      <w:ind w:left="283" w:hanging="283"/>
      <w:contextualSpacing/>
    </w:pPr>
  </w:style>
  <w:style w:type="paragraph" w:styleId="List2">
    <w:name w:val="List 2"/>
    <w:basedOn w:val="Normal"/>
    <w:uiPriority w:val="99"/>
    <w:semiHidden/>
    <w:rsid w:val="00DD3320"/>
    <w:pPr>
      <w:ind w:left="566" w:hanging="283"/>
      <w:contextualSpacing/>
    </w:pPr>
  </w:style>
  <w:style w:type="paragraph" w:styleId="List3">
    <w:name w:val="List 3"/>
    <w:basedOn w:val="Normal"/>
    <w:uiPriority w:val="99"/>
    <w:semiHidden/>
    <w:rsid w:val="00DD3320"/>
    <w:pPr>
      <w:ind w:left="849" w:hanging="283"/>
      <w:contextualSpacing/>
    </w:pPr>
  </w:style>
  <w:style w:type="paragraph" w:styleId="List4">
    <w:name w:val="List 4"/>
    <w:basedOn w:val="Normal"/>
    <w:uiPriority w:val="99"/>
    <w:semiHidden/>
    <w:rsid w:val="00DD3320"/>
    <w:pPr>
      <w:ind w:left="1132" w:hanging="283"/>
      <w:contextualSpacing/>
    </w:pPr>
  </w:style>
  <w:style w:type="paragraph" w:styleId="List5">
    <w:name w:val="List 5"/>
    <w:basedOn w:val="Normal"/>
    <w:uiPriority w:val="99"/>
    <w:semiHidden/>
    <w:rsid w:val="00DD3320"/>
    <w:pPr>
      <w:ind w:left="1415" w:hanging="283"/>
      <w:contextualSpacing/>
    </w:pPr>
  </w:style>
  <w:style w:type="character" w:styleId="CommentReference">
    <w:name w:val="annotation reference"/>
    <w:basedOn w:val="DefaultParagraphFont"/>
    <w:uiPriority w:val="99"/>
    <w:semiHidden/>
    <w:unhideWhenUsed/>
    <w:rsid w:val="00162ADF"/>
    <w:rPr>
      <w:sz w:val="16"/>
      <w:szCs w:val="16"/>
    </w:rPr>
  </w:style>
  <w:style w:type="paragraph" w:styleId="CommentText">
    <w:name w:val="annotation text"/>
    <w:basedOn w:val="Normal"/>
    <w:link w:val="CommentTextChar"/>
    <w:uiPriority w:val="99"/>
    <w:unhideWhenUsed/>
    <w:rsid w:val="00162ADF"/>
  </w:style>
  <w:style w:type="character" w:customStyle="1" w:styleId="CommentTextChar">
    <w:name w:val="Comment Text Char"/>
    <w:basedOn w:val="DefaultParagraphFont"/>
    <w:link w:val="CommentText"/>
    <w:uiPriority w:val="99"/>
    <w:rsid w:val="00162ADF"/>
    <w:rPr>
      <w:sz w:val="20"/>
      <w:szCs w:val="20"/>
    </w:rPr>
  </w:style>
  <w:style w:type="paragraph" w:styleId="CommentSubject">
    <w:name w:val="annotation subject"/>
    <w:basedOn w:val="CommentText"/>
    <w:next w:val="CommentText"/>
    <w:link w:val="CommentSubjectChar"/>
    <w:uiPriority w:val="99"/>
    <w:semiHidden/>
    <w:unhideWhenUsed/>
    <w:rsid w:val="00162ADF"/>
    <w:rPr>
      <w:b/>
      <w:bCs/>
    </w:rPr>
  </w:style>
  <w:style w:type="character" w:customStyle="1" w:styleId="CommentSubjectChar">
    <w:name w:val="Comment Subject Char"/>
    <w:basedOn w:val="CommentTextChar"/>
    <w:link w:val="CommentSubject"/>
    <w:uiPriority w:val="99"/>
    <w:semiHidden/>
    <w:rsid w:val="00162ADF"/>
    <w:rPr>
      <w:b/>
      <w:bCs/>
      <w:sz w:val="20"/>
      <w:szCs w:val="20"/>
    </w:rPr>
  </w:style>
  <w:style w:type="character" w:styleId="Emphasis">
    <w:name w:val="Emphasis"/>
    <w:aliases w:val="Link"/>
    <w:basedOn w:val="DefaultParagraphFont"/>
    <w:uiPriority w:val="20"/>
    <w:qFormat/>
    <w:rsid w:val="00110F32"/>
    <w:rPr>
      <w:i/>
      <w:iCs/>
    </w:rPr>
  </w:style>
  <w:style w:type="paragraph" w:customStyle="1" w:styleId="CoverSubtitle">
    <w:name w:val="Cover Subtitle"/>
    <w:basedOn w:val="Cover"/>
    <w:next w:val="CoverDate"/>
    <w:uiPriority w:val="26"/>
    <w:qFormat/>
    <w:rsid w:val="0030205D"/>
    <w:pPr>
      <w:framePr w:wrap="notBeside"/>
    </w:pPr>
    <w:rPr>
      <w:rFonts w:asciiTheme="minorHAnsi" w:hAnsiTheme="minorHAnsi"/>
      <w:b w:val="0"/>
    </w:rPr>
  </w:style>
  <w:style w:type="character" w:customStyle="1" w:styleId="Heading3Char">
    <w:name w:val="Heading 3 Char"/>
    <w:basedOn w:val="DefaultParagraphFont"/>
    <w:link w:val="Heading3"/>
    <w:uiPriority w:val="9"/>
    <w:rsid w:val="008956B9"/>
    <w:rPr>
      <w:rFonts w:eastAsiaTheme="majorEastAsia" w:cstheme="majorBidi"/>
      <w:color w:val="F26522" w:themeColor="accent1"/>
      <w:sz w:val="24"/>
      <w:szCs w:val="24"/>
      <w:lang w:val="en-GB"/>
    </w:rPr>
  </w:style>
  <w:style w:type="character" w:customStyle="1" w:styleId="Heading5Char">
    <w:name w:val="Heading 5 Char"/>
    <w:basedOn w:val="DefaultParagraphFont"/>
    <w:link w:val="Heading5"/>
    <w:uiPriority w:val="25"/>
    <w:semiHidden/>
    <w:rsid w:val="0017122F"/>
    <w:rPr>
      <w:rFonts w:asciiTheme="majorHAnsi" w:eastAsiaTheme="majorEastAsia" w:hAnsiTheme="majorHAnsi" w:cstheme="majorBidi"/>
      <w:color w:val="C3460B" w:themeColor="accent1" w:themeShade="BF"/>
      <w:lang w:val="en-GB"/>
    </w:rPr>
  </w:style>
  <w:style w:type="paragraph" w:customStyle="1" w:styleId="Bullet1">
    <w:name w:val="Bullet 1"/>
    <w:basedOn w:val="BodyText"/>
    <w:uiPriority w:val="1"/>
    <w:qFormat/>
    <w:rsid w:val="001D26B9"/>
    <w:pPr>
      <w:numPr>
        <w:numId w:val="14"/>
      </w:numPr>
    </w:pPr>
  </w:style>
  <w:style w:type="paragraph" w:customStyle="1" w:styleId="Bullet2">
    <w:name w:val="Bullet 2"/>
    <w:basedOn w:val="BodyText"/>
    <w:uiPriority w:val="1"/>
    <w:qFormat/>
    <w:rsid w:val="001D26B9"/>
    <w:pPr>
      <w:numPr>
        <w:ilvl w:val="1"/>
        <w:numId w:val="14"/>
      </w:numPr>
    </w:pPr>
  </w:style>
  <w:style w:type="paragraph" w:customStyle="1" w:styleId="Bullet3">
    <w:name w:val="Bullet 3"/>
    <w:basedOn w:val="BodyText"/>
    <w:uiPriority w:val="1"/>
    <w:qFormat/>
    <w:rsid w:val="001D26B9"/>
    <w:pPr>
      <w:numPr>
        <w:ilvl w:val="2"/>
        <w:numId w:val="14"/>
      </w:numPr>
    </w:pPr>
  </w:style>
  <w:style w:type="paragraph" w:customStyle="1" w:styleId="NumberedBullet1">
    <w:name w:val="Numbered Bullet 1"/>
    <w:basedOn w:val="BodyText"/>
    <w:uiPriority w:val="5"/>
    <w:qFormat/>
    <w:rsid w:val="005569D1"/>
    <w:pPr>
      <w:numPr>
        <w:numId w:val="15"/>
      </w:numPr>
    </w:pPr>
  </w:style>
  <w:style w:type="paragraph" w:customStyle="1" w:styleId="NumberedBullet2">
    <w:name w:val="Numbered Bullet 2"/>
    <w:basedOn w:val="BodyText"/>
    <w:uiPriority w:val="5"/>
    <w:qFormat/>
    <w:rsid w:val="005569D1"/>
    <w:pPr>
      <w:numPr>
        <w:ilvl w:val="1"/>
        <w:numId w:val="15"/>
      </w:numPr>
    </w:pPr>
  </w:style>
  <w:style w:type="paragraph" w:customStyle="1" w:styleId="NumberedBullet3">
    <w:name w:val="Numbered Bullet 3"/>
    <w:basedOn w:val="BodyText"/>
    <w:uiPriority w:val="5"/>
    <w:qFormat/>
    <w:rsid w:val="005569D1"/>
    <w:pPr>
      <w:numPr>
        <w:ilvl w:val="2"/>
        <w:numId w:val="15"/>
      </w:numPr>
    </w:pPr>
  </w:style>
  <w:style w:type="numbering" w:customStyle="1" w:styleId="NumberedBulletsList">
    <w:name w:val="Numbered Bullets List"/>
    <w:uiPriority w:val="99"/>
    <w:rsid w:val="005569D1"/>
    <w:pPr>
      <w:numPr>
        <w:numId w:val="11"/>
      </w:numPr>
    </w:pPr>
  </w:style>
  <w:style w:type="paragraph" w:customStyle="1" w:styleId="Indent1">
    <w:name w:val="Indent 1"/>
    <w:basedOn w:val="BodyText"/>
    <w:uiPriority w:val="6"/>
    <w:semiHidden/>
    <w:unhideWhenUsed/>
    <w:qFormat/>
    <w:rsid w:val="00CE7C68"/>
    <w:pPr>
      <w:ind w:left="284"/>
    </w:pPr>
  </w:style>
  <w:style w:type="paragraph" w:customStyle="1" w:styleId="Indent2">
    <w:name w:val="Indent 2"/>
    <w:basedOn w:val="BodyText"/>
    <w:uiPriority w:val="6"/>
    <w:semiHidden/>
    <w:unhideWhenUsed/>
    <w:qFormat/>
    <w:rsid w:val="00CE7C68"/>
    <w:pPr>
      <w:ind w:left="567"/>
    </w:pPr>
  </w:style>
  <w:style w:type="paragraph" w:customStyle="1" w:styleId="Indent3">
    <w:name w:val="Indent 3"/>
    <w:basedOn w:val="BodyText"/>
    <w:uiPriority w:val="6"/>
    <w:semiHidden/>
    <w:unhideWhenUsed/>
    <w:qFormat/>
    <w:rsid w:val="00CE7C68"/>
    <w:pPr>
      <w:ind w:left="851"/>
    </w:pPr>
  </w:style>
  <w:style w:type="paragraph" w:customStyle="1" w:styleId="ShadedHeading">
    <w:name w:val="Shaded Heading"/>
    <w:basedOn w:val="BodyText"/>
    <w:next w:val="ShadedBody"/>
    <w:uiPriority w:val="10"/>
    <w:qFormat/>
    <w:rsid w:val="00AC7ABD"/>
    <w:pPr>
      <w:keepNext/>
      <w:keepLines/>
      <w:pBdr>
        <w:top w:val="single" w:sz="2" w:space="2" w:color="FFBF22" w:themeColor="accent6"/>
        <w:left w:val="single" w:sz="2" w:space="4" w:color="FFBF22" w:themeColor="accent6"/>
        <w:bottom w:val="single" w:sz="2" w:space="4" w:color="FFBF22" w:themeColor="accent6"/>
        <w:right w:val="single" w:sz="2" w:space="4" w:color="FFBF22" w:themeColor="accent6"/>
      </w:pBdr>
      <w:shd w:val="clear" w:color="auto" w:fill="FFBF22" w:themeFill="accent6"/>
      <w:spacing w:before="240"/>
      <w:ind w:left="113" w:right="113"/>
    </w:pPr>
    <w:rPr>
      <w:sz w:val="28"/>
    </w:rPr>
  </w:style>
  <w:style w:type="paragraph" w:customStyle="1" w:styleId="SectionNumber">
    <w:name w:val="Section Number"/>
    <w:basedOn w:val="Normal"/>
    <w:next w:val="SectionTitle"/>
    <w:uiPriority w:val="20"/>
    <w:qFormat/>
    <w:rsid w:val="00060FB6"/>
    <w:pPr>
      <w:numPr>
        <w:numId w:val="13"/>
      </w:numPr>
      <w:spacing w:before="9960" w:after="0"/>
    </w:pPr>
    <w:rPr>
      <w:rFonts w:asciiTheme="majorHAnsi" w:hAnsiTheme="majorHAnsi"/>
      <w:b/>
      <w:noProof/>
      <w:color w:val="F26522" w:themeColor="accent1"/>
      <w:sz w:val="152"/>
      <w:szCs w:val="152"/>
    </w:rPr>
  </w:style>
  <w:style w:type="paragraph" w:customStyle="1" w:styleId="SectionTitle">
    <w:name w:val="Section Title"/>
    <w:basedOn w:val="Normal"/>
    <w:next w:val="SectionSubheading"/>
    <w:uiPriority w:val="20"/>
    <w:qFormat/>
    <w:rsid w:val="00060FB6"/>
    <w:pPr>
      <w:ind w:left="-1814"/>
      <w:outlineLvl w:val="0"/>
    </w:pPr>
    <w:rPr>
      <w:rFonts w:asciiTheme="majorHAnsi" w:hAnsiTheme="majorHAnsi"/>
      <w:b/>
      <w:color w:val="F26522" w:themeColor="accent1"/>
      <w:sz w:val="52"/>
      <w:szCs w:val="36"/>
    </w:rPr>
  </w:style>
  <w:style w:type="character" w:customStyle="1" w:styleId="Heading4Char">
    <w:name w:val="Heading 4 Char"/>
    <w:aliases w:val="Heading 4 (table &amp; chart) Char"/>
    <w:basedOn w:val="DefaultParagraphFont"/>
    <w:link w:val="Heading4"/>
    <w:uiPriority w:val="9"/>
    <w:rsid w:val="0017122F"/>
    <w:rPr>
      <w:rFonts w:asciiTheme="majorHAnsi" w:eastAsiaTheme="majorEastAsia" w:hAnsiTheme="majorHAnsi" w:cstheme="majorBidi"/>
      <w:b/>
      <w:iCs/>
      <w:color w:val="0079C1" w:themeColor="accent2"/>
      <w:lang w:val="en-GB"/>
    </w:rPr>
  </w:style>
  <w:style w:type="character" w:customStyle="1" w:styleId="Heading6Char">
    <w:name w:val="Heading 6 Char"/>
    <w:basedOn w:val="DefaultParagraphFont"/>
    <w:link w:val="Heading6"/>
    <w:uiPriority w:val="25"/>
    <w:semiHidden/>
    <w:rsid w:val="0017122F"/>
    <w:rPr>
      <w:rFonts w:asciiTheme="majorHAnsi" w:eastAsiaTheme="majorEastAsia" w:hAnsiTheme="majorHAnsi" w:cstheme="majorBidi"/>
      <w:color w:val="812E07" w:themeColor="accent1" w:themeShade="7F"/>
      <w:lang w:val="en-GB"/>
    </w:rPr>
  </w:style>
  <w:style w:type="character" w:customStyle="1" w:styleId="Heading7Char">
    <w:name w:val="Heading 7 Char"/>
    <w:basedOn w:val="DefaultParagraphFont"/>
    <w:link w:val="Heading7"/>
    <w:uiPriority w:val="25"/>
    <w:semiHidden/>
    <w:rsid w:val="0017122F"/>
    <w:rPr>
      <w:rFonts w:asciiTheme="majorHAnsi" w:eastAsiaTheme="majorEastAsia" w:hAnsiTheme="majorHAnsi" w:cstheme="majorBidi"/>
      <w:i/>
      <w:iCs/>
      <w:color w:val="812E07" w:themeColor="accent1" w:themeShade="7F"/>
      <w:lang w:val="en-GB"/>
    </w:rPr>
  </w:style>
  <w:style w:type="character" w:customStyle="1" w:styleId="Heading8Char">
    <w:name w:val="Heading 8 Char"/>
    <w:basedOn w:val="DefaultParagraphFont"/>
    <w:link w:val="Heading8"/>
    <w:uiPriority w:val="25"/>
    <w:semiHidden/>
    <w:rsid w:val="0017122F"/>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basedOn w:val="DefaultParagraphFont"/>
    <w:link w:val="Heading9"/>
    <w:uiPriority w:val="25"/>
    <w:semiHidden/>
    <w:rsid w:val="0017122F"/>
    <w:rPr>
      <w:rFonts w:asciiTheme="majorHAnsi" w:eastAsiaTheme="majorEastAsia" w:hAnsiTheme="majorHAnsi" w:cstheme="majorBidi"/>
      <w:i/>
      <w:iCs/>
      <w:color w:val="616161" w:themeColor="text1" w:themeTint="D8"/>
      <w:sz w:val="21"/>
      <w:szCs w:val="21"/>
      <w:lang w:val="en-GB"/>
    </w:rPr>
  </w:style>
  <w:style w:type="paragraph" w:styleId="Title">
    <w:name w:val="Title"/>
    <w:basedOn w:val="Normal"/>
    <w:next w:val="Normal"/>
    <w:link w:val="TitleChar"/>
    <w:uiPriority w:val="25"/>
    <w:semiHidden/>
    <w:qFormat/>
    <w:rsid w:val="007A0004"/>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17122F"/>
    <w:rPr>
      <w:rFonts w:asciiTheme="majorHAnsi" w:eastAsiaTheme="majorEastAsia" w:hAnsiTheme="majorHAnsi" w:cstheme="majorBidi"/>
      <w:color w:val="454545" w:themeColor="text1"/>
      <w:spacing w:val="-10"/>
      <w:kern w:val="28"/>
      <w:sz w:val="56"/>
      <w:szCs w:val="56"/>
      <w:lang w:val="en-GB"/>
    </w:rPr>
  </w:style>
  <w:style w:type="paragraph" w:customStyle="1" w:styleId="TableRowHeading">
    <w:name w:val="Table Row Heading"/>
    <w:basedOn w:val="TableBody"/>
    <w:uiPriority w:val="7"/>
    <w:qFormat/>
    <w:rsid w:val="00BC7C9B"/>
    <w:rPr>
      <w:rFonts w:asciiTheme="majorHAnsi" w:hAnsiTheme="majorHAnsi"/>
      <w:b/>
    </w:rPr>
  </w:style>
  <w:style w:type="character" w:customStyle="1" w:styleId="HighlightAccent4">
    <w:name w:val="Highlight Accent 4"/>
    <w:basedOn w:val="DefaultParagraphFont"/>
    <w:uiPriority w:val="9"/>
    <w:qFormat/>
    <w:rsid w:val="00E06BA3"/>
    <w:rPr>
      <w:color w:val="C2CD23" w:themeColor="accent4"/>
    </w:rPr>
  </w:style>
  <w:style w:type="character" w:customStyle="1" w:styleId="HighlightAccent1">
    <w:name w:val="Highlight Accent 1"/>
    <w:basedOn w:val="DefaultParagraphFont"/>
    <w:uiPriority w:val="9"/>
    <w:qFormat/>
    <w:rsid w:val="00E06BA3"/>
    <w:rPr>
      <w:color w:val="F26522" w:themeColor="accent1"/>
    </w:rPr>
  </w:style>
  <w:style w:type="character" w:customStyle="1" w:styleId="HighlightAccent3">
    <w:name w:val="Highlight Accent 3"/>
    <w:basedOn w:val="DefaultParagraphFont"/>
    <w:uiPriority w:val="9"/>
    <w:qFormat/>
    <w:rsid w:val="00E06BA3"/>
    <w:rPr>
      <w:color w:val="5BCBF5" w:themeColor="accent3"/>
    </w:rPr>
  </w:style>
  <w:style w:type="table" w:customStyle="1" w:styleId="NationalGrid">
    <w:name w:val="National Grid"/>
    <w:basedOn w:val="TableNormal"/>
    <w:uiPriority w:val="99"/>
    <w:rsid w:val="0065318E"/>
    <w:pPr>
      <w:spacing w:before="60" w:after="60"/>
    </w:pPr>
    <w:tblPr>
      <w:tblBorders>
        <w:top w:val="single" w:sz="8" w:space="0" w:color="F26522" w:themeColor="accent1"/>
        <w:bottom w:val="single" w:sz="8" w:space="0" w:color="F26522" w:themeColor="accent1"/>
        <w:insideH w:val="single" w:sz="4" w:space="0" w:color="D9D9D9" w:themeColor="background1" w:themeShade="D9"/>
      </w:tblBorders>
      <w:tblCellMar>
        <w:top w:w="28" w:type="dxa"/>
        <w:left w:w="57" w:type="dxa"/>
        <w:bottom w:w="28" w:type="dxa"/>
        <w:right w:w="57" w:type="dxa"/>
      </w:tblCellMar>
    </w:tblPr>
    <w:tcPr>
      <w:shd w:val="clear" w:color="auto" w:fill="auto"/>
    </w:tcPr>
    <w:tblStylePr w:type="firstRow">
      <w:tblPr/>
      <w:tcPr>
        <w:tcBorders>
          <w:top w:val="single" w:sz="8"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8" w:space="0" w:color="F26522" w:themeColor="accent1"/>
          <w:bottom w:val="single" w:sz="8" w:space="0" w:color="F26522" w:themeColor="accent1"/>
        </w:tcBorders>
        <w:shd w:val="clear" w:color="auto" w:fill="auto"/>
      </w:tcPr>
    </w:tblStylePr>
  </w:style>
  <w:style w:type="character" w:styleId="Hyperlink">
    <w:name w:val="Hyperlink"/>
    <w:basedOn w:val="DefaultParagraphFont"/>
    <w:uiPriority w:val="99"/>
    <w:unhideWhenUsed/>
    <w:rsid w:val="00823F60"/>
    <w:rPr>
      <w:color w:val="FFBF22" w:themeColor="hyperlink"/>
      <w:u w:val="single"/>
    </w:rPr>
  </w:style>
  <w:style w:type="paragraph" w:styleId="ListParagraph">
    <w:name w:val="List Paragraph"/>
    <w:aliases w:val="Numbered list"/>
    <w:basedOn w:val="Normal"/>
    <w:uiPriority w:val="34"/>
    <w:qFormat/>
    <w:rsid w:val="0097070A"/>
    <w:pPr>
      <w:ind w:left="720"/>
      <w:contextualSpacing/>
    </w:pPr>
  </w:style>
  <w:style w:type="paragraph" w:customStyle="1" w:styleId="Heading1Numbered">
    <w:name w:val="Heading 1 Numbered"/>
    <w:basedOn w:val="Heading1"/>
    <w:next w:val="BodyText"/>
    <w:uiPriority w:val="4"/>
    <w:qFormat/>
    <w:rsid w:val="00A1119B"/>
    <w:pPr>
      <w:numPr>
        <w:numId w:val="12"/>
      </w:numPr>
    </w:pPr>
  </w:style>
  <w:style w:type="character" w:customStyle="1" w:styleId="HighlightAccent2">
    <w:name w:val="Highlight Accent 2"/>
    <w:basedOn w:val="DefaultParagraphFont"/>
    <w:uiPriority w:val="9"/>
    <w:qFormat/>
    <w:rsid w:val="000421C8"/>
    <w:rPr>
      <w:color w:val="0079C1" w:themeColor="accent2"/>
    </w:rPr>
  </w:style>
  <w:style w:type="character" w:customStyle="1" w:styleId="BoldItalic">
    <w:name w:val="Bold Italic"/>
    <w:basedOn w:val="DefaultParagraphFont"/>
    <w:uiPriority w:val="2"/>
    <w:qFormat/>
    <w:rsid w:val="00837CFF"/>
    <w:rPr>
      <w:b/>
      <w:i/>
    </w:rPr>
  </w:style>
  <w:style w:type="paragraph" w:styleId="NoSpacing">
    <w:name w:val="No Spacing"/>
    <w:next w:val="BodyText"/>
    <w:qFormat/>
    <w:rsid w:val="00022B39"/>
    <w:pPr>
      <w:spacing w:after="0"/>
    </w:pPr>
    <w:rPr>
      <w:sz w:val="18"/>
      <w:lang w:val="en-GB"/>
    </w:rPr>
  </w:style>
  <w:style w:type="paragraph" w:styleId="TOC2">
    <w:name w:val="toc 2"/>
    <w:basedOn w:val="Normal"/>
    <w:next w:val="Normal"/>
    <w:autoRedefine/>
    <w:uiPriority w:val="39"/>
    <w:qFormat/>
    <w:rsid w:val="00FB3C0B"/>
    <w:pPr>
      <w:tabs>
        <w:tab w:val="left" w:pos="660"/>
        <w:tab w:val="right" w:leader="dot" w:pos="10194"/>
      </w:tabs>
      <w:spacing w:before="60" w:after="60"/>
    </w:pPr>
    <w:rPr>
      <w:noProof/>
    </w:rPr>
  </w:style>
  <w:style w:type="paragraph" w:styleId="TOC1">
    <w:name w:val="toc 1"/>
    <w:basedOn w:val="Normal"/>
    <w:next w:val="Normal"/>
    <w:autoRedefine/>
    <w:uiPriority w:val="39"/>
    <w:qFormat/>
    <w:rsid w:val="001A3AD0"/>
    <w:pPr>
      <w:tabs>
        <w:tab w:val="left" w:pos="400"/>
        <w:tab w:val="right" w:leader="dot" w:pos="10194"/>
      </w:tabs>
      <w:spacing w:before="240" w:after="0"/>
    </w:pPr>
    <w:rPr>
      <w:noProof/>
      <w:color w:val="F26522" w:themeColor="accent1"/>
    </w:rPr>
  </w:style>
  <w:style w:type="paragraph" w:customStyle="1" w:styleId="Contents">
    <w:name w:val="Contents"/>
    <w:basedOn w:val="PageTitle"/>
    <w:next w:val="BodyText"/>
    <w:uiPriority w:val="99"/>
    <w:unhideWhenUsed/>
    <w:qFormat/>
    <w:rsid w:val="00BE3D3C"/>
    <w:pPr>
      <w:framePr w:wrap="notBeside"/>
    </w:pPr>
  </w:style>
  <w:style w:type="paragraph" w:customStyle="1" w:styleId="CoverDate">
    <w:name w:val="Cover Date"/>
    <w:basedOn w:val="CoverSubtitle"/>
    <w:next w:val="BodyText"/>
    <w:uiPriority w:val="27"/>
    <w:qFormat/>
    <w:rsid w:val="0030205D"/>
    <w:pPr>
      <w:framePr w:wrap="notBeside"/>
    </w:pPr>
    <w:rPr>
      <w:sz w:val="24"/>
    </w:rPr>
  </w:style>
  <w:style w:type="paragraph" w:customStyle="1" w:styleId="Introtext">
    <w:name w:val="Intro text"/>
    <w:basedOn w:val="Normal"/>
    <w:uiPriority w:val="99"/>
    <w:qFormat/>
    <w:rsid w:val="00CE7C68"/>
    <w:rPr>
      <w:color w:val="0079C1" w:themeColor="accent2"/>
      <w:sz w:val="24"/>
    </w:rPr>
  </w:style>
  <w:style w:type="paragraph" w:customStyle="1" w:styleId="FrameBody">
    <w:name w:val="Frame Body"/>
    <w:basedOn w:val="FrameHeading"/>
    <w:uiPriority w:val="13"/>
    <w:qFormat/>
    <w:rsid w:val="00ED7861"/>
    <w:pPr>
      <w:framePr w:wrap="around"/>
    </w:pPr>
    <w:rPr>
      <w:b w:val="0"/>
      <w:sz w:val="20"/>
    </w:rPr>
  </w:style>
  <w:style w:type="paragraph" w:styleId="BodyText">
    <w:name w:val="Body Text"/>
    <w:link w:val="BodyTextChar"/>
    <w:qFormat/>
    <w:rsid w:val="00E86BD9"/>
    <w:rPr>
      <w:color w:val="454545" w:themeColor="text1"/>
      <w:lang w:val="en-GB"/>
    </w:rPr>
  </w:style>
  <w:style w:type="character" w:customStyle="1" w:styleId="BodyTextChar">
    <w:name w:val="Body Text Char"/>
    <w:basedOn w:val="DefaultParagraphFont"/>
    <w:link w:val="BodyText"/>
    <w:rsid w:val="00E86BD9"/>
    <w:rPr>
      <w:color w:val="454545" w:themeColor="text1"/>
      <w:lang w:val="en-GB"/>
    </w:rPr>
  </w:style>
  <w:style w:type="numbering" w:customStyle="1" w:styleId="Bullets">
    <w:name w:val="Bullets"/>
    <w:uiPriority w:val="99"/>
    <w:rsid w:val="001D26B9"/>
    <w:pPr>
      <w:numPr>
        <w:numId w:val="14"/>
      </w:numPr>
    </w:pPr>
  </w:style>
  <w:style w:type="paragraph" w:customStyle="1" w:styleId="TableTitle">
    <w:name w:val="Table Title"/>
    <w:basedOn w:val="BodyText"/>
    <w:next w:val="BodyText"/>
    <w:uiPriority w:val="6"/>
    <w:qFormat/>
    <w:rsid w:val="00DD248B"/>
    <w:pPr>
      <w:keepNext/>
      <w:keepLines/>
      <w:spacing w:before="120"/>
    </w:pPr>
    <w:rPr>
      <w:rFonts w:asciiTheme="majorHAnsi" w:hAnsiTheme="majorHAnsi" w:cstheme="majorHAnsi"/>
      <w:b/>
      <w:color w:val="F26522" w:themeColor="accent1"/>
    </w:rPr>
  </w:style>
  <w:style w:type="paragraph" w:customStyle="1" w:styleId="ShadedBody">
    <w:name w:val="Shaded Body"/>
    <w:basedOn w:val="ShadedHeading"/>
    <w:uiPriority w:val="11"/>
    <w:qFormat/>
    <w:rsid w:val="00817F49"/>
    <w:pPr>
      <w:keepNext w:val="0"/>
      <w:spacing w:before="0"/>
    </w:pPr>
    <w:rPr>
      <w:sz w:val="20"/>
    </w:rPr>
  </w:style>
  <w:style w:type="paragraph" w:customStyle="1" w:styleId="FrameHeading">
    <w:name w:val="Frame Heading"/>
    <w:basedOn w:val="BodyText"/>
    <w:next w:val="FrameBody"/>
    <w:uiPriority w:val="12"/>
    <w:qFormat/>
    <w:rsid w:val="008E277F"/>
    <w:pPr>
      <w:keepNext/>
      <w:keepLines/>
      <w:framePr w:w="2268" w:wrap="around" w:vAnchor="text" w:hAnchor="page" w:x="795" w:y="1"/>
      <w:pBdr>
        <w:top w:val="single" w:sz="8" w:space="2" w:color="F26522" w:themeColor="accent1"/>
        <w:left w:val="single" w:sz="8" w:space="3" w:color="F26522" w:themeColor="accent1"/>
        <w:bottom w:val="single" w:sz="8" w:space="2" w:color="F26522" w:themeColor="accent1"/>
        <w:right w:val="single" w:sz="8" w:space="3" w:color="F26522" w:themeColor="accent1"/>
      </w:pBdr>
      <w:shd w:val="clear" w:color="auto" w:fill="F26522" w:themeFill="accent1"/>
    </w:pPr>
    <w:rPr>
      <w:b/>
      <w:color w:val="FFFFFF" w:themeColor="background1"/>
      <w:sz w:val="24"/>
    </w:rPr>
  </w:style>
  <w:style w:type="paragraph" w:customStyle="1" w:styleId="AppendixPageTitle">
    <w:name w:val="Appendix Page Title"/>
    <w:basedOn w:val="PageTitle"/>
    <w:next w:val="BodyText"/>
    <w:uiPriority w:val="99"/>
    <w:qFormat/>
    <w:rsid w:val="009E5FDA"/>
    <w:pPr>
      <w:framePr w:wrap="notBeside"/>
    </w:pPr>
    <w:rPr>
      <w:sz w:val="32"/>
    </w:rPr>
  </w:style>
  <w:style w:type="paragraph" w:customStyle="1" w:styleId="AppendixSectionTitle">
    <w:name w:val="Appendix Section Title"/>
    <w:basedOn w:val="SectionTitle"/>
    <w:next w:val="AppendixSubheading"/>
    <w:uiPriority w:val="99"/>
    <w:qFormat/>
    <w:rsid w:val="00D479C1"/>
    <w:rPr>
      <w:color w:val="FFFFFF" w:themeColor="background1"/>
    </w:rPr>
  </w:style>
  <w:style w:type="paragraph" w:customStyle="1" w:styleId="AppendixSectionNumber">
    <w:name w:val="Appendix Section Number"/>
    <w:next w:val="AppendixSectionTitle"/>
    <w:uiPriority w:val="99"/>
    <w:qFormat/>
    <w:rsid w:val="00060FB6"/>
    <w:pPr>
      <w:numPr>
        <w:numId w:val="16"/>
      </w:numPr>
      <w:spacing w:before="9960" w:after="0"/>
    </w:pPr>
    <w:rPr>
      <w:rFonts w:asciiTheme="majorHAnsi" w:hAnsiTheme="majorHAnsi"/>
      <w:b/>
      <w:color w:val="FFFFFF" w:themeColor="background1"/>
      <w:sz w:val="152"/>
      <w:szCs w:val="152"/>
      <w:lang w:val="en-GB"/>
      <w14:scene3d>
        <w14:camera w14:prst="orthographicFront"/>
        <w14:lightRig w14:rig="threePt" w14:dir="t">
          <w14:rot w14:lat="0" w14:lon="0" w14:rev="0"/>
        </w14:lightRig>
      </w14:scene3d>
    </w:rPr>
  </w:style>
  <w:style w:type="paragraph" w:customStyle="1" w:styleId="CVName">
    <w:name w:val="CV Name"/>
    <w:basedOn w:val="BodyText"/>
    <w:uiPriority w:val="99"/>
    <w:qFormat/>
    <w:rsid w:val="00E3415C"/>
    <w:pPr>
      <w:spacing w:after="0"/>
    </w:pPr>
    <w:rPr>
      <w:color w:val="F26522" w:themeColor="accent1"/>
      <w:sz w:val="22"/>
    </w:rPr>
  </w:style>
  <w:style w:type="paragraph" w:customStyle="1" w:styleId="CVLocation">
    <w:name w:val="CV Location"/>
    <w:basedOn w:val="BodyText"/>
    <w:uiPriority w:val="99"/>
    <w:qFormat/>
    <w:rsid w:val="00977EC0"/>
    <w:pPr>
      <w:spacing w:after="0"/>
    </w:pPr>
    <w:rPr>
      <w:sz w:val="18"/>
    </w:rPr>
  </w:style>
  <w:style w:type="paragraph" w:customStyle="1" w:styleId="CVTitle">
    <w:name w:val="CV Title"/>
    <w:basedOn w:val="BodyText"/>
    <w:uiPriority w:val="99"/>
    <w:qFormat/>
    <w:rsid w:val="00977EC0"/>
    <w:pPr>
      <w:spacing w:after="0"/>
    </w:pPr>
  </w:style>
  <w:style w:type="paragraph" w:customStyle="1" w:styleId="Backcoverdisclaimer">
    <w:name w:val="Back cover disclaimer"/>
    <w:basedOn w:val="Footer"/>
    <w:uiPriority w:val="99"/>
    <w:qFormat/>
    <w:rsid w:val="00FA363C"/>
    <w:pPr>
      <w:jc w:val="right"/>
    </w:pPr>
  </w:style>
  <w:style w:type="paragraph" w:customStyle="1" w:styleId="Disclaimertext">
    <w:name w:val="Disclaimer text"/>
    <w:basedOn w:val="Backcoverdisclaimer"/>
    <w:uiPriority w:val="99"/>
    <w:qFormat/>
    <w:rsid w:val="00EE3968"/>
  </w:style>
  <w:style w:type="paragraph" w:customStyle="1" w:styleId="SourceNotes">
    <w:name w:val="Source &amp; Notes"/>
    <w:basedOn w:val="BodyText"/>
    <w:uiPriority w:val="99"/>
    <w:qFormat/>
    <w:rsid w:val="00AD5D5A"/>
    <w:pPr>
      <w:tabs>
        <w:tab w:val="left" w:pos="709"/>
      </w:tabs>
      <w:ind w:left="1134" w:hanging="1134"/>
      <w:contextualSpacing/>
    </w:pPr>
    <w:rPr>
      <w:color w:val="auto"/>
      <w:sz w:val="16"/>
    </w:rPr>
  </w:style>
  <w:style w:type="paragraph" w:customStyle="1" w:styleId="CVEmail">
    <w:name w:val="CV Email"/>
    <w:basedOn w:val="BodyText"/>
    <w:uiPriority w:val="99"/>
    <w:qFormat/>
    <w:rsid w:val="003B2874"/>
    <w:pPr>
      <w:tabs>
        <w:tab w:val="center" w:pos="1438"/>
      </w:tabs>
      <w:spacing w:after="0"/>
    </w:pPr>
    <w:rPr>
      <w:color w:val="F26522" w:themeColor="accent1"/>
      <w:sz w:val="18"/>
    </w:rPr>
  </w:style>
  <w:style w:type="paragraph" w:customStyle="1" w:styleId="SectionSubheading">
    <w:name w:val="Section Subheading"/>
    <w:basedOn w:val="CoverSubtitle"/>
    <w:uiPriority w:val="21"/>
    <w:qFormat/>
    <w:rsid w:val="00060FB6"/>
    <w:pPr>
      <w:keepLines/>
      <w:framePr w:w="0" w:wrap="auto" w:vAnchor="margin" w:hAnchor="text" w:xAlign="left" w:yAlign="inline" w:anchorLock="0"/>
      <w:spacing w:after="120"/>
      <w:ind w:left="-1814" w:right="2268"/>
    </w:pPr>
    <w:rPr>
      <w:noProof/>
      <w:sz w:val="32"/>
    </w:rPr>
  </w:style>
  <w:style w:type="paragraph" w:customStyle="1" w:styleId="AppendixSubheading">
    <w:name w:val="Appendix Subheading"/>
    <w:basedOn w:val="SectionSubheading"/>
    <w:uiPriority w:val="99"/>
    <w:qFormat/>
    <w:rsid w:val="00060FB6"/>
    <w:rPr>
      <w:color w:val="FFFFFF" w:themeColor="background1"/>
    </w:rPr>
  </w:style>
  <w:style w:type="paragraph" w:styleId="FootnoteText">
    <w:name w:val="footnote text"/>
    <w:basedOn w:val="Normal"/>
    <w:link w:val="FootnoteTextChar"/>
    <w:uiPriority w:val="99"/>
    <w:unhideWhenUsed/>
    <w:rsid w:val="002E6A47"/>
    <w:pPr>
      <w:spacing w:after="0" w:line="264" w:lineRule="auto"/>
    </w:pPr>
    <w:rPr>
      <w:rFonts w:ascii="Arial" w:eastAsiaTheme="minorEastAsia" w:hAnsi="Arial" w:cs="Times New Roman"/>
      <w:i/>
      <w:color w:val="A1A1A1" w:themeColor="text1" w:themeTint="80"/>
      <w:szCs w:val="24"/>
    </w:rPr>
  </w:style>
  <w:style w:type="character" w:customStyle="1" w:styleId="FootnoteTextChar">
    <w:name w:val="Footnote Text Char"/>
    <w:basedOn w:val="DefaultParagraphFont"/>
    <w:link w:val="FootnoteText"/>
    <w:uiPriority w:val="99"/>
    <w:rsid w:val="002E6A47"/>
    <w:rPr>
      <w:rFonts w:ascii="Arial" w:eastAsiaTheme="minorEastAsia" w:hAnsi="Arial" w:cs="Times New Roman"/>
      <w:i/>
      <w:color w:val="A1A1A1" w:themeColor="text1" w:themeTint="80"/>
      <w:szCs w:val="24"/>
      <w:lang w:val="en-GB"/>
    </w:rPr>
  </w:style>
  <w:style w:type="character" w:styleId="FootnoteReference">
    <w:name w:val="footnote reference"/>
    <w:basedOn w:val="DefaultParagraphFont"/>
    <w:uiPriority w:val="99"/>
    <w:unhideWhenUsed/>
    <w:rsid w:val="002E6A47"/>
    <w:rPr>
      <w:vertAlign w:val="superscript"/>
    </w:rPr>
  </w:style>
  <w:style w:type="paragraph" w:customStyle="1" w:styleId="CF1Body">
    <w:name w:val="CF1 Body"/>
    <w:basedOn w:val="Normal"/>
    <w:link w:val="CF1BodyChar"/>
    <w:qFormat/>
    <w:rsid w:val="002E6A47"/>
    <w:pPr>
      <w:numPr>
        <w:numId w:val="17"/>
      </w:numPr>
      <w:spacing w:after="0" w:line="264" w:lineRule="auto"/>
      <w:ind w:left="777"/>
      <w:contextualSpacing/>
      <w:jc w:val="both"/>
    </w:pPr>
    <w:rPr>
      <w:rFonts w:ascii="Arial" w:eastAsiaTheme="minorEastAsia" w:hAnsi="Arial" w:cs="Times New Roman"/>
      <w:color w:val="auto"/>
    </w:rPr>
  </w:style>
  <w:style w:type="paragraph" w:customStyle="1" w:styleId="CFBody3">
    <w:name w:val="CF Body 3"/>
    <w:basedOn w:val="CF1Body"/>
    <w:link w:val="CFBody3Char"/>
    <w:qFormat/>
    <w:rsid w:val="002E6A47"/>
    <w:pPr>
      <w:numPr>
        <w:numId w:val="18"/>
      </w:numPr>
      <w:ind w:left="2520"/>
    </w:pPr>
  </w:style>
  <w:style w:type="character" w:customStyle="1" w:styleId="CF1BodyChar">
    <w:name w:val="CF1 Body Char"/>
    <w:basedOn w:val="DefaultParagraphFont"/>
    <w:link w:val="CF1Body"/>
    <w:rsid w:val="002E6A47"/>
    <w:rPr>
      <w:rFonts w:ascii="Arial" w:eastAsiaTheme="minorEastAsia" w:hAnsi="Arial" w:cs="Times New Roman"/>
      <w:lang w:val="en-GB"/>
    </w:rPr>
  </w:style>
  <w:style w:type="paragraph" w:customStyle="1" w:styleId="CF32Body">
    <w:name w:val="CF 3.2 Body"/>
    <w:basedOn w:val="Normal"/>
    <w:link w:val="CF32BodyChar"/>
    <w:qFormat/>
    <w:rsid w:val="002E6A47"/>
    <w:pPr>
      <w:numPr>
        <w:numId w:val="19"/>
      </w:numPr>
      <w:spacing w:afterLines="40" w:after="96" w:line="271" w:lineRule="auto"/>
      <w:jc w:val="both"/>
      <w:textAlignment w:val="baseline"/>
    </w:pPr>
    <w:rPr>
      <w:rFonts w:ascii="Arial" w:eastAsia="MS Gothic" w:hAnsi="Arial" w:cs="Times New Roman"/>
      <w:color w:val="auto"/>
      <w:kern w:val="24"/>
      <w:szCs w:val="16"/>
    </w:rPr>
  </w:style>
  <w:style w:type="character" w:customStyle="1" w:styleId="CFBody3Char">
    <w:name w:val="CF Body 3 Char"/>
    <w:basedOn w:val="CF1BodyChar"/>
    <w:link w:val="CFBody3"/>
    <w:rsid w:val="002E6A47"/>
    <w:rPr>
      <w:rFonts w:ascii="Arial" w:eastAsiaTheme="minorEastAsia" w:hAnsi="Arial" w:cs="Times New Roman"/>
      <w:lang w:val="en-GB"/>
    </w:rPr>
  </w:style>
  <w:style w:type="paragraph" w:customStyle="1" w:styleId="CF31Body">
    <w:name w:val="CF 3.1 Body"/>
    <w:basedOn w:val="Normal"/>
    <w:link w:val="CF31BodyChar"/>
    <w:qFormat/>
    <w:rsid w:val="002E6A47"/>
    <w:pPr>
      <w:numPr>
        <w:numId w:val="20"/>
      </w:numPr>
      <w:spacing w:after="0" w:line="264" w:lineRule="auto"/>
      <w:jc w:val="both"/>
    </w:pPr>
    <w:rPr>
      <w:rFonts w:ascii="Arial" w:eastAsiaTheme="minorEastAsia" w:hAnsi="Arial" w:cstheme="minorHAnsi"/>
      <w:color w:val="auto"/>
    </w:rPr>
  </w:style>
  <w:style w:type="character" w:customStyle="1" w:styleId="CF32BodyChar">
    <w:name w:val="CF 3.2 Body Char"/>
    <w:basedOn w:val="DefaultParagraphFont"/>
    <w:link w:val="CF32Body"/>
    <w:rsid w:val="002E6A47"/>
    <w:rPr>
      <w:rFonts w:ascii="Arial" w:eastAsia="MS Gothic" w:hAnsi="Arial" w:cs="Times New Roman"/>
      <w:kern w:val="24"/>
      <w:szCs w:val="16"/>
      <w:lang w:val="en-GB"/>
    </w:rPr>
  </w:style>
  <w:style w:type="paragraph" w:customStyle="1" w:styleId="CFBody4">
    <w:name w:val="CF Body 4.`"/>
    <w:basedOn w:val="Normal"/>
    <w:link w:val="CFBody4Char"/>
    <w:qFormat/>
    <w:rsid w:val="002E6A47"/>
    <w:pPr>
      <w:numPr>
        <w:numId w:val="22"/>
      </w:numPr>
      <w:spacing w:after="0" w:line="264" w:lineRule="auto"/>
      <w:ind w:left="1497"/>
      <w:jc w:val="both"/>
    </w:pPr>
    <w:rPr>
      <w:rFonts w:ascii="Arial" w:eastAsiaTheme="minorEastAsia" w:hAnsi="Arial" w:cs="Times New Roman"/>
      <w:color w:val="auto"/>
    </w:rPr>
  </w:style>
  <w:style w:type="character" w:customStyle="1" w:styleId="CF31BodyChar">
    <w:name w:val="CF 3.1 Body Char"/>
    <w:basedOn w:val="DefaultParagraphFont"/>
    <w:link w:val="CF31Body"/>
    <w:rsid w:val="002E6A47"/>
    <w:rPr>
      <w:rFonts w:ascii="Arial" w:eastAsiaTheme="minorEastAsia" w:hAnsi="Arial" w:cstheme="minorHAnsi"/>
      <w:lang w:val="en-GB"/>
    </w:rPr>
  </w:style>
  <w:style w:type="character" w:customStyle="1" w:styleId="CFBody4Char">
    <w:name w:val="CF Body 4.` Char"/>
    <w:basedOn w:val="DefaultParagraphFont"/>
    <w:link w:val="CFBody4"/>
    <w:rsid w:val="002E6A47"/>
    <w:rPr>
      <w:rFonts w:ascii="Arial" w:eastAsiaTheme="minorEastAsia" w:hAnsi="Arial" w:cs="Times New Roman"/>
      <w:lang w:val="en-GB"/>
    </w:rPr>
  </w:style>
  <w:style w:type="paragraph" w:styleId="TOC3">
    <w:name w:val="toc 3"/>
    <w:basedOn w:val="Normal"/>
    <w:next w:val="Normal"/>
    <w:autoRedefine/>
    <w:uiPriority w:val="39"/>
    <w:qFormat/>
    <w:rsid w:val="00A97C8B"/>
    <w:pPr>
      <w:spacing w:after="100"/>
      <w:ind w:left="400"/>
    </w:pPr>
  </w:style>
  <w:style w:type="paragraph" w:customStyle="1" w:styleId="Stylesection4">
    <w:name w:val="Style section 4"/>
    <w:basedOn w:val="CFBody4"/>
    <w:link w:val="Stylesection4Char"/>
    <w:uiPriority w:val="99"/>
    <w:qFormat/>
    <w:rsid w:val="00C05336"/>
  </w:style>
  <w:style w:type="character" w:customStyle="1" w:styleId="Stylesection4Char">
    <w:name w:val="Style section 4 Char"/>
    <w:basedOn w:val="CFBody4Char"/>
    <w:link w:val="Stylesection4"/>
    <w:uiPriority w:val="99"/>
    <w:rsid w:val="00C05336"/>
    <w:rPr>
      <w:rFonts w:ascii="Arial" w:eastAsiaTheme="minorEastAsia" w:hAnsi="Arial" w:cs="Times New Roman"/>
      <w:lang w:val="en-GB"/>
    </w:rPr>
  </w:style>
  <w:style w:type="paragraph" w:customStyle="1" w:styleId="TableNormalPara">
    <w:name w:val="Table Normal Para"/>
    <w:basedOn w:val="Normal"/>
    <w:uiPriority w:val="99"/>
    <w:rsid w:val="000226A1"/>
    <w:pPr>
      <w:spacing w:after="0" w:line="264" w:lineRule="auto"/>
    </w:pPr>
    <w:rPr>
      <w:rFonts w:ascii="Arial" w:eastAsiaTheme="minorEastAsia" w:hAnsi="Arial" w:cs="Times New Roman"/>
      <w:color w:val="auto"/>
      <w:sz w:val="22"/>
      <w:szCs w:val="22"/>
    </w:rPr>
  </w:style>
  <w:style w:type="character" w:styleId="PageNumber">
    <w:name w:val="page number"/>
    <w:basedOn w:val="DefaultParagraphFont"/>
    <w:uiPriority w:val="99"/>
    <w:semiHidden/>
    <w:unhideWhenUsed/>
    <w:rsid w:val="000226A1"/>
  </w:style>
  <w:style w:type="paragraph" w:customStyle="1" w:styleId="HeaderFooterA4VMaster">
    <w:name w:val="Header/Footer (A4 V:Master)"/>
    <w:basedOn w:val="Normal"/>
    <w:uiPriority w:val="99"/>
    <w:rsid w:val="000226A1"/>
    <w:pPr>
      <w:widowControl w:val="0"/>
      <w:suppressAutoHyphens/>
      <w:autoSpaceDE w:val="0"/>
      <w:autoSpaceDN w:val="0"/>
      <w:adjustRightInd w:val="0"/>
      <w:spacing w:after="0" w:line="288" w:lineRule="auto"/>
      <w:textAlignment w:val="center"/>
    </w:pPr>
    <w:rPr>
      <w:rFonts w:ascii="Georgia-Italic" w:eastAsiaTheme="minorEastAsia" w:hAnsi="Georgia-Italic" w:cs="Georgia-Italic"/>
      <w:i/>
      <w:iCs/>
      <w:color w:val="000000"/>
      <w:sz w:val="14"/>
      <w:szCs w:val="14"/>
    </w:rPr>
  </w:style>
  <w:style w:type="paragraph" w:customStyle="1" w:styleId="BIHubTemplate">
    <w:name w:val="BI Hub Template"/>
    <w:basedOn w:val="Footer"/>
    <w:qFormat/>
    <w:rsid w:val="000226A1"/>
    <w:pPr>
      <w:tabs>
        <w:tab w:val="center" w:pos="4320"/>
        <w:tab w:val="right" w:pos="8640"/>
      </w:tabs>
      <w:spacing w:after="0" w:line="264" w:lineRule="auto"/>
    </w:pPr>
    <w:rPr>
      <w:rFonts w:ascii="Arial" w:eastAsiaTheme="minorEastAsia" w:hAnsi="Arial" w:cs="Times New Roman"/>
      <w:i/>
      <w:noProof w:val="0"/>
      <w:color w:val="FFBF22" w:themeColor="accent6"/>
      <w:szCs w:val="14"/>
    </w:rPr>
  </w:style>
  <w:style w:type="paragraph" w:styleId="Quote">
    <w:name w:val="Quote"/>
    <w:basedOn w:val="Normal"/>
    <w:next w:val="Normal"/>
    <w:link w:val="QuoteChar"/>
    <w:uiPriority w:val="29"/>
    <w:rsid w:val="000226A1"/>
    <w:pPr>
      <w:spacing w:after="0" w:line="264" w:lineRule="auto"/>
    </w:pPr>
    <w:rPr>
      <w:rFonts w:ascii="Georgia" w:eastAsiaTheme="minorEastAsia" w:hAnsi="Georgia" w:cs="Times New Roman"/>
      <w:i/>
      <w:iCs/>
      <w:color w:val="A1A1A1" w:themeColor="text1" w:themeTint="80"/>
      <w:szCs w:val="22"/>
    </w:rPr>
  </w:style>
  <w:style w:type="character" w:customStyle="1" w:styleId="QuoteChar">
    <w:name w:val="Quote Char"/>
    <w:basedOn w:val="DefaultParagraphFont"/>
    <w:link w:val="Quote"/>
    <w:uiPriority w:val="29"/>
    <w:rsid w:val="000226A1"/>
    <w:rPr>
      <w:rFonts w:ascii="Georgia" w:eastAsiaTheme="minorEastAsia" w:hAnsi="Georgia" w:cs="Times New Roman"/>
      <w:i/>
      <w:iCs/>
      <w:color w:val="A1A1A1" w:themeColor="text1" w:themeTint="80"/>
      <w:szCs w:val="22"/>
      <w:lang w:val="en-GB"/>
    </w:rPr>
  </w:style>
  <w:style w:type="character" w:styleId="Strong">
    <w:name w:val="Strong"/>
    <w:basedOn w:val="DefaultParagraphFont"/>
    <w:uiPriority w:val="22"/>
    <w:rsid w:val="000226A1"/>
    <w:rPr>
      <w:b w:val="0"/>
      <w:bCs/>
      <w:color w:val="F26522" w:themeColor="accent1"/>
    </w:rPr>
  </w:style>
  <w:style w:type="table" w:styleId="LightList-Accent6">
    <w:name w:val="Light List Accent 6"/>
    <w:basedOn w:val="TableNormal"/>
    <w:uiPriority w:val="61"/>
    <w:rsid w:val="000226A1"/>
    <w:pPr>
      <w:spacing w:after="0"/>
    </w:pPr>
    <w:rPr>
      <w:rFonts w:ascii="Times New Roman" w:eastAsiaTheme="minorEastAsia" w:hAnsi="Times New Roman" w:cs="Times New Roman"/>
      <w:lang w:val="en-GB"/>
    </w:rPr>
    <w:tblPr>
      <w:tblStyleRowBandSize w:val="1"/>
      <w:tblStyleColBandSize w:val="1"/>
      <w:tblBorders>
        <w:top w:val="single" w:sz="8" w:space="0" w:color="FFBF22" w:themeColor="accent6"/>
        <w:left w:val="single" w:sz="8" w:space="0" w:color="FFBF22" w:themeColor="accent6"/>
        <w:bottom w:val="single" w:sz="8" w:space="0" w:color="FFBF22" w:themeColor="accent6"/>
        <w:right w:val="single" w:sz="8" w:space="0" w:color="FFBF22" w:themeColor="accent6"/>
      </w:tblBorders>
    </w:tblPr>
    <w:tblStylePr w:type="firstRow">
      <w:pPr>
        <w:spacing w:before="0" w:after="0" w:line="240" w:lineRule="auto"/>
      </w:pPr>
      <w:rPr>
        <w:b/>
        <w:bCs/>
        <w:color w:val="FFFFFF" w:themeColor="background1"/>
      </w:rPr>
      <w:tblPr/>
      <w:tcPr>
        <w:shd w:val="clear" w:color="auto" w:fill="FFBF22" w:themeFill="accent6"/>
      </w:tcPr>
    </w:tblStylePr>
    <w:tblStylePr w:type="lastRow">
      <w:pPr>
        <w:spacing w:before="0" w:after="0" w:line="240" w:lineRule="auto"/>
      </w:pPr>
      <w:rPr>
        <w:b/>
        <w:bCs/>
      </w:rPr>
      <w:tblPr/>
      <w:tcPr>
        <w:tcBorders>
          <w:top w:val="double" w:sz="6" w:space="0" w:color="FFBF22" w:themeColor="accent6"/>
          <w:left w:val="single" w:sz="8" w:space="0" w:color="FFBF22" w:themeColor="accent6"/>
          <w:bottom w:val="single" w:sz="8" w:space="0" w:color="FFBF22" w:themeColor="accent6"/>
          <w:right w:val="single" w:sz="8" w:space="0" w:color="FFBF22" w:themeColor="accent6"/>
        </w:tcBorders>
      </w:tcPr>
    </w:tblStylePr>
    <w:tblStylePr w:type="firstCol">
      <w:rPr>
        <w:b/>
        <w:bCs/>
      </w:rPr>
    </w:tblStylePr>
    <w:tblStylePr w:type="lastCol">
      <w:rPr>
        <w:b/>
        <w:bCs/>
      </w:rPr>
    </w:tblStylePr>
    <w:tblStylePr w:type="band1Vert">
      <w:tblPr/>
      <w:tcPr>
        <w:tcBorders>
          <w:top w:val="single" w:sz="8" w:space="0" w:color="FFBF22" w:themeColor="accent6"/>
          <w:left w:val="single" w:sz="8" w:space="0" w:color="FFBF22" w:themeColor="accent6"/>
          <w:bottom w:val="single" w:sz="8" w:space="0" w:color="FFBF22" w:themeColor="accent6"/>
          <w:right w:val="single" w:sz="8" w:space="0" w:color="FFBF22" w:themeColor="accent6"/>
        </w:tcBorders>
      </w:tcPr>
    </w:tblStylePr>
    <w:tblStylePr w:type="band1Horz">
      <w:tblPr/>
      <w:tcPr>
        <w:tcBorders>
          <w:top w:val="single" w:sz="8" w:space="0" w:color="FFBF22" w:themeColor="accent6"/>
          <w:left w:val="single" w:sz="8" w:space="0" w:color="FFBF22" w:themeColor="accent6"/>
          <w:bottom w:val="single" w:sz="8" w:space="0" w:color="FFBF22" w:themeColor="accent6"/>
          <w:right w:val="single" w:sz="8" w:space="0" w:color="FFBF22" w:themeColor="accent6"/>
        </w:tcBorders>
      </w:tcPr>
    </w:tblStylePr>
  </w:style>
  <w:style w:type="character" w:styleId="LineNumber">
    <w:name w:val="line number"/>
    <w:basedOn w:val="DefaultParagraphFont"/>
    <w:uiPriority w:val="99"/>
    <w:semiHidden/>
    <w:unhideWhenUsed/>
    <w:rsid w:val="000226A1"/>
  </w:style>
  <w:style w:type="table" w:customStyle="1" w:styleId="BItable">
    <w:name w:val="BI table"/>
    <w:basedOn w:val="TableNormal"/>
    <w:uiPriority w:val="99"/>
    <w:rsid w:val="000226A1"/>
    <w:pPr>
      <w:spacing w:after="0"/>
    </w:pPr>
    <w:rPr>
      <w:rFonts w:eastAsiaTheme="minorEastAsia" w:cs="Times New Roman"/>
      <w:lang w:val="en-GB"/>
    </w:rPr>
    <w:tblPr>
      <w:tblBorders>
        <w:top w:val="single" w:sz="8" w:space="0" w:color="ACACAE" w:themeColor="background2"/>
        <w:left w:val="single" w:sz="8" w:space="0" w:color="ACACAE" w:themeColor="background2"/>
        <w:bottom w:val="single" w:sz="8" w:space="0" w:color="ACACAE" w:themeColor="background2"/>
        <w:right w:val="single" w:sz="8" w:space="0" w:color="ACACAE" w:themeColor="background2"/>
        <w:insideH w:val="single" w:sz="8" w:space="0" w:color="ACACAE" w:themeColor="background2"/>
        <w:insideV w:val="single" w:sz="8" w:space="0" w:color="ACACAE" w:themeColor="background2"/>
      </w:tblBorders>
      <w:tblCellMar>
        <w:top w:w="57" w:type="dxa"/>
        <w:bottom w:w="57" w:type="dxa"/>
      </w:tblCellMar>
    </w:tblPr>
    <w:tcPr>
      <w:shd w:val="clear" w:color="auto" w:fill="F3F3F3"/>
    </w:tcPr>
    <w:tblStylePr w:type="firstRow">
      <w:rPr>
        <w:rFonts w:ascii="Marlett" w:hAnsi="Marlett"/>
        <w:color w:val="727274" w:themeColor="text2"/>
        <w:sz w:val="18"/>
      </w:rPr>
      <w:tblPr/>
      <w:tcPr>
        <w:shd w:val="clear" w:color="auto" w:fill="E7E7E7"/>
      </w:tcPr>
    </w:tblStylePr>
  </w:style>
  <w:style w:type="character" w:styleId="PlaceholderText">
    <w:name w:val="Placeholder Text"/>
    <w:basedOn w:val="DefaultParagraphFont"/>
    <w:uiPriority w:val="99"/>
    <w:semiHidden/>
    <w:rsid w:val="000226A1"/>
    <w:rPr>
      <w:i/>
      <w:color w:val="DFE774" w:themeColor="accent4" w:themeTint="99"/>
    </w:rPr>
  </w:style>
  <w:style w:type="table" w:styleId="LightShading">
    <w:name w:val="Light Shading"/>
    <w:basedOn w:val="TableNormal"/>
    <w:uiPriority w:val="60"/>
    <w:rsid w:val="000226A1"/>
    <w:pPr>
      <w:spacing w:after="0"/>
    </w:pPr>
    <w:rPr>
      <w:rFonts w:ascii="Times New Roman" w:eastAsiaTheme="minorEastAsia" w:hAnsi="Times New Roman" w:cs="Times New Roman"/>
      <w:color w:val="333333" w:themeColor="text1" w:themeShade="BF"/>
      <w:lang w:val="en-GB"/>
    </w:rPr>
    <w:tblPr>
      <w:tblStyleRowBandSize w:val="1"/>
      <w:tblStyleColBandSize w:val="1"/>
      <w:tblBorders>
        <w:top w:val="single" w:sz="8" w:space="0" w:color="454545" w:themeColor="text1"/>
        <w:bottom w:val="single" w:sz="8" w:space="0" w:color="454545" w:themeColor="text1"/>
      </w:tblBorders>
    </w:tblPr>
    <w:tblStylePr w:type="firstRow">
      <w:pPr>
        <w:spacing w:before="0" w:after="0" w:line="240" w:lineRule="auto"/>
      </w:pPr>
      <w:rPr>
        <w:b/>
        <w:bCs/>
      </w:rPr>
      <w:tblPr/>
      <w:tcPr>
        <w:tcBorders>
          <w:top w:val="single" w:sz="8" w:space="0" w:color="454545" w:themeColor="text1"/>
          <w:left w:val="nil"/>
          <w:bottom w:val="single" w:sz="8" w:space="0" w:color="454545" w:themeColor="text1"/>
          <w:right w:val="nil"/>
          <w:insideH w:val="nil"/>
          <w:insideV w:val="nil"/>
        </w:tcBorders>
      </w:tcPr>
    </w:tblStylePr>
    <w:tblStylePr w:type="lastRow">
      <w:pPr>
        <w:spacing w:before="0" w:after="0" w:line="240" w:lineRule="auto"/>
      </w:pPr>
      <w:rPr>
        <w:b/>
        <w:bCs/>
      </w:rPr>
      <w:tblPr/>
      <w:tcPr>
        <w:tcBorders>
          <w:top w:val="single" w:sz="8" w:space="0" w:color="454545" w:themeColor="text1"/>
          <w:left w:val="nil"/>
          <w:bottom w:val="single" w:sz="8" w:space="0" w:color="454545"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D1D1" w:themeFill="text1" w:themeFillTint="3F"/>
      </w:tcPr>
    </w:tblStylePr>
    <w:tblStylePr w:type="band1Horz">
      <w:tblPr/>
      <w:tcPr>
        <w:tcBorders>
          <w:left w:val="nil"/>
          <w:right w:val="nil"/>
          <w:insideH w:val="nil"/>
          <w:insideV w:val="nil"/>
        </w:tcBorders>
        <w:shd w:val="clear" w:color="auto" w:fill="D1D1D1" w:themeFill="text1" w:themeFillTint="3F"/>
      </w:tcPr>
    </w:tblStylePr>
  </w:style>
  <w:style w:type="paragraph" w:styleId="TOCHeading">
    <w:name w:val="TOC Heading"/>
    <w:basedOn w:val="Heading1"/>
    <w:next w:val="Normal"/>
    <w:uiPriority w:val="39"/>
    <w:unhideWhenUsed/>
    <w:qFormat/>
    <w:rsid w:val="000226A1"/>
    <w:pPr>
      <w:numPr>
        <w:numId w:val="0"/>
      </w:numPr>
      <w:spacing w:before="480" w:after="0" w:line="276" w:lineRule="auto"/>
      <w:outlineLvl w:val="9"/>
    </w:pPr>
    <w:rPr>
      <w:rFonts w:ascii="Arial" w:hAnsi="Arial"/>
      <w:caps/>
      <w:color w:val="C3460B" w:themeColor="accent1" w:themeShade="BF"/>
      <w:lang w:val="en-US"/>
    </w:rPr>
  </w:style>
  <w:style w:type="paragraph" w:styleId="TOC4">
    <w:name w:val="toc 4"/>
    <w:basedOn w:val="Normal"/>
    <w:next w:val="Normal"/>
    <w:autoRedefine/>
    <w:uiPriority w:val="39"/>
    <w:unhideWhenUsed/>
    <w:rsid w:val="000226A1"/>
    <w:pPr>
      <w:spacing w:after="0" w:line="264" w:lineRule="auto"/>
      <w:ind w:left="660"/>
    </w:pPr>
    <w:rPr>
      <w:rFonts w:ascii="Arial" w:eastAsiaTheme="minorEastAsia" w:hAnsi="Arial" w:cs="Times New Roman"/>
      <w:color w:val="auto"/>
    </w:rPr>
  </w:style>
  <w:style w:type="paragraph" w:styleId="TOC5">
    <w:name w:val="toc 5"/>
    <w:basedOn w:val="Normal"/>
    <w:next w:val="Normal"/>
    <w:autoRedefine/>
    <w:uiPriority w:val="39"/>
    <w:unhideWhenUsed/>
    <w:rsid w:val="000226A1"/>
    <w:pPr>
      <w:spacing w:after="0" w:line="264" w:lineRule="auto"/>
      <w:ind w:left="880"/>
    </w:pPr>
    <w:rPr>
      <w:rFonts w:ascii="Arial" w:eastAsiaTheme="minorEastAsia" w:hAnsi="Arial" w:cs="Times New Roman"/>
      <w:color w:val="auto"/>
    </w:rPr>
  </w:style>
  <w:style w:type="paragraph" w:styleId="TOC6">
    <w:name w:val="toc 6"/>
    <w:basedOn w:val="Normal"/>
    <w:next w:val="Normal"/>
    <w:autoRedefine/>
    <w:uiPriority w:val="39"/>
    <w:unhideWhenUsed/>
    <w:rsid w:val="000226A1"/>
    <w:pPr>
      <w:spacing w:after="0" w:line="264" w:lineRule="auto"/>
      <w:ind w:left="1100"/>
    </w:pPr>
    <w:rPr>
      <w:rFonts w:ascii="Arial" w:eastAsiaTheme="minorEastAsia" w:hAnsi="Arial" w:cs="Times New Roman"/>
      <w:color w:val="auto"/>
    </w:rPr>
  </w:style>
  <w:style w:type="paragraph" w:styleId="TOC7">
    <w:name w:val="toc 7"/>
    <w:basedOn w:val="Normal"/>
    <w:next w:val="Normal"/>
    <w:autoRedefine/>
    <w:uiPriority w:val="39"/>
    <w:unhideWhenUsed/>
    <w:rsid w:val="000226A1"/>
    <w:pPr>
      <w:spacing w:after="0" w:line="264" w:lineRule="auto"/>
      <w:ind w:left="1320"/>
    </w:pPr>
    <w:rPr>
      <w:rFonts w:ascii="Arial" w:eastAsiaTheme="minorEastAsia" w:hAnsi="Arial" w:cs="Times New Roman"/>
      <w:color w:val="auto"/>
    </w:rPr>
  </w:style>
  <w:style w:type="paragraph" w:styleId="TOC8">
    <w:name w:val="toc 8"/>
    <w:basedOn w:val="Normal"/>
    <w:next w:val="Normal"/>
    <w:autoRedefine/>
    <w:uiPriority w:val="39"/>
    <w:unhideWhenUsed/>
    <w:rsid w:val="000226A1"/>
    <w:pPr>
      <w:spacing w:after="0" w:line="264" w:lineRule="auto"/>
      <w:ind w:left="1540"/>
    </w:pPr>
    <w:rPr>
      <w:rFonts w:ascii="Arial" w:eastAsiaTheme="minorEastAsia" w:hAnsi="Arial" w:cs="Times New Roman"/>
      <w:color w:val="auto"/>
    </w:rPr>
  </w:style>
  <w:style w:type="paragraph" w:styleId="TOC9">
    <w:name w:val="toc 9"/>
    <w:basedOn w:val="Normal"/>
    <w:next w:val="Normal"/>
    <w:autoRedefine/>
    <w:uiPriority w:val="39"/>
    <w:unhideWhenUsed/>
    <w:rsid w:val="000226A1"/>
    <w:pPr>
      <w:spacing w:after="0" w:line="264" w:lineRule="auto"/>
      <w:ind w:left="1760"/>
    </w:pPr>
    <w:rPr>
      <w:rFonts w:ascii="Arial" w:eastAsiaTheme="minorEastAsia" w:hAnsi="Arial" w:cs="Times New Roman"/>
      <w:color w:val="auto"/>
    </w:rPr>
  </w:style>
  <w:style w:type="paragraph" w:styleId="Revision">
    <w:name w:val="Revision"/>
    <w:hidden/>
    <w:uiPriority w:val="99"/>
    <w:semiHidden/>
    <w:rsid w:val="000226A1"/>
    <w:pPr>
      <w:spacing w:after="0"/>
    </w:pPr>
    <w:rPr>
      <w:rFonts w:eastAsiaTheme="minorEastAsia" w:cs="Times New Roman"/>
      <w:color w:val="737373" w:themeColor="text1" w:themeTint="BF"/>
      <w:sz w:val="32"/>
      <w:szCs w:val="22"/>
      <w:lang w:val="en-GB"/>
    </w:rPr>
  </w:style>
  <w:style w:type="table" w:customStyle="1" w:styleId="Checklist">
    <w:name w:val="Checklist"/>
    <w:basedOn w:val="TableNormal"/>
    <w:uiPriority w:val="99"/>
    <w:rsid w:val="000226A1"/>
    <w:pPr>
      <w:spacing w:after="0"/>
    </w:pPr>
    <w:rPr>
      <w:rFonts w:eastAsiaTheme="minorEastAsia" w:cs="Times New Roman"/>
      <w:lang w:val="en-GB"/>
    </w:rPr>
    <w:tblPr>
      <w:tblCellMar>
        <w:top w:w="113" w:type="dxa"/>
        <w:bottom w:w="113" w:type="dxa"/>
      </w:tblCellMar>
    </w:tblPr>
    <w:tcPr>
      <w:shd w:val="clear" w:color="auto" w:fill="auto"/>
      <w:vAlign w:val="center"/>
    </w:tcPr>
  </w:style>
  <w:style w:type="paragraph" w:customStyle="1" w:styleId="Bulletlist">
    <w:name w:val="Bullet list"/>
    <w:basedOn w:val="Normal"/>
    <w:qFormat/>
    <w:rsid w:val="000226A1"/>
    <w:pPr>
      <w:numPr>
        <w:numId w:val="23"/>
      </w:numPr>
      <w:spacing w:after="0" w:line="264" w:lineRule="auto"/>
      <w:ind w:left="414" w:hanging="357"/>
      <w:contextualSpacing/>
    </w:pPr>
    <w:rPr>
      <w:rFonts w:ascii="Arial" w:eastAsiaTheme="minorEastAsia" w:hAnsi="Arial" w:cs="Times New Roman"/>
      <w:color w:val="auto"/>
      <w:sz w:val="22"/>
      <w:szCs w:val="22"/>
    </w:rPr>
  </w:style>
  <w:style w:type="character" w:customStyle="1" w:styleId="Question">
    <w:name w:val="Question"/>
    <w:basedOn w:val="DefaultParagraphFont"/>
    <w:uiPriority w:val="1"/>
    <w:qFormat/>
    <w:rsid w:val="000226A1"/>
    <w:rPr>
      <w:rFonts w:ascii="Arial" w:hAnsi="Arial"/>
      <w:b/>
      <w:i w:val="0"/>
      <w:caps w:val="0"/>
      <w:smallCaps w:val="0"/>
      <w:strike w:val="0"/>
      <w:dstrike w:val="0"/>
      <w:vanish w:val="0"/>
      <w:color w:val="auto"/>
      <w:spacing w:val="0"/>
      <w:sz w:val="24"/>
      <w:vertAlign w:val="baseline"/>
    </w:rPr>
  </w:style>
  <w:style w:type="paragraph" w:customStyle="1" w:styleId="Prompt">
    <w:name w:val="Prompt"/>
    <w:basedOn w:val="Normal"/>
    <w:rsid w:val="000226A1"/>
    <w:pPr>
      <w:spacing w:after="0" w:line="264" w:lineRule="auto"/>
    </w:pPr>
    <w:rPr>
      <w:rFonts w:ascii="Arial" w:eastAsiaTheme="minorEastAsia" w:hAnsi="Arial" w:cs="Times New Roman"/>
      <w:color w:val="A1A1A1" w:themeColor="text1" w:themeTint="80"/>
      <w:sz w:val="22"/>
      <w:szCs w:val="22"/>
    </w:rPr>
  </w:style>
  <w:style w:type="paragraph" w:customStyle="1" w:styleId="BasicParagraph">
    <w:name w:val="[Basic Paragraph]"/>
    <w:basedOn w:val="Normal"/>
    <w:uiPriority w:val="99"/>
    <w:rsid w:val="000226A1"/>
    <w:pPr>
      <w:widowControl w:val="0"/>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rPr>
  </w:style>
  <w:style w:type="character" w:customStyle="1" w:styleId="Highlight3">
    <w:name w:val="Highlight3"/>
    <w:uiPriority w:val="1"/>
    <w:qFormat/>
    <w:rsid w:val="000226A1"/>
    <w:rPr>
      <w:color w:val="F26522" w:themeColor="accent1"/>
    </w:rPr>
  </w:style>
  <w:style w:type="character" w:customStyle="1" w:styleId="Highlight1">
    <w:name w:val="Highlight1"/>
    <w:uiPriority w:val="1"/>
    <w:qFormat/>
    <w:rsid w:val="000226A1"/>
    <w:rPr>
      <w:color w:val="C2CD23" w:themeColor="accent4"/>
    </w:rPr>
  </w:style>
  <w:style w:type="character" w:customStyle="1" w:styleId="Highlight2">
    <w:name w:val="Highlight2"/>
    <w:uiPriority w:val="1"/>
    <w:qFormat/>
    <w:rsid w:val="000226A1"/>
    <w:rPr>
      <w:color w:val="5BCBF5" w:themeColor="accent3"/>
    </w:rPr>
  </w:style>
  <w:style w:type="character" w:customStyle="1" w:styleId="Highlight4">
    <w:name w:val="Highlight4"/>
    <w:uiPriority w:val="1"/>
    <w:qFormat/>
    <w:rsid w:val="000226A1"/>
    <w:rPr>
      <w:color w:val="0079C1" w:themeColor="accent2"/>
    </w:rPr>
  </w:style>
  <w:style w:type="paragraph" w:customStyle="1" w:styleId="Hiddenprompt">
    <w:name w:val="Hidden prompt"/>
    <w:basedOn w:val="Normal"/>
    <w:qFormat/>
    <w:rsid w:val="000226A1"/>
    <w:pPr>
      <w:spacing w:before="220" w:after="0"/>
    </w:pPr>
    <w:rPr>
      <w:rFonts w:ascii="Georgia" w:eastAsiaTheme="minorEastAsia" w:hAnsi="Georgia" w:cs="Times New Roman"/>
      <w:i/>
      <w:iCs/>
      <w:color w:val="A1A1A1" w:themeColor="text1" w:themeTint="80"/>
      <w:sz w:val="24"/>
      <w:szCs w:val="28"/>
    </w:rPr>
  </w:style>
  <w:style w:type="paragraph" w:customStyle="1" w:styleId="SubQuestion">
    <w:name w:val="Sub Question"/>
    <w:basedOn w:val="Normal"/>
    <w:qFormat/>
    <w:rsid w:val="000226A1"/>
    <w:pPr>
      <w:spacing w:after="0" w:line="264" w:lineRule="auto"/>
    </w:pPr>
    <w:rPr>
      <w:rFonts w:ascii="Arial" w:eastAsiaTheme="minorEastAsia" w:hAnsi="Arial" w:cs="Times New Roman"/>
      <w:i/>
      <w:color w:val="808080" w:themeColor="background1" w:themeShade="80"/>
      <w:sz w:val="22"/>
      <w:szCs w:val="22"/>
    </w:rPr>
  </w:style>
  <w:style w:type="paragraph" w:customStyle="1" w:styleId="AuthorDateFooter">
    <w:name w:val="Author Date Footer"/>
    <w:basedOn w:val="Normal"/>
    <w:link w:val="AuthorDateFooterChar"/>
    <w:qFormat/>
    <w:rsid w:val="000226A1"/>
    <w:pPr>
      <w:spacing w:after="0" w:line="264" w:lineRule="auto"/>
    </w:pPr>
    <w:rPr>
      <w:rFonts w:ascii="Arial" w:eastAsiaTheme="minorEastAsia" w:hAnsi="Arial" w:cs="Times New Roman"/>
      <w:color w:val="FFFFFF" w:themeColor="background1"/>
      <w:sz w:val="18"/>
      <w:szCs w:val="22"/>
    </w:rPr>
  </w:style>
  <w:style w:type="character" w:customStyle="1" w:styleId="AuthorDateFooterChar">
    <w:name w:val="Author Date Footer Char"/>
    <w:basedOn w:val="DefaultParagraphFont"/>
    <w:link w:val="AuthorDateFooter"/>
    <w:rsid w:val="000226A1"/>
    <w:rPr>
      <w:rFonts w:ascii="Arial" w:eastAsiaTheme="minorEastAsia" w:hAnsi="Arial" w:cs="Times New Roman"/>
      <w:color w:val="FFFFFF" w:themeColor="background1"/>
      <w:sz w:val="18"/>
      <w:szCs w:val="22"/>
      <w:lang w:val="en-GB"/>
    </w:rPr>
  </w:style>
  <w:style w:type="paragraph" w:customStyle="1" w:styleId="Smalltext">
    <w:name w:val="Smalltext"/>
    <w:basedOn w:val="Footer"/>
    <w:qFormat/>
    <w:rsid w:val="000226A1"/>
    <w:pPr>
      <w:tabs>
        <w:tab w:val="center" w:pos="4320"/>
        <w:tab w:val="right" w:pos="8640"/>
      </w:tabs>
      <w:spacing w:after="0" w:line="264" w:lineRule="auto"/>
    </w:pPr>
    <w:rPr>
      <w:rFonts w:ascii="Arial" w:eastAsiaTheme="minorEastAsia" w:hAnsi="Arial" w:cs="Times New Roman"/>
      <w:i/>
      <w:noProof w:val="0"/>
      <w:color w:val="FFBF22" w:themeColor="accent6"/>
      <w:szCs w:val="14"/>
    </w:rPr>
  </w:style>
  <w:style w:type="character" w:customStyle="1" w:styleId="Style6Char">
    <w:name w:val="Style6 Char"/>
    <w:basedOn w:val="DefaultParagraphFont"/>
    <w:link w:val="Style6"/>
    <w:rsid w:val="000226A1"/>
    <w:rPr>
      <w:rFonts w:ascii="Arial" w:eastAsiaTheme="majorEastAsia" w:hAnsi="Arial" w:cstheme="majorBidi"/>
      <w:caps/>
      <w:color w:val="025DBA"/>
      <w:spacing w:val="20"/>
      <w:sz w:val="22"/>
    </w:rPr>
  </w:style>
  <w:style w:type="paragraph" w:customStyle="1" w:styleId="Style6">
    <w:name w:val="Style6"/>
    <w:basedOn w:val="Normal"/>
    <w:link w:val="Style6Char"/>
    <w:qFormat/>
    <w:rsid w:val="000226A1"/>
    <w:pPr>
      <w:spacing w:after="0" w:line="300" w:lineRule="auto"/>
    </w:pPr>
    <w:rPr>
      <w:rFonts w:ascii="Arial" w:eastAsiaTheme="majorEastAsia" w:hAnsi="Arial" w:cstheme="majorBidi"/>
      <w:caps/>
      <w:color w:val="025DBA"/>
      <w:spacing w:val="20"/>
      <w:sz w:val="22"/>
      <w:lang w:val="en-NZ"/>
    </w:rPr>
  </w:style>
  <w:style w:type="table" w:customStyle="1" w:styleId="BIipadtable1">
    <w:name w:val="BI ipad table1"/>
    <w:basedOn w:val="TableNormal"/>
    <w:uiPriority w:val="99"/>
    <w:rsid w:val="000226A1"/>
    <w:pPr>
      <w:spacing w:after="0"/>
    </w:pPr>
    <w:rPr>
      <w:rFonts w:eastAsiaTheme="minorEastAsia" w:cs="Times New Roman"/>
      <w:lang w:val="en-GB"/>
    </w:rPr>
    <w:tblPr>
      <w:tblBorders>
        <w:top w:val="single" w:sz="4" w:space="0" w:color="ACACAE" w:themeColor="background2"/>
        <w:left w:val="single" w:sz="4" w:space="0" w:color="ACACAE" w:themeColor="background2"/>
        <w:bottom w:val="single" w:sz="4" w:space="0" w:color="ACACAE" w:themeColor="background2"/>
        <w:right w:val="single" w:sz="4" w:space="0" w:color="ACACAE" w:themeColor="background2"/>
        <w:insideH w:val="single" w:sz="4" w:space="0" w:color="ACACAE" w:themeColor="background2"/>
        <w:insideV w:val="single" w:sz="4" w:space="0" w:color="ACACAE" w:themeColor="background2"/>
      </w:tblBorders>
      <w:tblCellMar>
        <w:left w:w="170" w:type="dxa"/>
        <w:right w:w="170" w:type="dxa"/>
      </w:tblCellMar>
    </w:tblPr>
    <w:tcPr>
      <w:shd w:val="clear" w:color="auto" w:fill="auto"/>
      <w:vAlign w:val="center"/>
    </w:tcPr>
  </w:style>
  <w:style w:type="paragraph" w:styleId="NormalWeb">
    <w:name w:val="Normal (Web)"/>
    <w:basedOn w:val="Normal"/>
    <w:link w:val="NormalWebChar"/>
    <w:uiPriority w:val="99"/>
    <w:unhideWhenUsed/>
    <w:rsid w:val="000226A1"/>
    <w:pPr>
      <w:spacing w:before="100" w:beforeAutospacing="1" w:after="100" w:afterAutospacing="1"/>
    </w:pPr>
    <w:rPr>
      <w:rFonts w:ascii="Times New Roman" w:eastAsia="Times New Roman" w:hAnsi="Times New Roman" w:cs="Times New Roman"/>
      <w:color w:val="auto"/>
      <w:sz w:val="24"/>
      <w:szCs w:val="24"/>
      <w:lang w:eastAsia="en-GB"/>
    </w:rPr>
  </w:style>
  <w:style w:type="character" w:customStyle="1" w:styleId="NormalWebChar">
    <w:name w:val="Normal (Web) Char"/>
    <w:link w:val="NormalWeb"/>
    <w:uiPriority w:val="99"/>
    <w:rsid w:val="000226A1"/>
    <w:rPr>
      <w:rFonts w:ascii="Times New Roman" w:eastAsia="Times New Roman" w:hAnsi="Times New Roman" w:cs="Times New Roman"/>
      <w:sz w:val="24"/>
      <w:szCs w:val="24"/>
      <w:lang w:val="en-GB" w:eastAsia="en-GB"/>
    </w:rPr>
  </w:style>
  <w:style w:type="character" w:customStyle="1" w:styleId="QuestionChar">
    <w:name w:val="Question Char"/>
    <w:rsid w:val="000226A1"/>
    <w:rPr>
      <w:rFonts w:ascii="Times New Roman" w:eastAsia="Times New Roman" w:hAnsi="Times New Roman" w:cs="Times New Roman"/>
      <w:color w:val="025DBA"/>
      <w:spacing w:val="20"/>
      <w:sz w:val="25"/>
    </w:rPr>
  </w:style>
  <w:style w:type="paragraph" w:customStyle="1" w:styleId="Headerfooter">
    <w:name w:val="Header/footer"/>
    <w:basedOn w:val="Footer"/>
    <w:rsid w:val="000226A1"/>
    <w:pPr>
      <w:tabs>
        <w:tab w:val="center" w:pos="4320"/>
        <w:tab w:val="right" w:pos="8640"/>
      </w:tabs>
      <w:spacing w:after="0" w:line="274" w:lineRule="auto"/>
    </w:pPr>
    <w:rPr>
      <w:rFonts w:ascii="Arial" w:eastAsia="MS Gothic" w:hAnsi="Arial" w:cs="Times New Roman"/>
      <w:i/>
      <w:noProof w:val="0"/>
      <w:color w:val="C2C7CB"/>
      <w:sz w:val="20"/>
      <w:szCs w:val="14"/>
    </w:rPr>
  </w:style>
  <w:style w:type="paragraph" w:customStyle="1" w:styleId="GaramondLeftHeading">
    <w:name w:val="Garamond Left Heading"/>
    <w:basedOn w:val="Footer"/>
    <w:rsid w:val="000226A1"/>
    <w:pPr>
      <w:tabs>
        <w:tab w:val="center" w:pos="4320"/>
        <w:tab w:val="right" w:pos="8640"/>
      </w:tabs>
      <w:spacing w:line="274" w:lineRule="auto"/>
      <w:jc w:val="both"/>
    </w:pPr>
    <w:rPr>
      <w:rFonts w:ascii="Garamond" w:eastAsia="MS Gothic" w:hAnsi="Garamond" w:cs="Times New Roman"/>
      <w:noProof w:val="0"/>
      <w:color w:val="auto"/>
      <w:sz w:val="22"/>
      <w:szCs w:val="14"/>
    </w:rPr>
  </w:style>
  <w:style w:type="character" w:customStyle="1" w:styleId="Highlight">
    <w:name w:val="Highlight"/>
    <w:uiPriority w:val="1"/>
    <w:qFormat/>
    <w:rsid w:val="000226A1"/>
    <w:rPr>
      <w:color w:val="3665B2"/>
    </w:rPr>
  </w:style>
  <w:style w:type="paragraph" w:customStyle="1" w:styleId="Footer1">
    <w:name w:val="Footer1"/>
    <w:basedOn w:val="Normal"/>
    <w:qFormat/>
    <w:rsid w:val="000226A1"/>
    <w:pPr>
      <w:spacing w:afterLines="40" w:after="96" w:line="271" w:lineRule="auto"/>
      <w:jc w:val="right"/>
      <w:textAlignment w:val="baseline"/>
    </w:pPr>
    <w:rPr>
      <w:rFonts w:ascii="Times New Roman" w:eastAsia="MS Gothic" w:hAnsi="Times New Roman" w:cs="Times New Roman"/>
      <w:i/>
      <w:color w:val="A6A6A6"/>
      <w:kern w:val="24"/>
      <w:sz w:val="16"/>
      <w:szCs w:val="16"/>
    </w:rPr>
  </w:style>
  <w:style w:type="paragraph" w:customStyle="1" w:styleId="Pagetitle0">
    <w:name w:val="Page title"/>
    <w:basedOn w:val="Normal"/>
    <w:qFormat/>
    <w:rsid w:val="000226A1"/>
    <w:pPr>
      <w:spacing w:after="0"/>
    </w:pPr>
    <w:rPr>
      <w:rFonts w:ascii="Arial" w:eastAsiaTheme="minorEastAsia" w:hAnsi="Arial" w:cs="Arial"/>
      <w:color w:val="0070C0"/>
      <w:sz w:val="32"/>
      <w:szCs w:val="32"/>
    </w:rPr>
  </w:style>
  <w:style w:type="character" w:styleId="FollowedHyperlink">
    <w:name w:val="FollowedHyperlink"/>
    <w:basedOn w:val="DefaultParagraphFont"/>
    <w:uiPriority w:val="99"/>
    <w:semiHidden/>
    <w:unhideWhenUsed/>
    <w:rsid w:val="000226A1"/>
    <w:rPr>
      <w:color w:val="FFBF22" w:themeColor="followedHyperlink"/>
      <w:u w:val="single"/>
    </w:rPr>
  </w:style>
  <w:style w:type="table" w:customStyle="1" w:styleId="TableGrid1">
    <w:name w:val="Table Grid1"/>
    <w:basedOn w:val="TableNormal"/>
    <w:next w:val="TableGrid"/>
    <w:uiPriority w:val="59"/>
    <w:rsid w:val="000226A1"/>
    <w:pPr>
      <w:spacing w:after="0"/>
    </w:pPr>
    <w:rPr>
      <w:rFonts w:ascii="Calibri" w:eastAsia="Calibri" w:hAnsi="Calibri" w:cs="Times New Roman"/>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Cite">
    <w:name w:val="HTML Cite"/>
    <w:basedOn w:val="DefaultParagraphFont"/>
    <w:uiPriority w:val="99"/>
    <w:semiHidden/>
    <w:unhideWhenUsed/>
    <w:rsid w:val="000226A1"/>
    <w:rPr>
      <w:i w:val="0"/>
      <w:iCs w:val="0"/>
      <w:color w:val="006621"/>
    </w:rPr>
  </w:style>
  <w:style w:type="character" w:customStyle="1" w:styleId="Mention1">
    <w:name w:val="Mention1"/>
    <w:basedOn w:val="DefaultParagraphFont"/>
    <w:uiPriority w:val="99"/>
    <w:semiHidden/>
    <w:unhideWhenUsed/>
    <w:rsid w:val="000226A1"/>
    <w:rPr>
      <w:color w:val="2B579A"/>
      <w:shd w:val="clear" w:color="auto" w:fill="E6E6E6"/>
    </w:rPr>
  </w:style>
  <w:style w:type="paragraph" w:customStyle="1" w:styleId="Default">
    <w:name w:val="Default"/>
    <w:rsid w:val="000226A1"/>
    <w:pPr>
      <w:autoSpaceDE w:val="0"/>
      <w:autoSpaceDN w:val="0"/>
      <w:adjustRightInd w:val="0"/>
      <w:spacing w:after="0"/>
    </w:pPr>
    <w:rPr>
      <w:rFonts w:ascii="Arial" w:eastAsiaTheme="minorEastAsia" w:hAnsi="Arial" w:cs="Arial"/>
      <w:color w:val="000000"/>
      <w:sz w:val="24"/>
      <w:szCs w:val="24"/>
      <w:lang w:val="en-GB"/>
    </w:rPr>
  </w:style>
  <w:style w:type="paragraph" w:customStyle="1" w:styleId="TableArial11">
    <w:name w:val="Table Arial 11"/>
    <w:basedOn w:val="Normal"/>
    <w:link w:val="TableArial11Char"/>
    <w:rsid w:val="001122FE"/>
    <w:pPr>
      <w:widowControl w:val="0"/>
      <w:spacing w:before="120" w:line="264" w:lineRule="auto"/>
      <w:jc w:val="both"/>
    </w:pPr>
    <w:rPr>
      <w:rFonts w:ascii="Arial" w:eastAsia="Times New Roman" w:hAnsi="Arial" w:cs="Times New Roman"/>
      <w:snapToGrid w:val="0"/>
      <w:color w:val="auto"/>
    </w:rPr>
  </w:style>
  <w:style w:type="character" w:customStyle="1" w:styleId="TableArial11Char">
    <w:name w:val="Table Arial 11 Char"/>
    <w:link w:val="TableArial11"/>
    <w:rsid w:val="001122FE"/>
    <w:rPr>
      <w:rFonts w:ascii="Arial" w:eastAsia="Times New Roman" w:hAnsi="Arial" w:cs="Times New Roman"/>
      <w:snapToGrid w:val="0"/>
      <w:lang w:val="en-GB"/>
    </w:rPr>
  </w:style>
  <w:style w:type="character" w:customStyle="1" w:styleId="Mention2">
    <w:name w:val="Mention2"/>
    <w:basedOn w:val="DefaultParagraphFont"/>
    <w:uiPriority w:val="99"/>
    <w:unhideWhenUsed/>
    <w:rsid w:val="00343171"/>
    <w:rPr>
      <w:color w:val="2B579A"/>
      <w:shd w:val="clear" w:color="auto" w:fill="E6E6E6"/>
    </w:rPr>
  </w:style>
  <w:style w:type="character" w:customStyle="1" w:styleId="normaltextrun">
    <w:name w:val="normaltextrun"/>
    <w:basedOn w:val="DefaultParagraphFont"/>
    <w:rsid w:val="00113EA7"/>
  </w:style>
  <w:style w:type="character" w:customStyle="1" w:styleId="UnresolvedMention1">
    <w:name w:val="Unresolved Mention1"/>
    <w:basedOn w:val="DefaultParagraphFont"/>
    <w:uiPriority w:val="99"/>
    <w:unhideWhenUsed/>
    <w:rsid w:val="00E925AC"/>
    <w:rPr>
      <w:color w:val="605E5C"/>
      <w:shd w:val="clear" w:color="auto" w:fill="E1DFDD"/>
    </w:rPr>
  </w:style>
  <w:style w:type="character" w:customStyle="1" w:styleId="Mention3">
    <w:name w:val="Mention3"/>
    <w:basedOn w:val="DefaultParagraphFont"/>
    <w:uiPriority w:val="99"/>
    <w:unhideWhenUsed/>
    <w:rsid w:val="00D4426D"/>
    <w:rPr>
      <w:color w:val="2B579A"/>
      <w:shd w:val="clear" w:color="auto" w:fill="E6E6E6"/>
    </w:rPr>
  </w:style>
  <w:style w:type="character" w:customStyle="1" w:styleId="UnresolvedMention2">
    <w:name w:val="Unresolved Mention2"/>
    <w:basedOn w:val="DefaultParagraphFont"/>
    <w:uiPriority w:val="99"/>
    <w:unhideWhenUsed/>
    <w:rsid w:val="00D4426D"/>
    <w:rPr>
      <w:color w:val="605E5C"/>
      <w:shd w:val="clear" w:color="auto" w:fill="E1DFDD"/>
    </w:rPr>
  </w:style>
  <w:style w:type="character" w:customStyle="1" w:styleId="eop">
    <w:name w:val="eop"/>
    <w:basedOn w:val="DefaultParagraphFont"/>
    <w:rsid w:val="0051414B"/>
  </w:style>
  <w:style w:type="character" w:styleId="Mention">
    <w:name w:val="Mention"/>
    <w:basedOn w:val="DefaultParagraphFont"/>
    <w:uiPriority w:val="99"/>
    <w:unhideWhenUsed/>
    <w:rsid w:val="002900BF"/>
    <w:rPr>
      <w:color w:val="2B579A"/>
      <w:shd w:val="clear" w:color="auto" w:fill="E6E6E6"/>
    </w:rPr>
  </w:style>
  <w:style w:type="character" w:styleId="UnresolvedMention">
    <w:name w:val="Unresolved Mention"/>
    <w:basedOn w:val="DefaultParagraphFont"/>
    <w:uiPriority w:val="99"/>
    <w:unhideWhenUsed/>
    <w:rsid w:val="00076FEB"/>
    <w:rPr>
      <w:color w:val="605E5C"/>
      <w:shd w:val="clear" w:color="auto" w:fill="E1DFDD"/>
    </w:rPr>
  </w:style>
  <w:style w:type="character" w:customStyle="1" w:styleId="Level1TextChar">
    <w:name w:val="Level 1 Text Char"/>
    <w:link w:val="Level1Text"/>
    <w:locked/>
    <w:rsid w:val="00E45D3A"/>
    <w:rPr>
      <w:rFonts w:ascii="Arial" w:eastAsia="Times New Roman" w:hAnsi="Arial" w:cs="Times New Roman"/>
      <w:color w:val="000000"/>
      <w:lang w:val="en-US"/>
    </w:rPr>
  </w:style>
  <w:style w:type="paragraph" w:customStyle="1" w:styleId="Level1Text">
    <w:name w:val="Level 1 Text"/>
    <w:basedOn w:val="Normal"/>
    <w:link w:val="Level1TextChar"/>
    <w:rsid w:val="00E45D3A"/>
    <w:pPr>
      <w:keepLines/>
      <w:widowControl w:val="0"/>
      <w:tabs>
        <w:tab w:val="left" w:pos="1418"/>
      </w:tabs>
      <w:snapToGrid w:val="0"/>
      <w:spacing w:line="264" w:lineRule="auto"/>
      <w:ind w:left="1418" w:hanging="1418"/>
      <w:jc w:val="both"/>
    </w:pPr>
    <w:rPr>
      <w:rFonts w:ascii="Arial" w:eastAsia="Times New Roman" w:hAnsi="Arial" w:cs="Times New Roman"/>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43206129">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334693681">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61191958">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749960010">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58114820">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1926457477">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image" Target="media/image7.emf"/><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header" Target="header3.xml"/><Relationship Id="rId25" Type="http://schemas.openxmlformats.org/officeDocument/2006/relationships/image" Target="media/image2.e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4.emf"/><Relationship Id="rId32" Type="http://schemas.microsoft.com/office/2011/relationships/people" Target="peop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image" Target="media/image6.png"/><Relationship Id="rId28" Type="http://schemas.openxmlformats.org/officeDocument/2006/relationships/image" Target="media/image9.jpg"/><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image" Target="media/image8.emf"/><Relationship Id="rId30" Type="http://schemas.openxmlformats.org/officeDocument/2006/relationships/footer" Target="footer5.xml"/></Relationships>
</file>

<file path=word/_rels/header2.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jpg"/><Relationship Id="rId1" Type="http://schemas.openxmlformats.org/officeDocument/2006/relationships/image" Target="media/image2.emf"/></Relationships>
</file>

<file path=word/_rels/header6.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4" ma:contentTypeDescription="Create a new document." ma:contentTypeScope="" ma:versionID="0cebdf25b5b0d64f8d21ed3506227bb1">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5df10afbbaee692dec918f6ab028b251"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Document" ma:contentTypeID="0x010100037C58EE812FAD42814BCE6DEFC30A42" ma:contentTypeVersion="23" ma:contentTypeDescription="Create a new document." ma:contentTypeScope="" ma:versionID="b59105ed4838f25d9fb803e7b4232745">
  <xsd:schema xmlns:xsd="http://www.w3.org/2001/XMLSchema" xmlns:xs="http://www.w3.org/2001/XMLSchema" xmlns:p="http://schemas.microsoft.com/office/2006/metadata/properties" xmlns:ns2="c148982e-3ba5-44fb-9f7b-43ce905d9226" xmlns:ns3="667e8d4d-884f-4b3a-9430-1ad6c1994a34" xmlns:ns4="cadce026-d35b-4a62-a2ee-1436bb44fb55" targetNamespace="http://schemas.microsoft.com/office/2006/metadata/properties" ma:root="true" ma:fieldsID="bcf2d83f4610ce40c8f8cc89051ba73c" ns2:_="" ns3:_="" ns4:_="">
    <xsd:import namespace="c148982e-3ba5-44fb-9f7b-43ce905d9226"/>
    <xsd:import namespace="667e8d4d-884f-4b3a-9430-1ad6c1994a34"/>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4: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lcf76f155ced4ddcb4097134ff3c332f" minOccurs="0"/>
                <xsd:element ref="ns2:MediaLengthInSeconds" minOccurs="0"/>
                <xsd:element ref="ns2:Stakeholder" minOccurs="0"/>
                <xsd:element ref="ns2:_Flow_SignoffStatus" minOccurs="0"/>
                <xsd:element ref="ns2:MediaServiceObjectDetectorVersions" minOccurs="0"/>
                <xsd:element ref="ns2:DocumentContent" minOccurs="0"/>
                <xsd:element ref="ns2:Numbe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48982e-3ba5-44fb-9f7b-43ce905d92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Stakeholder" ma:index="23" nillable="true" ma:displayName="Stakeholder" ma:description="Name of stakeholder group or organisation." ma:format="Dropdown" ma:internalName="Stakeholder">
      <xsd:simpleType>
        <xsd:restriction base="dms:Text">
          <xsd:maxLength value="255"/>
        </xsd:restriction>
      </xsd:simpleType>
    </xsd:element>
    <xsd:element name="_Flow_SignoffStatus" ma:index="24" nillable="true" ma:displayName="Sign-off status" ma:internalName="Sign_x002d_off_x0020_status">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DocumentContent" ma:index="26" nillable="true" ma:displayName="Document Content" ma:format="Dropdown" ma:internalName="DocumentContent">
      <xsd:simpleType>
        <xsd:restriction base="dms:Text">
          <xsd:maxLength value="255"/>
        </xsd:restriction>
      </xsd:simpleType>
    </xsd:element>
    <xsd:element name="Number" ma:index="27" nillable="true" ma:displayName="Number" ma:format="Dropdown" ma:internalName="Number" ma:percentage="FALSE">
      <xsd:simpleType>
        <xsd:restriction base="dms:Number"/>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7e8d4d-884f-4b3a-9430-1ad6c1994a3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5170635-ae4e-4680-867b-9558f7a0a007}" ma:internalName="TaxCatchAll" ma:showField="CatchAllData" ma:web="667e8d4d-884f-4b3a-9430-1ad6c1994a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c148982e-3ba5-44fb-9f7b-43ce905d9226">
      <Terms xmlns="http://schemas.microsoft.com/office/infopath/2007/PartnerControls"/>
    </lcf76f155ced4ddcb4097134ff3c332f>
    <Number xmlns="c148982e-3ba5-44fb-9f7b-43ce905d9226" xsi:nil="true"/>
    <Stakeholder xmlns="c148982e-3ba5-44fb-9f7b-43ce905d9226" xsi:nil="true"/>
    <_Flow_SignoffStatus xmlns="c148982e-3ba5-44fb-9f7b-43ce905d9226" xsi:nil="true"/>
    <DocumentContent xmlns="c148982e-3ba5-44fb-9f7b-43ce905d9226" xsi:nil="true"/>
  </documentManagement>
</p:properties>
</file>

<file path=customXml/itemProps1.xml><?xml version="1.0" encoding="utf-8"?>
<ds:datastoreItem xmlns:ds="http://schemas.openxmlformats.org/officeDocument/2006/customXml" ds:itemID="{AE363490-3D2F-4067-AF36-E0B82B711B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DCDEDD-07FF-4017-8151-218114963E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48982e-3ba5-44fb-9f7b-43ce905d9226"/>
    <ds:schemaRef ds:uri="667e8d4d-884f-4b3a-9430-1ad6c1994a34"/>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0E2203-72F0-40EF-ABC0-18EF17E422D8}">
  <ds:schemaRefs>
    <ds:schemaRef ds:uri="http://schemas.microsoft.com/sharepoint/v3/contenttype/forms"/>
  </ds:schemaRefs>
</ds:datastoreItem>
</file>

<file path=customXml/itemProps4.xml><?xml version="1.0" encoding="utf-8"?>
<ds:datastoreItem xmlns:ds="http://schemas.openxmlformats.org/officeDocument/2006/customXml" ds:itemID="{8768BD1C-E11B-45D8-9A1E-65FEF2867E03}">
  <ds:schemaRefs>
    <ds:schemaRef ds:uri="http://schemas.openxmlformats.org/officeDocument/2006/bibliography"/>
  </ds:schemaRefs>
</ds:datastoreItem>
</file>

<file path=customXml/itemProps5.xml><?xml version="1.0" encoding="utf-8"?>
<ds:datastoreItem xmlns:ds="http://schemas.openxmlformats.org/officeDocument/2006/customXml" ds:itemID="{D6BBC8AA-F824-492A-8E8B-717DBC1934BC}">
  <ds:schemaRefs>
    <ds:schemaRef ds:uri="http://schemas.microsoft.com/office/2006/metadata/properties"/>
    <ds:schemaRef ds:uri="http://schemas.microsoft.com/office/infopath/2007/PartnerControls"/>
    <ds:schemaRef ds:uri="cadce026-d35b-4a62-a2ee-1436bb44fb55"/>
    <ds:schemaRef ds:uri="c148982e-3ba5-44fb-9f7b-43ce905d9226"/>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19</Pages>
  <Words>4378</Words>
  <Characters>24960</Characters>
  <Application>Microsoft Office Word</Application>
  <DocSecurity>0</DocSecurity>
  <Lines>208</Lines>
  <Paragraphs>58</Paragraphs>
  <ScaleCrop>false</ScaleCrop>
  <Company>Hamilton-Brown</Company>
  <LinksUpToDate>false</LinksUpToDate>
  <CharactersWithSpaces>29280</CharactersWithSpaces>
  <SharedDoc>false</SharedDoc>
  <HLinks>
    <vt:vector size="78" baseType="variant">
      <vt:variant>
        <vt:i4>1048634</vt:i4>
      </vt:variant>
      <vt:variant>
        <vt:i4>68</vt:i4>
      </vt:variant>
      <vt:variant>
        <vt:i4>0</vt:i4>
      </vt:variant>
      <vt:variant>
        <vt:i4>5</vt:i4>
      </vt:variant>
      <vt:variant>
        <vt:lpwstr/>
      </vt:variant>
      <vt:variant>
        <vt:lpwstr>_Toc104197617</vt:lpwstr>
      </vt:variant>
      <vt:variant>
        <vt:i4>1048634</vt:i4>
      </vt:variant>
      <vt:variant>
        <vt:i4>62</vt:i4>
      </vt:variant>
      <vt:variant>
        <vt:i4>0</vt:i4>
      </vt:variant>
      <vt:variant>
        <vt:i4>5</vt:i4>
      </vt:variant>
      <vt:variant>
        <vt:lpwstr/>
      </vt:variant>
      <vt:variant>
        <vt:lpwstr>_Toc104197616</vt:lpwstr>
      </vt:variant>
      <vt:variant>
        <vt:i4>1048634</vt:i4>
      </vt:variant>
      <vt:variant>
        <vt:i4>56</vt:i4>
      </vt:variant>
      <vt:variant>
        <vt:i4>0</vt:i4>
      </vt:variant>
      <vt:variant>
        <vt:i4>5</vt:i4>
      </vt:variant>
      <vt:variant>
        <vt:lpwstr/>
      </vt:variant>
      <vt:variant>
        <vt:lpwstr>_Toc104197615</vt:lpwstr>
      </vt:variant>
      <vt:variant>
        <vt:i4>1048634</vt:i4>
      </vt:variant>
      <vt:variant>
        <vt:i4>50</vt:i4>
      </vt:variant>
      <vt:variant>
        <vt:i4>0</vt:i4>
      </vt:variant>
      <vt:variant>
        <vt:i4>5</vt:i4>
      </vt:variant>
      <vt:variant>
        <vt:lpwstr/>
      </vt:variant>
      <vt:variant>
        <vt:lpwstr>_Toc104197614</vt:lpwstr>
      </vt:variant>
      <vt:variant>
        <vt:i4>1048634</vt:i4>
      </vt:variant>
      <vt:variant>
        <vt:i4>44</vt:i4>
      </vt:variant>
      <vt:variant>
        <vt:i4>0</vt:i4>
      </vt:variant>
      <vt:variant>
        <vt:i4>5</vt:i4>
      </vt:variant>
      <vt:variant>
        <vt:lpwstr/>
      </vt:variant>
      <vt:variant>
        <vt:lpwstr>_Toc104197613</vt:lpwstr>
      </vt:variant>
      <vt:variant>
        <vt:i4>1048634</vt:i4>
      </vt:variant>
      <vt:variant>
        <vt:i4>38</vt:i4>
      </vt:variant>
      <vt:variant>
        <vt:i4>0</vt:i4>
      </vt:variant>
      <vt:variant>
        <vt:i4>5</vt:i4>
      </vt:variant>
      <vt:variant>
        <vt:lpwstr/>
      </vt:variant>
      <vt:variant>
        <vt:lpwstr>_Toc104197612</vt:lpwstr>
      </vt:variant>
      <vt:variant>
        <vt:i4>1048634</vt:i4>
      </vt:variant>
      <vt:variant>
        <vt:i4>32</vt:i4>
      </vt:variant>
      <vt:variant>
        <vt:i4>0</vt:i4>
      </vt:variant>
      <vt:variant>
        <vt:i4>5</vt:i4>
      </vt:variant>
      <vt:variant>
        <vt:lpwstr/>
      </vt:variant>
      <vt:variant>
        <vt:lpwstr>_Toc104197611</vt:lpwstr>
      </vt:variant>
      <vt:variant>
        <vt:i4>1048634</vt:i4>
      </vt:variant>
      <vt:variant>
        <vt:i4>26</vt:i4>
      </vt:variant>
      <vt:variant>
        <vt:i4>0</vt:i4>
      </vt:variant>
      <vt:variant>
        <vt:i4>5</vt:i4>
      </vt:variant>
      <vt:variant>
        <vt:lpwstr/>
      </vt:variant>
      <vt:variant>
        <vt:lpwstr>_Toc104197610</vt:lpwstr>
      </vt:variant>
      <vt:variant>
        <vt:i4>1114170</vt:i4>
      </vt:variant>
      <vt:variant>
        <vt:i4>20</vt:i4>
      </vt:variant>
      <vt:variant>
        <vt:i4>0</vt:i4>
      </vt:variant>
      <vt:variant>
        <vt:i4>5</vt:i4>
      </vt:variant>
      <vt:variant>
        <vt:lpwstr/>
      </vt:variant>
      <vt:variant>
        <vt:lpwstr>_Toc104197609</vt:lpwstr>
      </vt:variant>
      <vt:variant>
        <vt:i4>1114170</vt:i4>
      </vt:variant>
      <vt:variant>
        <vt:i4>14</vt:i4>
      </vt:variant>
      <vt:variant>
        <vt:i4>0</vt:i4>
      </vt:variant>
      <vt:variant>
        <vt:i4>5</vt:i4>
      </vt:variant>
      <vt:variant>
        <vt:lpwstr/>
      </vt:variant>
      <vt:variant>
        <vt:lpwstr>_Toc104197608</vt:lpwstr>
      </vt:variant>
      <vt:variant>
        <vt:i4>1114170</vt:i4>
      </vt:variant>
      <vt:variant>
        <vt:i4>8</vt:i4>
      </vt:variant>
      <vt:variant>
        <vt:i4>0</vt:i4>
      </vt:variant>
      <vt:variant>
        <vt:i4>5</vt:i4>
      </vt:variant>
      <vt:variant>
        <vt:lpwstr/>
      </vt:variant>
      <vt:variant>
        <vt:lpwstr>_Toc104197607</vt:lpwstr>
      </vt:variant>
      <vt:variant>
        <vt:i4>1114170</vt:i4>
      </vt:variant>
      <vt:variant>
        <vt:i4>2</vt:i4>
      </vt:variant>
      <vt:variant>
        <vt:i4>0</vt:i4>
      </vt:variant>
      <vt:variant>
        <vt:i4>5</vt:i4>
      </vt:variant>
      <vt:variant>
        <vt:lpwstr/>
      </vt:variant>
      <vt:variant>
        <vt:lpwstr>_Toc104197606</vt:lpwstr>
      </vt:variant>
      <vt:variant>
        <vt:i4>852068</vt:i4>
      </vt:variant>
      <vt:variant>
        <vt:i4>0</vt:i4>
      </vt:variant>
      <vt:variant>
        <vt:i4>0</vt:i4>
      </vt:variant>
      <vt:variant>
        <vt:i4>5</vt:i4>
      </vt:variant>
      <vt:variant>
        <vt:lpwstr>http://eur-lex.europa.eu/legal-content/EN/TXT/?uri=uriserv:OJ.L_.2017.312.01.0054.01.ENG&amp;toc=OJ:L:2017:312:TOC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ESO Word Template - Narrow Margin</dc:title>
  <dc:subject/>
  <dc:creator>Susan Mwape</dc:creator>
  <cp:keywords/>
  <cp:lastModifiedBy>Stuart McLarnon (NESO)</cp:lastModifiedBy>
  <cp:revision>25</cp:revision>
  <cp:lastPrinted>2024-09-24T14:13:00Z</cp:lastPrinted>
  <dcterms:created xsi:type="dcterms:W3CDTF">2024-08-21T09:55:00Z</dcterms:created>
  <dcterms:modified xsi:type="dcterms:W3CDTF">2025-03-12T10:23:00Z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0x010100037C58EE812FAD42814BCE6DEFC30A42</vt:lpwstr>
  </property>
  <property fmtid="{D5CDD505-2E9C-101B-9397-08002B2CF9AE}" pid="3" name="_NewReviewCycle">
    <vt:lpwstr/>
  </property>
  <property fmtid="{D5CDD505-2E9C-101B-9397-08002B2CF9AE}" pid="4" name="MSIP_Label_019c027e-33b7-45fc-a572-8ffa5d09ec36_Enabled">
    <vt:lpwstr>true</vt:lpwstr>
  </property>
  <property fmtid="{D5CDD505-2E9C-101B-9397-08002B2CF9AE}" pid="5" name="MSIP_Label_019c027e-33b7-45fc-a572-8ffa5d09ec36_SetDate">
    <vt:lpwstr>2021-11-05T14:20:54Z</vt:lpwstr>
  </property>
  <property fmtid="{D5CDD505-2E9C-101B-9397-08002B2CF9AE}" pid="6" name="MSIP_Label_019c027e-33b7-45fc-a572-8ffa5d09ec36_Method">
    <vt:lpwstr>Standard</vt:lpwstr>
  </property>
  <property fmtid="{D5CDD505-2E9C-101B-9397-08002B2CF9AE}" pid="7" name="MSIP_Label_019c027e-33b7-45fc-a572-8ffa5d09ec36_Name">
    <vt:lpwstr>Internal Use</vt:lpwstr>
  </property>
  <property fmtid="{D5CDD505-2E9C-101B-9397-08002B2CF9AE}" pid="8" name="MSIP_Label_019c027e-33b7-45fc-a572-8ffa5d09ec36_SiteId">
    <vt:lpwstr>031a09bc-a2bf-44df-888e-4e09355b7a24</vt:lpwstr>
  </property>
  <property fmtid="{D5CDD505-2E9C-101B-9397-08002B2CF9AE}" pid="9" name="MSIP_Label_019c027e-33b7-45fc-a572-8ffa5d09ec36_ActionId">
    <vt:lpwstr>7f1051e0-08f2-455b-846f-2298de06941f</vt:lpwstr>
  </property>
  <property fmtid="{D5CDD505-2E9C-101B-9397-08002B2CF9AE}" pid="10" name="MSIP_Label_019c027e-33b7-45fc-a572-8ffa5d09ec36_ContentBits">
    <vt:lpwstr>2</vt:lpwstr>
  </property>
  <property fmtid="{D5CDD505-2E9C-101B-9397-08002B2CF9AE}" pid="11" name="MSIP_Label_624b1752-a977-4927-b9e6-e48a43684aee_Enabled">
    <vt:lpwstr>true</vt:lpwstr>
  </property>
  <property fmtid="{D5CDD505-2E9C-101B-9397-08002B2CF9AE}" pid="12" name="MSIP_Label_624b1752-a977-4927-b9e6-e48a43684aee_SetDate">
    <vt:lpwstr>2022-04-12T14:00:59Z</vt:lpwstr>
  </property>
  <property fmtid="{D5CDD505-2E9C-101B-9397-08002B2CF9AE}" pid="13" name="MSIP_Label_624b1752-a977-4927-b9e6-e48a43684aee_Method">
    <vt:lpwstr>Privileged</vt:lpwstr>
  </property>
  <property fmtid="{D5CDD505-2E9C-101B-9397-08002B2CF9AE}" pid="14" name="MSIP_Label_624b1752-a977-4927-b9e6-e48a43684aee_Name">
    <vt:lpwstr>Public</vt:lpwstr>
  </property>
  <property fmtid="{D5CDD505-2E9C-101B-9397-08002B2CF9AE}" pid="15" name="MSIP_Label_624b1752-a977-4927-b9e6-e48a43684aee_SiteId">
    <vt:lpwstr>031a09bc-a2bf-44df-888e-4e09355b7a24</vt:lpwstr>
  </property>
  <property fmtid="{D5CDD505-2E9C-101B-9397-08002B2CF9AE}" pid="16" name="MSIP_Label_624b1752-a977-4927-b9e6-e48a43684aee_ActionId">
    <vt:lpwstr>fd62cd0a-c1b5-4174-827d-2313752d37ee</vt:lpwstr>
  </property>
  <property fmtid="{D5CDD505-2E9C-101B-9397-08002B2CF9AE}" pid="17" name="MSIP_Label_624b1752-a977-4927-b9e6-e48a43684aee_ContentBits">
    <vt:lpwstr>0</vt:lpwstr>
  </property>
  <property fmtid="{D5CDD505-2E9C-101B-9397-08002B2CF9AE}" pid="18" name="MediaServiceImageTags">
    <vt:lpwstr/>
  </property>
</Properties>
</file>